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B31" w:rsidRPr="005939DE" w:rsidRDefault="008E0B31" w:rsidP="008E0B31">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Հավելված N 7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ՀՀ ֆինանսների նախարարի 2019 թվականի </w:t>
      </w:r>
    </w:p>
    <w:p w:rsidR="008E0B31" w:rsidRPr="00AA608E" w:rsidRDefault="008E0B31" w:rsidP="00DC13EB">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6"/>
        </w:rPr>
        <w:t>04 նոյեմբերի N 597-</w:t>
      </w:r>
      <w:proofErr w:type="gramStart"/>
      <w:r w:rsidRPr="00AA608E">
        <w:rPr>
          <w:rFonts w:ascii="GHEA Grapalat" w:hAnsi="GHEA Grapalat" w:cs="Sylfaen"/>
          <w:i/>
          <w:sz w:val="16"/>
        </w:rPr>
        <w:t>Ա  հրամանի</w:t>
      </w:r>
      <w:proofErr w:type="gramEnd"/>
      <w:r w:rsidRPr="00AA608E">
        <w:rPr>
          <w:rFonts w:ascii="GHEA Grapalat" w:hAnsi="GHEA Grapalat" w:cs="Sylfaen"/>
          <w:i/>
          <w:sz w:val="16"/>
        </w:rPr>
        <w:t xml:space="preserve">    </w:t>
      </w:r>
    </w:p>
    <w:p w:rsidR="008E0B31" w:rsidRPr="00AA608E" w:rsidRDefault="008E0B31" w:rsidP="008E0B31">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8"/>
          <w:szCs w:val="20"/>
          <w:lang w:val="af-ZA" w:eastAsia="ru-RU"/>
        </w:rPr>
        <w:tab/>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ՀԱՅՏԱՐԱՐՈՒԹՅՈՒՆ</w:t>
      </w: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ԳՆԱՆՇՄԱՆ ՀԱՐՑՄԱՆ  ՄԱՍԻՆ*</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Հայտարարության սույն տեքստը հաստատված է գնահատող հանձնաժողովի</w:t>
      </w: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2019թվականի «դեկտեմբերի»  «</w:t>
      </w:r>
      <w:r w:rsidR="00DC13EB" w:rsidRPr="00AA608E">
        <w:rPr>
          <w:rFonts w:ascii="GHEA Grapalat" w:hAnsi="GHEA Grapalat"/>
          <w:i w:val="0"/>
          <w:lang w:val="af-ZA"/>
        </w:rPr>
        <w:t>13</w:t>
      </w:r>
      <w:r w:rsidRPr="00AA608E">
        <w:rPr>
          <w:rFonts w:ascii="GHEA Grapalat" w:hAnsi="GHEA Grapalat"/>
          <w:i w:val="0"/>
          <w:lang w:val="af-ZA"/>
        </w:rPr>
        <w:t xml:space="preserve">» «1» որոշմամբ </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Ընթացակարգի ծածկագիրը`  ԱՄԱՀՄ-ԳՀԱՊՁԲ-19/0</w:t>
      </w:r>
      <w:r w:rsidR="003B2BB1" w:rsidRPr="00AA608E">
        <w:rPr>
          <w:rFonts w:ascii="GHEA Grapalat" w:hAnsi="GHEA Grapalat"/>
          <w:i w:val="0"/>
          <w:lang w:val="af-ZA"/>
        </w:rPr>
        <w:t xml:space="preserve">2 </w:t>
      </w:r>
      <w:r w:rsidRPr="00AA608E">
        <w:rPr>
          <w:rFonts w:ascii="GHEA Grapalat" w:hAnsi="GHEA Grapalat"/>
          <w:i w:val="0"/>
          <w:lang w:val="af-ZA"/>
        </w:rPr>
        <w:t xml:space="preserve">       </w:t>
      </w:r>
    </w:p>
    <w:p w:rsidR="008E0B31" w:rsidRPr="00AA608E" w:rsidRDefault="008E0B31" w:rsidP="008E0B31">
      <w:pPr>
        <w:pStyle w:val="a3"/>
        <w:spacing w:line="240" w:lineRule="auto"/>
        <w:rPr>
          <w:rFonts w:ascii="GHEA Grapalat" w:hAnsi="GHEA Grapalat"/>
          <w:i w:val="0"/>
          <w:lang w:val="af-ZA"/>
        </w:rPr>
      </w:pPr>
    </w:p>
    <w:p w:rsidR="008E0B31" w:rsidRPr="00AA608E" w:rsidRDefault="008E0B31" w:rsidP="00D909B5">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Պատվիրատուն` ՀՀ Արարատի մարզ Աբովյանի մանկապարտեզ ՀՈԱԿ, որը գտնվում է  ՀՀ Արարատի մարզ, Աբովյան համայնք, Թեհլերյան փ 1/1 հասցեում,հայտարարում է </w:t>
      </w:r>
      <w:r w:rsidR="00D909B5" w:rsidRPr="00AA608E">
        <w:rPr>
          <w:rFonts w:ascii="GHEA Grapalat" w:hAnsi="GHEA Grapalat"/>
          <w:i w:val="0"/>
          <w:lang w:val="af-ZA"/>
        </w:rPr>
        <w:t>գնանշման հարցում</w:t>
      </w:r>
      <w:r w:rsidRPr="00AA608E">
        <w:rPr>
          <w:rFonts w:ascii="GHEA Grapalat" w:hAnsi="GHEA Grapalat"/>
          <w:i w:val="0"/>
          <w:lang w:val="af-ZA"/>
        </w:rPr>
        <w:t>, որն իրականացվում է մեկ փուլով:</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bookmarkStart w:id="0" w:name="_Hlk23167417"/>
      <w:r w:rsidRPr="00AA608E">
        <w:rPr>
          <w:rFonts w:ascii="GHEA Grapalat" w:hAnsi="GHEA Grapalat"/>
          <w:i w:val="0"/>
          <w:lang w:val="af-ZA"/>
        </w:rPr>
        <w:t>Սույն ընթացակարգի</w:t>
      </w:r>
      <w:bookmarkEnd w:id="0"/>
      <w:r w:rsidRPr="00AA608E">
        <w:rPr>
          <w:rFonts w:ascii="GHEA Grapalat" w:hAnsi="GHEA Grapalat"/>
          <w:i w:val="0"/>
          <w:lang w:val="af-ZA"/>
        </w:rPr>
        <w:t xml:space="preserve"> արդյունքում </w:t>
      </w:r>
      <w:r w:rsidRPr="00AA608E">
        <w:rPr>
          <w:rFonts w:ascii="GHEA Grapalat" w:hAnsi="GHEA Grapalat"/>
          <w:i w:val="0"/>
          <w:lang w:val="hy-AM"/>
        </w:rPr>
        <w:t>ընտրված</w:t>
      </w:r>
      <w:r w:rsidRPr="00AA608E">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r w:rsidRPr="00AA608E">
        <w:rPr>
          <w:rFonts w:ascii="GHEA Grapalat" w:hAnsi="GHEA Grapalat"/>
          <w:i w:val="0"/>
          <w:sz w:val="16"/>
          <w:szCs w:val="16"/>
          <w:lang w:val="af-ZA"/>
        </w:rPr>
        <w:t xml:space="preserve"> </w:t>
      </w:r>
      <w:r w:rsidRPr="00AA608E">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Ընտրված մասնակիցը որոշվում է </w:t>
      </w:r>
      <w:bookmarkStart w:id="1" w:name="_Hlk23167512"/>
      <w:r w:rsidRPr="00AA608E">
        <w:rPr>
          <w:rFonts w:ascii="GHEA Grapalat" w:hAnsi="GHEA Grapalat"/>
          <w:i w:val="0"/>
          <w:lang w:val="af-ZA"/>
        </w:rPr>
        <w:t xml:space="preserve">ոչ գնային պայմաններով բավարար գնահատված </w:t>
      </w:r>
      <w:bookmarkEnd w:id="1"/>
      <w:r w:rsidRPr="00AA608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AA608E">
        <w:rPr>
          <w:rFonts w:ascii="GHEA Grapalat" w:hAnsi="GHEA Grapalat"/>
          <w:i w:val="0"/>
          <w:u w:val="single"/>
          <w:lang w:val="af-ZA"/>
        </w:rPr>
        <w:t>7</w:t>
      </w:r>
      <w:r w:rsidRPr="00AA608E">
        <w:rPr>
          <w:rFonts w:ascii="GHEA Grapalat" w:hAnsi="GHEA Grapalat"/>
          <w:i w:val="0"/>
          <w:lang w:val="af-ZA"/>
        </w:rPr>
        <w:t>-րդ օրը ժամը 1</w:t>
      </w:r>
      <w:r w:rsidR="0019426A">
        <w:rPr>
          <w:rFonts w:ascii="GHEA Grapalat" w:hAnsi="GHEA Grapalat"/>
          <w:i w:val="0"/>
          <w:lang w:val="af-ZA"/>
        </w:rPr>
        <w:t>3</w:t>
      </w:r>
      <w:r w:rsidRPr="00AA608E">
        <w:rPr>
          <w:rFonts w:ascii="GHEA Grapalat" w:hAnsi="GHEA Grapalat"/>
          <w:i w:val="0"/>
          <w:lang w:val="af-ZA"/>
        </w:rPr>
        <w:t>;00-ը։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ընթացակարգին մասնակցության հայտերն անհրաժեշտ է ներկայացնել</w:t>
      </w:r>
      <w:r w:rsidR="00D909B5" w:rsidRPr="00AA608E">
        <w:rPr>
          <w:rFonts w:ascii="GHEA Grapalat" w:hAnsi="GHEA Grapalat"/>
          <w:i w:val="0"/>
          <w:lang w:val="af-ZA" w:eastAsia="ru-RU"/>
        </w:rPr>
        <w:t xml:space="preserve"> </w:t>
      </w:r>
      <w:r w:rsidRPr="00AA608E">
        <w:rPr>
          <w:rFonts w:ascii="GHEA Grapalat" w:hAnsi="GHEA Grapalat"/>
          <w:i w:val="0"/>
          <w:lang w:val="af-ZA" w:eastAsia="ru-RU"/>
        </w:rPr>
        <w:t xml:space="preserve"> </w:t>
      </w:r>
      <w:r w:rsidRPr="00AA608E">
        <w:rPr>
          <w:rFonts w:ascii="GHEA Grapalat" w:hAnsi="GHEA Grapalat"/>
          <w:i w:val="0"/>
          <w:lang w:val="af-ZA"/>
        </w:rPr>
        <w:t>ՀՀ Արարատի մարզ, Աբովյան համայնք,, Թեհլերյան փ 1/1 հասցեով, փաստաթղթային ձևով</w:t>
      </w:r>
      <w:r w:rsidRPr="00AA608E">
        <w:rPr>
          <w:rFonts w:ascii="GHEA Grapalat" w:hAnsi="GHEA Grapalat"/>
          <w:i w:val="0"/>
          <w:lang w:val="af-ZA" w:eastAsia="ru-RU"/>
        </w:rPr>
        <w:t xml:space="preserve"> </w:t>
      </w:r>
      <w:r w:rsidRPr="00AA608E">
        <w:rPr>
          <w:rFonts w:ascii="GHEA Grapalat" w:hAnsi="GHEA Grapalat"/>
          <w:i w:val="0"/>
          <w:lang w:val="af-ZA"/>
        </w:rPr>
        <w:t xml:space="preserve">մինչև սույն հայտարարության </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 xml:space="preserve">հրապարակման օրվանից հաշված </w:t>
      </w:r>
      <w:r w:rsidRPr="00AA608E">
        <w:rPr>
          <w:rFonts w:ascii="GHEA Grapalat" w:hAnsi="GHEA Grapalat"/>
          <w:i w:val="0"/>
          <w:u w:val="single"/>
          <w:lang w:val="af-ZA"/>
        </w:rPr>
        <w:t xml:space="preserve"> 7</w:t>
      </w:r>
      <w:r w:rsidRPr="00AA608E">
        <w:rPr>
          <w:rFonts w:ascii="GHEA Grapalat" w:hAnsi="GHEA Grapalat"/>
          <w:i w:val="0"/>
          <w:lang w:val="af-ZA"/>
        </w:rPr>
        <w:t xml:space="preserve">-րդ օրվա ժամը </w:t>
      </w:r>
      <w:r w:rsidRPr="00AA608E">
        <w:rPr>
          <w:rFonts w:ascii="GHEA Grapalat" w:hAnsi="GHEA Grapalat"/>
          <w:i w:val="0"/>
          <w:u w:val="single"/>
          <w:lang w:val="af-ZA"/>
        </w:rPr>
        <w:t>1</w:t>
      </w:r>
      <w:r w:rsidR="0019426A">
        <w:rPr>
          <w:rFonts w:ascii="GHEA Grapalat" w:hAnsi="GHEA Grapalat"/>
          <w:i w:val="0"/>
          <w:u w:val="single"/>
          <w:lang w:val="af-ZA"/>
        </w:rPr>
        <w:t>3</w:t>
      </w:r>
      <w:r w:rsidRPr="00AA608E">
        <w:rPr>
          <w:rFonts w:ascii="GHEA Grapalat" w:hAnsi="GHEA Grapalat"/>
          <w:i w:val="0"/>
          <w:u w:val="single"/>
          <w:lang w:val="af-ZA"/>
        </w:rPr>
        <w:t xml:space="preserve">;00 </w:t>
      </w:r>
      <w:r w:rsidRPr="00AA608E">
        <w:rPr>
          <w:rFonts w:ascii="GHEA Grapalat" w:hAnsi="GHEA Grapalat"/>
          <w:i w:val="0"/>
          <w:lang w:val="af-ZA"/>
        </w:rPr>
        <w:t xml:space="preserve">-ը: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Հայտերը, հայերենից բացի, կարող են ներկայացվել նաև անգլերեն կամ ռուսերեն: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Հայտերի բացումը տեղի կունենա ՀՀ Արարատի մարզ, Աբովյան համայնք,, Թեհլերյան փ 1/1 հասցեում,  « 2019 » « դեկտեմբերի» « </w:t>
      </w:r>
      <w:r w:rsidR="00001A94">
        <w:rPr>
          <w:rFonts w:ascii="GHEA Grapalat" w:hAnsi="GHEA Grapalat"/>
          <w:i w:val="0"/>
          <w:lang w:val="af-ZA"/>
        </w:rPr>
        <w:t>25</w:t>
      </w:r>
      <w:r w:rsidR="0019426A">
        <w:rPr>
          <w:rFonts w:ascii="GHEA Grapalat" w:hAnsi="GHEA Grapalat"/>
          <w:i w:val="0"/>
          <w:lang w:val="af-ZA"/>
        </w:rPr>
        <w:t>» -ին ժամը 13</w:t>
      </w:r>
      <w:r w:rsidRPr="00AA608E">
        <w:rPr>
          <w:rFonts w:ascii="GHEA Grapalat" w:hAnsi="GHEA Grapalat"/>
          <w:i w:val="0"/>
          <w:lang w:val="af-ZA"/>
        </w:rPr>
        <w:t xml:space="preserve">;00ին։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A608E">
        <w:rPr>
          <w:rFonts w:ascii="GHEA Grapalat" w:hAnsi="GHEA Grapalat"/>
          <w:i w:val="0"/>
          <w:u w:val="single"/>
          <w:lang w:val="af-ZA"/>
        </w:rPr>
        <w:t xml:space="preserve"> Հրաչ Հովհաննիսյան</w:t>
      </w:r>
      <w:r w:rsidRPr="00AA608E">
        <w:rPr>
          <w:rFonts w:ascii="GHEA Grapalat" w:hAnsi="GHEA Grapalat"/>
          <w:i w:val="0"/>
          <w:lang w:val="af-ZA"/>
        </w:rPr>
        <w:t>-ին</w:t>
      </w:r>
    </w:p>
    <w:p w:rsidR="008E0B31" w:rsidRPr="00AA608E" w:rsidRDefault="008E0B31" w:rsidP="008E0B31">
      <w:pPr>
        <w:pStyle w:val="a3"/>
        <w:spacing w:line="240" w:lineRule="auto"/>
        <w:rPr>
          <w:rFonts w:ascii="GHEA Grapalat" w:hAnsi="GHEA Grapalat"/>
          <w:u w:val="single"/>
          <w:lang w:val="af-ZA"/>
        </w:rPr>
      </w:pPr>
      <w:r w:rsidRPr="00AA608E">
        <w:rPr>
          <w:rFonts w:ascii="GHEA Grapalat" w:hAnsi="GHEA Grapalat"/>
          <w:i w:val="0"/>
          <w:lang w:val="af-ZA"/>
        </w:rPr>
        <w:tab/>
      </w:r>
      <w:r w:rsidRPr="00AA608E">
        <w:rPr>
          <w:rFonts w:ascii="GHEA Grapalat" w:hAnsi="GHEA Grapalat"/>
          <w:i w:val="0"/>
          <w:lang w:val="af-ZA"/>
        </w:rPr>
        <w:tab/>
        <w:t xml:space="preserve">                              </w:t>
      </w:r>
      <w:r w:rsidRPr="00AA608E">
        <w:rPr>
          <w:rFonts w:ascii="GHEA Grapalat" w:hAnsi="GHEA Grapalat"/>
          <w:lang w:val="af-ZA"/>
        </w:rPr>
        <w:t xml:space="preserve">  Հեռախոս </w:t>
      </w:r>
      <w:r w:rsidRPr="00AA608E">
        <w:rPr>
          <w:rFonts w:ascii="GHEA Grapalat" w:hAnsi="GHEA Grapalat"/>
          <w:u w:val="single"/>
          <w:lang w:val="af-ZA"/>
        </w:rPr>
        <w:t xml:space="preserve"> /093/ 58-31-37</w:t>
      </w:r>
    </w:p>
    <w:p w:rsidR="008E0B31" w:rsidRPr="00AA608E" w:rsidRDefault="008E0B31" w:rsidP="008E0B31">
      <w:pPr>
        <w:ind w:firstLine="720"/>
        <w:jc w:val="both"/>
        <w:rPr>
          <w:rFonts w:ascii="GHEA Grapalat" w:hAnsi="GHEA Grapalat"/>
          <w:sz w:val="20"/>
          <w:szCs w:val="20"/>
          <w:u w:val="single"/>
          <w:lang w:val="af-ZA"/>
        </w:rPr>
      </w:pPr>
      <w:r w:rsidRPr="00AA608E">
        <w:rPr>
          <w:rFonts w:ascii="GHEA Grapalat" w:hAnsi="GHEA Grapalat"/>
          <w:sz w:val="20"/>
          <w:szCs w:val="20"/>
          <w:lang w:val="af-ZA"/>
        </w:rPr>
        <w:t xml:space="preserve">                                           </w:t>
      </w:r>
      <w:r w:rsidR="003B2BB1" w:rsidRPr="00AA608E">
        <w:rPr>
          <w:rFonts w:ascii="GHEA Grapalat" w:hAnsi="GHEA Grapalat"/>
          <w:sz w:val="20"/>
          <w:szCs w:val="20"/>
          <w:lang w:val="af-ZA"/>
        </w:rPr>
        <w:t xml:space="preserve">             Էլ. փոստ abovyan.partez2019</w:t>
      </w:r>
      <w:r w:rsidRPr="00AA608E">
        <w:rPr>
          <w:rFonts w:ascii="GHEA Grapalat" w:hAnsi="GHEA Grapalat"/>
          <w:sz w:val="20"/>
          <w:szCs w:val="20"/>
          <w:lang w:val="af-ZA"/>
        </w:rPr>
        <w:t>@mail.ru</w:t>
      </w:r>
    </w:p>
    <w:p w:rsidR="008E0B31" w:rsidRPr="00AA608E" w:rsidRDefault="008E0B31" w:rsidP="008E0B31">
      <w:pPr>
        <w:rPr>
          <w:rFonts w:ascii="GHEA Grapalat" w:hAnsi="GHEA Grapalat" w:cs="Sylfaen"/>
          <w:b/>
          <w:i/>
          <w:sz w:val="20"/>
          <w:szCs w:val="20"/>
          <w:lang w:val="es-ES"/>
        </w:rPr>
      </w:pPr>
      <w:r w:rsidRPr="00AA608E">
        <w:rPr>
          <w:rFonts w:ascii="GHEA Grapalat" w:hAnsi="GHEA Grapalat"/>
          <w:sz w:val="20"/>
          <w:szCs w:val="20"/>
          <w:lang w:val="af-ZA"/>
        </w:rPr>
        <w:t xml:space="preserve">                             Պատվիրատու </w:t>
      </w:r>
      <w:r w:rsidRPr="00AA608E">
        <w:rPr>
          <w:rFonts w:ascii="GHEA Grapalat" w:hAnsi="GHEA Grapalat"/>
          <w:sz w:val="20"/>
          <w:szCs w:val="20"/>
          <w:u w:val="single"/>
          <w:lang w:val="af-ZA"/>
        </w:rPr>
        <w:t xml:space="preserve"> </w:t>
      </w:r>
      <w:r w:rsidRPr="00AA608E">
        <w:rPr>
          <w:rFonts w:ascii="GHEA Grapalat" w:hAnsi="GHEA Grapalat"/>
          <w:sz w:val="20"/>
          <w:szCs w:val="20"/>
          <w:lang w:val="af-ZA"/>
        </w:rPr>
        <w:t>ՀՀ Արարատի մարզ Աբովյանի  մանկապարտեզ ՀՈԱԿ</w:t>
      </w:r>
    </w:p>
    <w:p w:rsidR="008E0B31" w:rsidRPr="00AA608E" w:rsidRDefault="008E0B31" w:rsidP="008E0B31">
      <w:pPr>
        <w:pStyle w:val="a3"/>
        <w:spacing w:line="240" w:lineRule="auto"/>
        <w:ind w:firstLine="0"/>
        <w:rPr>
          <w:rFonts w:ascii="GHEA Grapalat" w:hAnsi="GHEA Grapalat" w:cs="Sylfaen"/>
          <w:i w:val="0"/>
          <w:sz w:val="22"/>
          <w:lang w:val="es-ES"/>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065DFC" w:rsidRDefault="00065DFC" w:rsidP="00E92A09">
      <w:pPr>
        <w:ind w:left="1404" w:firstLine="720"/>
        <w:jc w:val="right"/>
        <w:rPr>
          <w:rFonts w:ascii="GHEA Grapalat" w:hAnsi="GHEA Grapalat"/>
          <w:sz w:val="20"/>
          <w:szCs w:val="20"/>
          <w:lang w:val="af-ZA"/>
        </w:rPr>
      </w:pPr>
    </w:p>
    <w:p w:rsidR="00065DFC" w:rsidRDefault="00065DFC" w:rsidP="00E92A09">
      <w:pPr>
        <w:ind w:left="1404" w:firstLine="720"/>
        <w:jc w:val="right"/>
        <w:rPr>
          <w:rFonts w:ascii="GHEA Grapalat" w:hAnsi="GHEA Grapalat"/>
          <w:sz w:val="20"/>
          <w:szCs w:val="20"/>
          <w:lang w:val="af-ZA"/>
        </w:rPr>
      </w:pP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Annex No. 7</w:t>
      </w: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Minister of Finance of the Republic of Armenia</w:t>
      </w: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 xml:space="preserve">No. 597-A  of </w:t>
      </w:r>
      <w:r w:rsidRPr="00E92A09">
        <w:rPr>
          <w:rFonts w:ascii="GHEA Grapalat" w:hAnsi="GHEA Grapalat"/>
          <w:sz w:val="20"/>
          <w:szCs w:val="20"/>
        </w:rPr>
        <w:t xml:space="preserve"> november </w:t>
      </w:r>
      <w:r w:rsidRPr="00E92A09">
        <w:rPr>
          <w:rFonts w:ascii="GHEA Grapalat" w:hAnsi="GHEA Grapalat"/>
          <w:sz w:val="20"/>
          <w:szCs w:val="20"/>
          <w:lang w:val="af-ZA"/>
        </w:rPr>
        <w:t xml:space="preserve"> 04, 2019</w:t>
      </w:r>
    </w:p>
    <w:p w:rsidR="00E92A09" w:rsidRPr="00E92A09" w:rsidRDefault="00E92A09" w:rsidP="00E92A09">
      <w:pPr>
        <w:ind w:firstLine="720"/>
        <w:jc w:val="center"/>
        <w:rPr>
          <w:rFonts w:ascii="GHEA Grapalat" w:hAnsi="GHEA Grapalat"/>
          <w:sz w:val="20"/>
          <w:szCs w:val="20"/>
        </w:rPr>
      </w:pP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NOTICE</w:t>
      </w: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ON PRICE QUOTATION</w:t>
      </w:r>
    </w:p>
    <w:p w:rsidR="00E92A09" w:rsidRPr="00E92A09" w:rsidRDefault="00E92A09" w:rsidP="00E92A09">
      <w:pPr>
        <w:ind w:left="938" w:right="783"/>
        <w:jc w:val="center"/>
        <w:rPr>
          <w:rFonts w:ascii="GHEA Grapalat" w:hAnsi="GHEA Grapalat"/>
          <w:sz w:val="20"/>
          <w:szCs w:val="20"/>
        </w:rPr>
      </w:pPr>
      <w:r w:rsidRPr="00E92A09">
        <w:rPr>
          <w:rFonts w:ascii="GHEA Grapalat" w:hAnsi="GHEA Grapalat"/>
          <w:sz w:val="20"/>
          <w:szCs w:val="20"/>
          <w:lang w:val="en-AU"/>
        </w:rPr>
        <w:t xml:space="preserve">This text of the notice is approved by decision of the Price Quotation Commission </w:t>
      </w:r>
      <w:r w:rsidRPr="00E92A09">
        <w:rPr>
          <w:rFonts w:ascii="GHEA Grapalat" w:hAnsi="GHEA Grapalat"/>
          <w:i/>
          <w:sz w:val="20"/>
          <w:szCs w:val="20"/>
          <w:lang w:val="en-AU"/>
        </w:rPr>
        <w:t>N</w:t>
      </w:r>
      <w:r w:rsidRPr="00E92A09">
        <w:rPr>
          <w:rFonts w:ascii="GHEA Grapalat" w:hAnsi="GHEA Grapalat"/>
          <w:sz w:val="20"/>
          <w:szCs w:val="20"/>
          <w:lang w:val="en-AU"/>
        </w:rPr>
        <w:t xml:space="preserve"> </w:t>
      </w:r>
      <w:proofErr w:type="gramStart"/>
      <w:r w:rsidRPr="00E92A09">
        <w:rPr>
          <w:rFonts w:ascii="GHEA Grapalat" w:hAnsi="GHEA Grapalat"/>
          <w:sz w:val="20"/>
          <w:szCs w:val="20"/>
        </w:rPr>
        <w:t>1</w:t>
      </w:r>
      <w:r w:rsidRPr="00E92A09">
        <w:rPr>
          <w:rFonts w:ascii="GHEA Grapalat" w:hAnsi="GHEA Grapalat"/>
          <w:sz w:val="20"/>
          <w:szCs w:val="20"/>
          <w:lang w:val="en-AU"/>
        </w:rPr>
        <w:t xml:space="preserve">  of</w:t>
      </w:r>
      <w:proofErr w:type="gramEnd"/>
      <w:r w:rsidRPr="00E92A09">
        <w:rPr>
          <w:rFonts w:ascii="GHEA Grapalat" w:hAnsi="GHEA Grapalat"/>
          <w:sz w:val="20"/>
          <w:szCs w:val="20"/>
          <w:lang w:val="en-AU"/>
        </w:rPr>
        <w:t xml:space="preserve"> </w:t>
      </w:r>
    </w:p>
    <w:p w:rsidR="00E92A09" w:rsidRPr="00E92A09" w:rsidRDefault="00E92A09" w:rsidP="00E92A09">
      <w:pPr>
        <w:ind w:left="938" w:right="783"/>
        <w:jc w:val="center"/>
        <w:rPr>
          <w:rFonts w:ascii="GHEA Grapalat" w:hAnsi="GHEA Grapalat"/>
          <w:sz w:val="20"/>
          <w:szCs w:val="20"/>
          <w:lang w:val="en-AU"/>
        </w:rPr>
      </w:pPr>
      <w:r>
        <w:rPr>
          <w:rFonts w:ascii="GHEA Grapalat" w:hAnsi="GHEA Grapalat"/>
          <w:sz w:val="20"/>
          <w:szCs w:val="20"/>
        </w:rPr>
        <w:t xml:space="preserve">13 </w:t>
      </w:r>
      <w:proofErr w:type="gramStart"/>
      <w:r w:rsidRPr="00065DFC">
        <w:rPr>
          <w:rFonts w:ascii="GHEA Grapalat" w:hAnsi="GHEA Grapalat"/>
          <w:sz w:val="20"/>
          <w:szCs w:val="20"/>
        </w:rPr>
        <w:t>dekt</w:t>
      </w:r>
      <w:r w:rsidRPr="00E92A09">
        <w:rPr>
          <w:rFonts w:ascii="GHEA Grapalat" w:hAnsi="GHEA Grapalat"/>
          <w:sz w:val="20"/>
          <w:szCs w:val="20"/>
        </w:rPr>
        <w:t xml:space="preserve">ember </w:t>
      </w:r>
      <w:r w:rsidRPr="00E92A09">
        <w:rPr>
          <w:rFonts w:ascii="GHEA Grapalat" w:hAnsi="GHEA Grapalat"/>
          <w:sz w:val="20"/>
          <w:szCs w:val="20"/>
          <w:lang w:val="en-AU"/>
        </w:rPr>
        <w:t xml:space="preserve"> of</w:t>
      </w:r>
      <w:proofErr w:type="gramEnd"/>
      <w:r w:rsidRPr="00E92A09">
        <w:rPr>
          <w:rFonts w:ascii="GHEA Grapalat" w:hAnsi="GHEA Grapalat"/>
          <w:sz w:val="20"/>
          <w:szCs w:val="20"/>
          <w:lang w:val="en-AU"/>
        </w:rPr>
        <w:t xml:space="preserve"> 201</w:t>
      </w:r>
      <w:r w:rsidRPr="00E92A09">
        <w:rPr>
          <w:rFonts w:ascii="GHEA Grapalat" w:hAnsi="GHEA Grapalat"/>
          <w:sz w:val="20"/>
          <w:szCs w:val="20"/>
        </w:rPr>
        <w:t xml:space="preserve">9 </w:t>
      </w:r>
      <w:r w:rsidRPr="00E92A09">
        <w:rPr>
          <w:rFonts w:ascii="GHEA Grapalat" w:hAnsi="GHEA Grapalat"/>
          <w:sz w:val="20"/>
          <w:szCs w:val="20"/>
          <w:lang w:val="en-AU"/>
        </w:rPr>
        <w:t xml:space="preserve"> </w:t>
      </w:r>
    </w:p>
    <w:p w:rsidR="00E92A09" w:rsidRPr="00E92A09" w:rsidRDefault="00E92A09" w:rsidP="00E92A09">
      <w:pPr>
        <w:spacing w:after="160"/>
        <w:ind w:firstLine="720"/>
        <w:jc w:val="center"/>
        <w:rPr>
          <w:rFonts w:ascii="GHEA Grapalat" w:hAnsi="GHEA Grapalat"/>
          <w:sz w:val="20"/>
          <w:szCs w:val="20"/>
        </w:rPr>
      </w:pPr>
    </w:p>
    <w:p w:rsidR="00E92A09" w:rsidRPr="00E92A09" w:rsidRDefault="00E92A09" w:rsidP="00E92A09">
      <w:pPr>
        <w:spacing w:after="160"/>
        <w:ind w:firstLine="720"/>
        <w:jc w:val="center"/>
        <w:rPr>
          <w:rFonts w:ascii="GHEA Grapalat" w:hAnsi="GHEA Grapalat"/>
          <w:sz w:val="20"/>
          <w:szCs w:val="20"/>
          <w:u w:val="single"/>
        </w:rPr>
      </w:pPr>
      <w:r w:rsidRPr="00E92A09">
        <w:rPr>
          <w:rFonts w:ascii="GHEA Grapalat" w:hAnsi="GHEA Grapalat"/>
          <w:sz w:val="20"/>
          <w:szCs w:val="20"/>
          <w:lang w:val="en-AU"/>
        </w:rPr>
        <w:t xml:space="preserve">Code of the price quotation   </w:t>
      </w:r>
      <w:r w:rsidRPr="00E92A09">
        <w:rPr>
          <w:rFonts w:ascii="GHEA Grapalat" w:hAnsi="GHEA Grapalat"/>
          <w:sz w:val="20"/>
          <w:szCs w:val="20"/>
        </w:rPr>
        <w:t>AM</w:t>
      </w:r>
      <w:r w:rsidR="00065DFC" w:rsidRPr="00065DFC">
        <w:rPr>
          <w:rFonts w:ascii="GHEA Grapalat" w:hAnsi="GHEA Grapalat"/>
          <w:sz w:val="20"/>
          <w:szCs w:val="20"/>
        </w:rPr>
        <w:t>A</w:t>
      </w:r>
      <w:r w:rsidRPr="00E92A09">
        <w:rPr>
          <w:rFonts w:ascii="GHEA Grapalat" w:hAnsi="GHEA Grapalat"/>
          <w:sz w:val="20"/>
          <w:szCs w:val="20"/>
        </w:rPr>
        <w:t>HG-</w:t>
      </w:r>
      <w:r w:rsidRPr="00E92A09">
        <w:rPr>
          <w:rFonts w:ascii="GHEA Grapalat" w:hAnsi="GHEA Grapalat"/>
          <w:sz w:val="20"/>
          <w:szCs w:val="20"/>
          <w:lang w:val="en-AU"/>
        </w:rPr>
        <w:t>GHAPDZB</w:t>
      </w:r>
      <w:r w:rsidRPr="00E92A09">
        <w:rPr>
          <w:rFonts w:ascii="GHEA Grapalat" w:hAnsi="GHEA Grapalat"/>
          <w:sz w:val="20"/>
          <w:szCs w:val="20"/>
        </w:rPr>
        <w:t>-19/0</w:t>
      </w:r>
      <w:r>
        <w:rPr>
          <w:rFonts w:ascii="GHEA Grapalat" w:hAnsi="GHEA Grapalat"/>
          <w:sz w:val="20"/>
          <w:szCs w:val="20"/>
        </w:rPr>
        <w:t>2</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The Client: "</w:t>
      </w:r>
      <w:r>
        <w:rPr>
          <w:rFonts w:ascii="GHEA Grapalat" w:hAnsi="GHEA Grapalat"/>
          <w:sz w:val="20"/>
          <w:szCs w:val="20"/>
        </w:rPr>
        <w:t xml:space="preserve">kindergarden </w:t>
      </w:r>
      <w:r w:rsidRPr="00E92A09">
        <w:rPr>
          <w:rFonts w:ascii="GHEA Grapalat" w:hAnsi="GHEA Grapalat"/>
          <w:sz w:val="20"/>
          <w:szCs w:val="20"/>
        </w:rPr>
        <w:t>Abovyan</w:t>
      </w:r>
      <w:r w:rsidRPr="00E92A09">
        <w:rPr>
          <w:rFonts w:ascii="GHEA Grapalat" w:hAnsi="GHEA Grapalat"/>
          <w:sz w:val="20"/>
          <w:szCs w:val="20"/>
          <w:lang w:val="en-AU"/>
        </w:rPr>
        <w:t xml:space="preserve">" of Ararat Marz, </w:t>
      </w:r>
      <w:r w:rsidRPr="00E92A09">
        <w:rPr>
          <w:rFonts w:ascii="GHEA Grapalat" w:hAnsi="GHEA Grapalat"/>
          <w:sz w:val="20"/>
          <w:szCs w:val="20"/>
        </w:rPr>
        <w:t>O</w:t>
      </w:r>
      <w:r w:rsidRPr="00E92A09">
        <w:rPr>
          <w:rFonts w:ascii="GHEA Grapalat" w:hAnsi="GHEA Grapalat"/>
          <w:sz w:val="20"/>
          <w:szCs w:val="20"/>
          <w:lang w:val="en-AU"/>
        </w:rPr>
        <w:t xml:space="preserve">NCO, which is located </w:t>
      </w:r>
      <w:proofErr w:type="gramStart"/>
      <w:r w:rsidRPr="00E92A09">
        <w:rPr>
          <w:rFonts w:ascii="GHEA Grapalat" w:hAnsi="GHEA Grapalat"/>
          <w:sz w:val="20"/>
          <w:szCs w:val="20"/>
          <w:lang w:val="en-AU"/>
        </w:rPr>
        <w:t xml:space="preserve">at </w:t>
      </w:r>
      <w:r w:rsidRPr="00E92A09">
        <w:rPr>
          <w:rFonts w:ascii="GHEA Grapalat" w:hAnsi="GHEA Grapalat"/>
          <w:sz w:val="20"/>
          <w:szCs w:val="20"/>
        </w:rPr>
        <w:t xml:space="preserve"> Terleryan</w:t>
      </w:r>
      <w:proofErr w:type="gramEnd"/>
      <w:r w:rsidRPr="00E92A09">
        <w:rPr>
          <w:rFonts w:ascii="GHEA Grapalat" w:hAnsi="GHEA Grapalat"/>
          <w:sz w:val="20"/>
          <w:szCs w:val="20"/>
        </w:rPr>
        <w:t xml:space="preserve"> 1/1</w:t>
      </w:r>
      <w:r>
        <w:rPr>
          <w:rFonts w:ascii="GHEA Grapalat" w:hAnsi="GHEA Grapalat"/>
          <w:sz w:val="20"/>
          <w:szCs w:val="20"/>
        </w:rPr>
        <w:t xml:space="preserve"> </w:t>
      </w:r>
      <w:r w:rsidRPr="00E92A09">
        <w:rPr>
          <w:rFonts w:ascii="GHEA Grapalat" w:hAnsi="GHEA Grapalat"/>
          <w:sz w:val="20"/>
          <w:szCs w:val="20"/>
        </w:rPr>
        <w:t xml:space="preserve"> street </w:t>
      </w:r>
      <w:r w:rsidRPr="00E92A09">
        <w:rPr>
          <w:rFonts w:ascii="GHEA Grapalat" w:hAnsi="GHEA Grapalat"/>
          <w:sz w:val="20"/>
          <w:szCs w:val="20"/>
          <w:lang w:val="en-AU"/>
        </w:rPr>
        <w:t xml:space="preserve">, is located in Ararat region, </w:t>
      </w:r>
      <w:r w:rsidRPr="00E92A09">
        <w:rPr>
          <w:rFonts w:ascii="GHEA Grapalat" w:hAnsi="GHEA Grapalat"/>
          <w:sz w:val="20"/>
          <w:szCs w:val="20"/>
        </w:rPr>
        <w:t xml:space="preserve">Taperakan </w:t>
      </w:r>
      <w:r w:rsidRPr="00E92A09">
        <w:rPr>
          <w:rFonts w:ascii="GHEA Grapalat" w:hAnsi="GHEA Grapalat"/>
          <w:sz w:val="20"/>
          <w:szCs w:val="20"/>
          <w:lang w:val="en-AU"/>
        </w:rPr>
        <w:t xml:space="preserve"> announces a quiz, which is implemented in one stage.</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The selected bidder will be asked to sign a contract for the supply of foodstuff (hereinafter referred to as the contract).</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 xml:space="preserve">To receive a quotation you must apply to the customer before </w:t>
      </w:r>
      <w:r w:rsidRPr="00E92A09">
        <w:rPr>
          <w:rFonts w:ascii="GHEA Grapalat" w:hAnsi="GHEA Grapalat"/>
          <w:sz w:val="20"/>
          <w:szCs w:val="20"/>
        </w:rPr>
        <w:t>7</w:t>
      </w:r>
      <w:r w:rsidRPr="00E92A09">
        <w:rPr>
          <w:rFonts w:ascii="GHEA Grapalat" w:hAnsi="GHEA Grapalat"/>
          <w:sz w:val="20"/>
          <w:szCs w:val="20"/>
          <w:lang w:val="en-AU"/>
        </w:rPr>
        <w:t xml:space="preserve">, starting from the date of publication of this announcement at </w:t>
      </w:r>
      <w:r w:rsidR="0019426A">
        <w:rPr>
          <w:rFonts w:ascii="GHEA Grapalat" w:hAnsi="GHEA Grapalat"/>
          <w:sz w:val="20"/>
          <w:szCs w:val="20"/>
        </w:rPr>
        <w:t>13.</w:t>
      </w:r>
      <w:r w:rsidRPr="00E92A09">
        <w:rPr>
          <w:rFonts w:ascii="GHEA Grapalat" w:hAnsi="GHEA Grapalat"/>
          <w:sz w:val="20"/>
          <w:szCs w:val="20"/>
        </w:rPr>
        <w:t>00</w:t>
      </w:r>
      <w:r w:rsidRPr="00E92A09">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E92A09">
        <w:rPr>
          <w:rFonts w:ascii="GHEA Grapalat" w:hAnsi="GHEA Grapalat"/>
          <w:sz w:val="20"/>
          <w:szCs w:val="20"/>
          <w:lang w:val="en-AU"/>
        </w:rPr>
        <w:t>of  on</w:t>
      </w:r>
      <w:proofErr w:type="gramEnd"/>
      <w:r w:rsidRPr="00E92A09">
        <w:rPr>
          <w:rFonts w:ascii="GHEA Grapalat" w:hAnsi="GHEA Grapalat"/>
          <w:sz w:val="20"/>
          <w:szCs w:val="20"/>
          <w:lang w:val="en-AU"/>
        </w:rPr>
        <w:t xml:space="preserve"> the first working day following such request. </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Not receiving an invitation does not restrict the participant's right to participate in this procedure.</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 xml:space="preserve">Quotation queries must be submitted to Ararat marz. </w:t>
      </w:r>
      <w:proofErr w:type="gramStart"/>
      <w:r w:rsidRPr="00E92A09">
        <w:rPr>
          <w:rFonts w:ascii="GHEA Grapalat" w:hAnsi="GHEA Grapalat"/>
          <w:sz w:val="20"/>
          <w:szCs w:val="20"/>
          <w:lang w:val="en-AU"/>
        </w:rPr>
        <w:t>wilaj</w:t>
      </w:r>
      <w:proofErr w:type="gramEnd"/>
      <w:r w:rsidRPr="00E92A09">
        <w:rPr>
          <w:rFonts w:ascii="GHEA Grapalat" w:hAnsi="GHEA Grapalat"/>
          <w:sz w:val="20"/>
          <w:szCs w:val="20"/>
          <w:lang w:val="en-AU"/>
        </w:rPr>
        <w:t xml:space="preserve"> </w:t>
      </w:r>
      <w:r w:rsidRPr="00E92A09">
        <w:rPr>
          <w:rFonts w:ascii="GHEA Grapalat" w:hAnsi="GHEA Grapalat"/>
          <w:sz w:val="20"/>
          <w:szCs w:val="20"/>
        </w:rPr>
        <w:t xml:space="preserve">Abovyan </w:t>
      </w:r>
      <w:r w:rsidRPr="00E92A09">
        <w:rPr>
          <w:rFonts w:ascii="GHEA Grapalat" w:hAnsi="GHEA Grapalat"/>
          <w:sz w:val="20"/>
          <w:szCs w:val="20"/>
          <w:lang w:val="en-AU"/>
        </w:rPr>
        <w:t xml:space="preserve">, </w:t>
      </w:r>
      <w:r w:rsidRPr="00E92A09">
        <w:rPr>
          <w:rFonts w:ascii="GHEA Grapalat" w:hAnsi="GHEA Grapalat"/>
          <w:sz w:val="20"/>
          <w:szCs w:val="20"/>
        </w:rPr>
        <w:t>kindergarden ONCO</w:t>
      </w:r>
      <w:r w:rsidRPr="00E92A09">
        <w:rPr>
          <w:rFonts w:ascii="GHEA Grapalat" w:hAnsi="GHEA Grapalat"/>
          <w:sz w:val="20"/>
          <w:szCs w:val="20"/>
          <w:lang w:val="en-AU"/>
        </w:rPr>
        <w:t xml:space="preserve"> </w:t>
      </w:r>
      <w:r w:rsidRPr="00E92A09">
        <w:rPr>
          <w:rFonts w:ascii="GHEA Grapalat" w:hAnsi="GHEA Grapalat"/>
          <w:sz w:val="20"/>
          <w:szCs w:val="20"/>
        </w:rPr>
        <w:t>Terleryan 1/1</w:t>
      </w:r>
      <w:r>
        <w:rPr>
          <w:rFonts w:ascii="GHEA Grapalat" w:hAnsi="GHEA Grapalat"/>
          <w:sz w:val="20"/>
          <w:szCs w:val="20"/>
        </w:rPr>
        <w:t xml:space="preserve"> </w:t>
      </w:r>
      <w:r w:rsidRPr="00E92A09">
        <w:rPr>
          <w:rFonts w:ascii="GHEA Grapalat" w:hAnsi="GHEA Grapalat"/>
          <w:sz w:val="20"/>
          <w:szCs w:val="20"/>
        </w:rPr>
        <w:t xml:space="preserve">  </w:t>
      </w:r>
      <w:r>
        <w:rPr>
          <w:rFonts w:ascii="GHEA Grapalat" w:hAnsi="GHEA Grapalat"/>
          <w:sz w:val="20"/>
          <w:szCs w:val="20"/>
          <w:lang w:val="en-AU"/>
        </w:rPr>
        <w:t>Street,</w:t>
      </w:r>
      <w:r w:rsidRPr="00E92A09">
        <w:rPr>
          <w:rFonts w:ascii="GHEA Grapalat" w:hAnsi="GHEA Grapalat"/>
          <w:sz w:val="20"/>
          <w:szCs w:val="20"/>
          <w:lang w:val="en-AU"/>
        </w:rPr>
        <w:t xml:space="preserve"> kindergarten building, in paper form till </w:t>
      </w:r>
      <w:r w:rsidRPr="00E92A09">
        <w:rPr>
          <w:rFonts w:ascii="GHEA Grapalat" w:hAnsi="GHEA Grapalat"/>
          <w:sz w:val="20"/>
          <w:szCs w:val="20"/>
        </w:rPr>
        <w:t>1</w:t>
      </w:r>
      <w:r w:rsidR="0019426A">
        <w:rPr>
          <w:rFonts w:ascii="GHEA Grapalat" w:hAnsi="GHEA Grapalat"/>
          <w:sz w:val="20"/>
          <w:szCs w:val="20"/>
        </w:rPr>
        <w:t>3</w:t>
      </w:r>
      <w:r w:rsidRPr="00E92A09">
        <w:rPr>
          <w:rFonts w:ascii="GHEA Grapalat" w:hAnsi="GHEA Grapalat"/>
          <w:sz w:val="20"/>
          <w:szCs w:val="20"/>
        </w:rPr>
        <w:t>;00</w:t>
      </w:r>
      <w:r w:rsidRPr="00E92A09">
        <w:rPr>
          <w:rFonts w:ascii="GHEA Grapalat" w:hAnsi="GHEA Grapalat"/>
          <w:sz w:val="20"/>
          <w:szCs w:val="20"/>
          <w:lang w:val="en-AU"/>
        </w:rPr>
        <w:t xml:space="preserve"> on the </w:t>
      </w:r>
      <w:r w:rsidRPr="00E92A09">
        <w:rPr>
          <w:rFonts w:ascii="GHEA Grapalat" w:hAnsi="GHEA Grapalat"/>
          <w:sz w:val="20"/>
          <w:szCs w:val="20"/>
        </w:rPr>
        <w:t>7</w:t>
      </w:r>
      <w:r w:rsidRPr="00E92A09">
        <w:rPr>
          <w:rFonts w:ascii="GHEA Grapalat" w:hAnsi="GHEA Grapalat"/>
          <w:sz w:val="20"/>
          <w:szCs w:val="20"/>
          <w:lang w:val="en-AU"/>
        </w:rPr>
        <w:t xml:space="preserve"> th day from the date of publication of this announcement. Bids can also be submitted in English or Russian, besides Armenian.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Opening of bids will be held in Ararat marz of RA. </w:t>
      </w:r>
      <w:proofErr w:type="gramStart"/>
      <w:r w:rsidRPr="00E92A09">
        <w:rPr>
          <w:rFonts w:ascii="GHEA Grapalat" w:hAnsi="GHEA Grapalat"/>
          <w:sz w:val="20"/>
          <w:szCs w:val="20"/>
          <w:lang w:val="en-AU"/>
        </w:rPr>
        <w:t>Ararat marz.</w:t>
      </w:r>
      <w:proofErr w:type="gramEnd"/>
      <w:r w:rsidRPr="00E92A09">
        <w:rPr>
          <w:rFonts w:ascii="GHEA Grapalat" w:hAnsi="GHEA Grapalat"/>
          <w:sz w:val="20"/>
          <w:szCs w:val="20"/>
          <w:lang w:val="en-AU"/>
        </w:rPr>
        <w:t xml:space="preserve"> </w:t>
      </w:r>
      <w:proofErr w:type="gramStart"/>
      <w:r w:rsidRPr="00E92A09">
        <w:rPr>
          <w:rFonts w:ascii="GHEA Grapalat" w:hAnsi="GHEA Grapalat"/>
          <w:sz w:val="20"/>
          <w:szCs w:val="20"/>
          <w:lang w:val="en-AU"/>
        </w:rPr>
        <w:t>wilaj</w:t>
      </w:r>
      <w:proofErr w:type="gramEnd"/>
      <w:r w:rsidRPr="00E92A09">
        <w:rPr>
          <w:rFonts w:ascii="GHEA Grapalat" w:hAnsi="GHEA Grapalat"/>
          <w:sz w:val="20"/>
          <w:szCs w:val="20"/>
          <w:lang w:val="en-AU"/>
        </w:rPr>
        <w:t xml:space="preserve"> </w:t>
      </w:r>
      <w:r w:rsidRPr="00E92A09">
        <w:rPr>
          <w:rFonts w:ascii="GHEA Grapalat" w:hAnsi="GHEA Grapalat"/>
          <w:sz w:val="20"/>
          <w:szCs w:val="20"/>
        </w:rPr>
        <w:t>Abovyan</w:t>
      </w:r>
      <w:r w:rsidRPr="00E92A09">
        <w:rPr>
          <w:rFonts w:ascii="GHEA Grapalat" w:hAnsi="GHEA Grapalat"/>
          <w:sz w:val="20"/>
          <w:szCs w:val="20"/>
          <w:lang w:val="en-AU"/>
        </w:rPr>
        <w:t xml:space="preserve">, </w:t>
      </w:r>
      <w:r w:rsidRPr="00E92A09">
        <w:rPr>
          <w:rFonts w:ascii="GHEA Grapalat" w:hAnsi="GHEA Grapalat"/>
          <w:sz w:val="20"/>
          <w:szCs w:val="20"/>
        </w:rPr>
        <w:t>kindergarden ONCO</w:t>
      </w:r>
      <w:r w:rsidRPr="00E92A09">
        <w:rPr>
          <w:rFonts w:ascii="GHEA Grapalat" w:hAnsi="GHEA Grapalat"/>
          <w:sz w:val="20"/>
          <w:szCs w:val="20"/>
          <w:lang w:val="en-AU"/>
        </w:rPr>
        <w:t xml:space="preserve"> </w:t>
      </w:r>
      <w:r w:rsidRPr="00E92A09">
        <w:rPr>
          <w:rFonts w:ascii="GHEA Grapalat" w:hAnsi="GHEA Grapalat"/>
          <w:sz w:val="20"/>
          <w:szCs w:val="20"/>
        </w:rPr>
        <w:t xml:space="preserve"> Terleryan 1/1</w:t>
      </w:r>
      <w:r>
        <w:rPr>
          <w:rFonts w:ascii="GHEA Grapalat" w:hAnsi="GHEA Grapalat"/>
          <w:sz w:val="20"/>
          <w:szCs w:val="20"/>
        </w:rPr>
        <w:t xml:space="preserve"> </w:t>
      </w:r>
      <w:r w:rsidRPr="00E92A09">
        <w:rPr>
          <w:rFonts w:ascii="GHEA Grapalat" w:hAnsi="GHEA Grapalat"/>
          <w:sz w:val="20"/>
          <w:szCs w:val="20"/>
        </w:rPr>
        <w:t xml:space="preserve"> </w:t>
      </w:r>
      <w:r>
        <w:rPr>
          <w:rFonts w:ascii="GHEA Grapalat" w:hAnsi="GHEA Grapalat"/>
          <w:sz w:val="20"/>
          <w:szCs w:val="20"/>
          <w:lang w:val="en-AU"/>
        </w:rPr>
        <w:t>Street,</w:t>
      </w:r>
      <w:r w:rsidRPr="00E92A09">
        <w:rPr>
          <w:rFonts w:ascii="GHEA Grapalat" w:hAnsi="GHEA Grapalat"/>
          <w:sz w:val="20"/>
          <w:szCs w:val="20"/>
          <w:lang w:val="en-AU"/>
        </w:rPr>
        <w:t xml:space="preserve">  , 201</w:t>
      </w:r>
      <w:r w:rsidRPr="00E92A09">
        <w:rPr>
          <w:rFonts w:ascii="GHEA Grapalat" w:hAnsi="GHEA Grapalat"/>
          <w:sz w:val="20"/>
          <w:szCs w:val="20"/>
        </w:rPr>
        <w:t>9</w:t>
      </w:r>
      <w:r w:rsidRPr="00E92A09">
        <w:rPr>
          <w:rFonts w:ascii="GHEA Grapalat" w:hAnsi="GHEA Grapalat"/>
          <w:sz w:val="20"/>
          <w:szCs w:val="20"/>
          <w:lang w:val="en-AU"/>
        </w:rPr>
        <w:t xml:space="preserve">» dektember </w:t>
      </w:r>
      <w:r w:rsidRPr="00E92A09">
        <w:rPr>
          <w:rFonts w:ascii="GHEA Grapalat" w:hAnsi="GHEA Grapalat"/>
          <w:sz w:val="20"/>
          <w:szCs w:val="20"/>
        </w:rPr>
        <w:t>2</w:t>
      </w:r>
      <w:r w:rsidR="00001A94">
        <w:rPr>
          <w:rFonts w:ascii="GHEA Grapalat" w:hAnsi="GHEA Grapalat"/>
          <w:sz w:val="20"/>
          <w:szCs w:val="20"/>
        </w:rPr>
        <w:t>5</w:t>
      </w:r>
      <w:r w:rsidRPr="00E92A09">
        <w:rPr>
          <w:rFonts w:ascii="GHEA Grapalat" w:hAnsi="GHEA Grapalat"/>
          <w:sz w:val="20"/>
          <w:szCs w:val="20"/>
          <w:lang w:val="en-AU"/>
        </w:rPr>
        <w:t xml:space="preserve"> at </w:t>
      </w:r>
      <w:r w:rsidRPr="00E92A09">
        <w:rPr>
          <w:rFonts w:ascii="GHEA Grapalat" w:hAnsi="GHEA Grapalat"/>
          <w:sz w:val="20"/>
          <w:szCs w:val="20"/>
        </w:rPr>
        <w:t>1</w:t>
      </w:r>
      <w:r w:rsidR="0019426A">
        <w:rPr>
          <w:rFonts w:ascii="GHEA Grapalat" w:hAnsi="GHEA Grapalat"/>
          <w:sz w:val="20"/>
          <w:szCs w:val="20"/>
        </w:rPr>
        <w:t>3</w:t>
      </w:r>
      <w:r w:rsidRPr="00E92A09">
        <w:rPr>
          <w:rFonts w:ascii="GHEA Grapalat" w:hAnsi="GHEA Grapalat"/>
          <w:sz w:val="20"/>
          <w:szCs w:val="20"/>
        </w:rPr>
        <w:t>;00</w:t>
      </w:r>
    </w:p>
    <w:p w:rsidR="00E92A09" w:rsidRPr="00E92A09" w:rsidRDefault="00E92A09" w:rsidP="00E92A09">
      <w:pPr>
        <w:jc w:val="both"/>
        <w:rPr>
          <w:rFonts w:ascii="GHEA Grapalat" w:hAnsi="GHEA Grapalat"/>
          <w:sz w:val="20"/>
          <w:szCs w:val="20"/>
          <w:lang w:val="en-AU"/>
        </w:rPr>
      </w:pPr>
      <w:r w:rsidRPr="00E92A09">
        <w:rPr>
          <w:rFonts w:ascii="GHEA Grapalat" w:hAnsi="GHEA Grapalat"/>
          <w:sz w:val="20"/>
          <w:szCs w:val="20"/>
        </w:rPr>
        <w:t xml:space="preserve">    </w:t>
      </w:r>
      <w:r w:rsidRPr="00E92A09">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Pr="00E92A09">
            <w:rPr>
              <w:rFonts w:ascii="GHEA Grapalat" w:hAnsi="GHEA Grapalat"/>
              <w:sz w:val="20"/>
              <w:szCs w:val="20"/>
              <w:lang w:val="en-AU"/>
            </w:rPr>
            <w:t>Yerevan</w:t>
          </w:r>
        </w:smartTag>
      </w:smartTag>
      <w:r w:rsidRPr="00E92A09">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Pr="00E92A09">
            <w:rPr>
              <w:rFonts w:ascii="GHEA Grapalat" w:hAnsi="GHEA Grapalat"/>
              <w:sz w:val="20"/>
              <w:szCs w:val="20"/>
              <w:lang w:val="en-AU"/>
            </w:rPr>
            <w:t>Republic</w:t>
          </w:r>
        </w:smartTag>
        <w:r w:rsidRPr="00E92A09">
          <w:rPr>
            <w:rFonts w:ascii="GHEA Grapalat" w:hAnsi="GHEA Grapalat"/>
            <w:sz w:val="20"/>
            <w:szCs w:val="20"/>
            <w:lang w:val="en-AU"/>
          </w:rPr>
          <w:t xml:space="preserve"> of </w:t>
        </w:r>
        <w:smartTag w:uri="urn:schemas-microsoft-com:office:smarttags" w:element="PlaceName">
          <w:r w:rsidRPr="00E92A09">
            <w:rPr>
              <w:rFonts w:ascii="GHEA Grapalat" w:hAnsi="GHEA Grapalat"/>
              <w:sz w:val="20"/>
              <w:szCs w:val="20"/>
              <w:lang w:val="en-AU"/>
            </w:rPr>
            <w:t>Armenia</w:t>
          </w:r>
        </w:smartTag>
      </w:smartTag>
      <w:r w:rsidRPr="00E92A09">
        <w:rPr>
          <w:rFonts w:ascii="GHEA Grapalat" w:hAnsi="GHEA Grapalat"/>
          <w:sz w:val="20"/>
          <w:szCs w:val="20"/>
          <w:lang w:val="en-AU"/>
        </w:rPr>
        <w:t>.</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 xml:space="preserve">For more information about this announcement, please contact </w:t>
      </w:r>
      <w:r w:rsidRPr="00E92A09">
        <w:rPr>
          <w:rFonts w:ascii="GHEA Grapalat" w:hAnsi="GHEA Grapalat"/>
          <w:sz w:val="20"/>
          <w:szCs w:val="20"/>
        </w:rPr>
        <w:t>H.Hovhannisyan</w:t>
      </w:r>
      <w:r w:rsidRPr="00E92A09">
        <w:rPr>
          <w:rFonts w:ascii="GHEA Grapalat" w:hAnsi="GHEA Grapalat"/>
          <w:sz w:val="20"/>
          <w:szCs w:val="20"/>
          <w:lang w:val="en-AU"/>
        </w:rPr>
        <w:t>, Secretary of the Appraisal Commission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 </w:t>
      </w:r>
    </w:p>
    <w:p w:rsidR="00E92A09" w:rsidRPr="00E92A09" w:rsidRDefault="00E92A09" w:rsidP="00E92A09">
      <w:pPr>
        <w:ind w:left="1404" w:firstLine="720"/>
        <w:jc w:val="both"/>
        <w:rPr>
          <w:rFonts w:ascii="GHEA Grapalat" w:hAnsi="GHEA Grapalat"/>
          <w:sz w:val="20"/>
          <w:szCs w:val="20"/>
        </w:rPr>
      </w:pP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 xml:space="preserve">Phone 093 </w:t>
      </w:r>
      <w:r w:rsidRPr="00E92A09">
        <w:rPr>
          <w:rFonts w:ascii="GHEA Grapalat" w:hAnsi="GHEA Grapalat"/>
          <w:sz w:val="20"/>
          <w:szCs w:val="20"/>
        </w:rPr>
        <w:t xml:space="preserve"> 58-31-37</w:t>
      </w:r>
    </w:p>
    <w:p w:rsidR="00E92A09" w:rsidRPr="00E92A09" w:rsidRDefault="00E92A09" w:rsidP="00E92A09">
      <w:pPr>
        <w:ind w:firstLine="720"/>
        <w:jc w:val="both"/>
        <w:rPr>
          <w:rFonts w:ascii="GHEA Grapalat" w:hAnsi="GHEA Grapalat"/>
          <w:sz w:val="20"/>
          <w:szCs w:val="20"/>
          <w:u w:val="single"/>
          <w:lang w:val="af-ZA"/>
        </w:rPr>
      </w:pPr>
      <w:r>
        <w:rPr>
          <w:rFonts w:ascii="GHEA Grapalat" w:hAnsi="GHEA Grapalat"/>
          <w:sz w:val="20"/>
          <w:szCs w:val="20"/>
          <w:lang w:val="en-AU"/>
        </w:rPr>
        <w:t xml:space="preserve">                                                  </w:t>
      </w:r>
      <w:r w:rsidRPr="00E92A09">
        <w:rPr>
          <w:rFonts w:ascii="GHEA Grapalat" w:hAnsi="GHEA Grapalat"/>
          <w:sz w:val="20"/>
          <w:szCs w:val="20"/>
          <w:lang w:val="en-AU"/>
        </w:rPr>
        <w:t xml:space="preserve">Email mail:  </w:t>
      </w:r>
      <w:r w:rsidRPr="00AA608E">
        <w:rPr>
          <w:rFonts w:ascii="GHEA Grapalat" w:hAnsi="GHEA Grapalat"/>
          <w:sz w:val="20"/>
          <w:szCs w:val="20"/>
          <w:lang w:val="af-ZA"/>
        </w:rPr>
        <w:t>abovyan.partez2019@mail.ru</w:t>
      </w:r>
    </w:p>
    <w:p w:rsidR="00E92A09" w:rsidRPr="00E92A09" w:rsidRDefault="00E92A09" w:rsidP="00E92A09">
      <w:pPr>
        <w:ind w:firstLine="720"/>
        <w:jc w:val="center"/>
        <w:rPr>
          <w:rFonts w:ascii="GHEA Grapalat" w:hAnsi="GHEA Grapalat"/>
          <w:sz w:val="20"/>
          <w:szCs w:val="20"/>
          <w:lang w:val="af-ZA"/>
        </w:rPr>
      </w:pPr>
      <w:r w:rsidRPr="00E92A09">
        <w:rPr>
          <w:rFonts w:ascii="GHEA Grapalat" w:hAnsi="GHEA Grapalat"/>
          <w:sz w:val="20"/>
          <w:szCs w:val="20"/>
          <w:lang w:val="en-AU"/>
        </w:rPr>
        <w:t xml:space="preserve">Client   Ararat Marz </w:t>
      </w:r>
      <w:r w:rsidRPr="00E92A09">
        <w:rPr>
          <w:rFonts w:ascii="GHEA Grapalat" w:hAnsi="GHEA Grapalat"/>
          <w:sz w:val="20"/>
          <w:szCs w:val="20"/>
        </w:rPr>
        <w:t>R</w:t>
      </w:r>
      <w:r w:rsidRPr="00E92A09">
        <w:rPr>
          <w:rFonts w:ascii="GHEA Grapalat" w:hAnsi="GHEA Grapalat"/>
          <w:sz w:val="20"/>
          <w:szCs w:val="20"/>
          <w:lang w:val="ru-RU"/>
        </w:rPr>
        <w:t>А</w:t>
      </w:r>
      <w:r w:rsidRPr="00E92A09">
        <w:rPr>
          <w:rFonts w:ascii="GHEA Grapalat" w:hAnsi="GHEA Grapalat"/>
          <w:sz w:val="20"/>
          <w:szCs w:val="20"/>
        </w:rPr>
        <w:t xml:space="preserve"> Abovyan</w:t>
      </w:r>
      <w:r w:rsidRPr="00E92A09">
        <w:rPr>
          <w:rFonts w:ascii="GHEA Grapalat" w:hAnsi="GHEA Grapalat"/>
          <w:sz w:val="20"/>
          <w:szCs w:val="20"/>
          <w:lang w:val="en-AU"/>
        </w:rPr>
        <w:t xml:space="preserve">, </w:t>
      </w:r>
      <w:r w:rsidRPr="00E92A09">
        <w:rPr>
          <w:rFonts w:ascii="GHEA Grapalat" w:hAnsi="GHEA Grapalat"/>
          <w:sz w:val="20"/>
          <w:szCs w:val="20"/>
        </w:rPr>
        <w:t xml:space="preserve">kindergarden </w:t>
      </w:r>
      <w:r w:rsidRPr="00E92A09">
        <w:rPr>
          <w:rFonts w:ascii="GHEA Grapalat" w:hAnsi="GHEA Grapalat"/>
          <w:sz w:val="20"/>
          <w:szCs w:val="20"/>
          <w:lang w:val="en-AU"/>
        </w:rPr>
        <w:t xml:space="preserve"> </w:t>
      </w:r>
      <w:r w:rsidRPr="00E92A09">
        <w:rPr>
          <w:rFonts w:ascii="GHEA Grapalat" w:hAnsi="GHEA Grapalat"/>
          <w:sz w:val="20"/>
          <w:szCs w:val="20"/>
        </w:rPr>
        <w:t>O</w:t>
      </w:r>
      <w:r w:rsidRPr="00E92A09">
        <w:rPr>
          <w:rFonts w:ascii="GHEA Grapalat" w:hAnsi="GHEA Grapalat"/>
          <w:sz w:val="20"/>
          <w:szCs w:val="20"/>
          <w:lang w:val="en-AU"/>
        </w:rPr>
        <w:t>NCO</w:t>
      </w:r>
    </w:p>
    <w:p w:rsidR="00E92A09" w:rsidRPr="00E92A09" w:rsidRDefault="00E92A09" w:rsidP="00E92A09">
      <w:pPr>
        <w:ind w:left="1404" w:firstLine="720"/>
        <w:jc w:val="center"/>
        <w:rPr>
          <w:rFonts w:ascii="GHEA Grapalat" w:hAnsi="GHEA Grapalat"/>
          <w:sz w:val="20"/>
          <w:szCs w:val="20"/>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lang w:val="af-ZA"/>
        </w:rPr>
      </w:pPr>
      <w:r w:rsidRPr="00E92A09">
        <w:rPr>
          <w:rFonts w:ascii="GHEA Grapalat" w:hAnsi="GHEA Grapalat" w:cs="Sylfaen"/>
          <w:i/>
          <w:sz w:val="20"/>
          <w:szCs w:val="20"/>
          <w:lang w:val="af-ZA"/>
        </w:rPr>
        <w:lastRenderedPageBreak/>
        <w:t xml:space="preserve">Приложение № </w:t>
      </w:r>
      <w:r w:rsidRPr="00E92A09">
        <w:rPr>
          <w:rFonts w:ascii="GHEA Grapalat" w:hAnsi="GHEA Grapalat" w:cs="Sylfaen"/>
          <w:i/>
          <w:sz w:val="20"/>
          <w:szCs w:val="20"/>
          <w:lang w:val="ru-RU"/>
        </w:rPr>
        <w:t>7</w:t>
      </w:r>
      <w:r w:rsidRPr="00E92A09">
        <w:rPr>
          <w:rFonts w:ascii="GHEA Grapalat" w:hAnsi="GHEA Grapalat" w:cs="Sylfaen"/>
          <w:i/>
          <w:sz w:val="20"/>
          <w:szCs w:val="20"/>
          <w:lang w:val="af-ZA"/>
        </w:rPr>
        <w:t xml:space="preserve">                                                                                                                                                           Министр финансов Республики Армения                                                                                                                                           № </w:t>
      </w:r>
      <w:r w:rsidRPr="00E92A09">
        <w:rPr>
          <w:rFonts w:ascii="GHEA Grapalat" w:hAnsi="GHEA Grapalat" w:cs="Sylfaen"/>
          <w:i/>
          <w:sz w:val="20"/>
          <w:szCs w:val="20"/>
          <w:lang w:val="ru-RU"/>
        </w:rPr>
        <w:t>597</w:t>
      </w:r>
      <w:r w:rsidRPr="00E92A09">
        <w:rPr>
          <w:rFonts w:ascii="GHEA Grapalat" w:hAnsi="GHEA Grapalat" w:cs="Sylfaen"/>
          <w:i/>
          <w:sz w:val="20"/>
          <w:szCs w:val="20"/>
          <w:lang w:val="af-ZA"/>
        </w:rPr>
        <w:t xml:space="preserve">-А от </w:t>
      </w:r>
      <w:r w:rsidRPr="00E92A09">
        <w:rPr>
          <w:rFonts w:ascii="GHEA Grapalat" w:hAnsi="GHEA Grapalat" w:cs="Sylfaen"/>
          <w:i/>
          <w:sz w:val="20"/>
          <w:szCs w:val="20"/>
          <w:lang w:val="ru-RU"/>
        </w:rPr>
        <w:t xml:space="preserve">04 ноября </w:t>
      </w:r>
      <w:r w:rsidRPr="00E92A09">
        <w:rPr>
          <w:rFonts w:ascii="GHEA Grapalat" w:hAnsi="GHEA Grapalat" w:cs="Sylfaen"/>
          <w:i/>
          <w:sz w:val="20"/>
          <w:szCs w:val="20"/>
          <w:lang w:val="af-ZA"/>
        </w:rPr>
        <w:t xml:space="preserve"> 201</w:t>
      </w:r>
      <w:r w:rsidRPr="00E92A09">
        <w:rPr>
          <w:rFonts w:ascii="GHEA Grapalat" w:hAnsi="GHEA Grapalat" w:cs="Sylfaen"/>
          <w:i/>
          <w:sz w:val="20"/>
          <w:szCs w:val="20"/>
          <w:lang w:val="ru-RU"/>
        </w:rPr>
        <w:t>9</w:t>
      </w:r>
      <w:r w:rsidRPr="00E92A09">
        <w:rPr>
          <w:rFonts w:ascii="GHEA Grapalat" w:hAnsi="GHEA Grapalat" w:cs="Sylfaen"/>
          <w:i/>
          <w:sz w:val="20"/>
          <w:szCs w:val="20"/>
          <w:lang w:val="af-ZA"/>
        </w:rPr>
        <w:t xml:space="preserve"> года                                                                                                                                                                                      </w:t>
      </w:r>
    </w:p>
    <w:p w:rsidR="00E92A09" w:rsidRPr="00E92A09" w:rsidRDefault="00E92A09" w:rsidP="00E92A09">
      <w:pPr>
        <w:spacing w:after="160"/>
        <w:ind w:firstLine="720"/>
        <w:jc w:val="center"/>
        <w:rPr>
          <w:rFonts w:ascii="GHEA Grapalat" w:hAnsi="GHEA Grapalat"/>
          <w:sz w:val="20"/>
          <w:szCs w:val="20"/>
          <w:lang w:val="af-ZA"/>
        </w:rPr>
      </w:pPr>
    </w:p>
    <w:p w:rsidR="00E92A09" w:rsidRPr="00E92A09" w:rsidRDefault="00E92A09" w:rsidP="00E92A09">
      <w:pPr>
        <w:ind w:firstLine="720"/>
        <w:jc w:val="center"/>
        <w:rPr>
          <w:rFonts w:ascii="GHEA Grapalat" w:hAnsi="GHEA Grapalat"/>
          <w:i/>
          <w:sz w:val="20"/>
          <w:szCs w:val="20"/>
          <w:lang w:val="ru-RU"/>
        </w:rPr>
      </w:pPr>
      <w:r w:rsidRPr="00E92A09">
        <w:rPr>
          <w:rFonts w:ascii="GHEA Grapalat" w:hAnsi="GHEA Grapalat"/>
          <w:i/>
          <w:sz w:val="20"/>
          <w:szCs w:val="20"/>
          <w:lang w:val="ru-RU"/>
        </w:rPr>
        <w:t>ОБЪЯВЛЕНИЕ О ЗАПРОСЕ КОТИРОВОК</w:t>
      </w:r>
    </w:p>
    <w:p w:rsidR="00E92A09" w:rsidRPr="00E92A09" w:rsidRDefault="00E92A09" w:rsidP="00E92A09">
      <w:pPr>
        <w:ind w:left="142" w:right="139"/>
        <w:jc w:val="center"/>
        <w:rPr>
          <w:rFonts w:ascii="GHEA Grapalat" w:hAnsi="GHEA Grapalat"/>
          <w:i/>
          <w:sz w:val="20"/>
          <w:szCs w:val="20"/>
          <w:lang w:val="ru-RU"/>
        </w:rPr>
      </w:pPr>
      <w:r w:rsidRPr="00E92A09">
        <w:rPr>
          <w:rFonts w:ascii="GHEA Grapalat" w:hAnsi="GHEA Grapalat"/>
          <w:i/>
          <w:sz w:val="20"/>
          <w:szCs w:val="20"/>
          <w:lang w:val="ru-RU"/>
        </w:rPr>
        <w:t xml:space="preserve">Настоящий текст объявления утвержден решением </w:t>
      </w:r>
      <w:r w:rsidRPr="00E92A09">
        <w:rPr>
          <w:rFonts w:ascii="GHEA Grapalat" w:hAnsi="GHEA Grapalat"/>
          <w:i/>
          <w:sz w:val="20"/>
          <w:szCs w:val="20"/>
        </w:rPr>
        <w:t>N</w:t>
      </w:r>
      <w:r w:rsidRPr="00E92A09">
        <w:rPr>
          <w:rFonts w:ascii="GHEA Grapalat" w:hAnsi="GHEA Grapalat"/>
          <w:i/>
          <w:sz w:val="20"/>
          <w:szCs w:val="20"/>
          <w:lang w:val="ru-RU"/>
        </w:rPr>
        <w:t xml:space="preserve"> 1 Комиссии </w:t>
      </w:r>
    </w:p>
    <w:p w:rsidR="00E92A09" w:rsidRPr="00E92A09" w:rsidRDefault="00E92A09" w:rsidP="00E92A09">
      <w:pPr>
        <w:ind w:left="142" w:right="139"/>
        <w:jc w:val="center"/>
        <w:rPr>
          <w:rFonts w:ascii="GHEA Grapalat" w:hAnsi="GHEA Grapalat"/>
          <w:i/>
          <w:sz w:val="20"/>
          <w:szCs w:val="20"/>
          <w:lang w:val="ru-RU"/>
        </w:rPr>
      </w:pPr>
      <w:r w:rsidRPr="00E92A09">
        <w:rPr>
          <w:rFonts w:ascii="GHEA Grapalat" w:hAnsi="GHEA Grapalat"/>
          <w:i/>
          <w:sz w:val="20"/>
          <w:szCs w:val="20"/>
          <w:lang w:val="ru-RU"/>
        </w:rPr>
        <w:t xml:space="preserve">по запросе котировок от </w:t>
      </w:r>
      <w:r>
        <w:rPr>
          <w:rFonts w:ascii="GHEA Grapalat" w:hAnsi="GHEA Grapalat"/>
          <w:i/>
          <w:sz w:val="20"/>
          <w:szCs w:val="20"/>
          <w:lang w:val="ru-RU"/>
        </w:rPr>
        <w:t>13 дека</w:t>
      </w:r>
      <w:r w:rsidRPr="00E92A09">
        <w:rPr>
          <w:rFonts w:ascii="GHEA Grapalat" w:hAnsi="GHEA Grapalat"/>
          <w:i/>
          <w:sz w:val="20"/>
          <w:szCs w:val="20"/>
          <w:lang w:val="ru-RU"/>
        </w:rPr>
        <w:t xml:space="preserve">бря 2019  года </w:t>
      </w:r>
    </w:p>
    <w:p w:rsidR="00975B29" w:rsidRPr="00975B29" w:rsidRDefault="00E92A09" w:rsidP="00975B29">
      <w:pPr>
        <w:spacing w:after="160"/>
        <w:ind w:firstLine="720"/>
        <w:jc w:val="center"/>
        <w:rPr>
          <w:rFonts w:ascii="GHEA Grapalat" w:hAnsi="GHEA Grapalat"/>
          <w:sz w:val="20"/>
          <w:szCs w:val="20"/>
          <w:u w:val="single"/>
          <w:lang w:val="ru-RU"/>
        </w:rPr>
      </w:pPr>
      <w:r w:rsidRPr="00E92A09">
        <w:rPr>
          <w:rFonts w:ascii="GHEA Grapalat" w:hAnsi="GHEA Grapalat"/>
          <w:i/>
          <w:sz w:val="20"/>
          <w:szCs w:val="20"/>
          <w:lang w:val="ru-RU"/>
        </w:rPr>
        <w:t xml:space="preserve">Код запроса котировок  </w:t>
      </w:r>
      <w:r w:rsidR="00975B29" w:rsidRPr="00E92A09">
        <w:rPr>
          <w:rFonts w:ascii="GHEA Grapalat" w:hAnsi="GHEA Grapalat"/>
          <w:sz w:val="20"/>
          <w:szCs w:val="20"/>
        </w:rPr>
        <w:t>AM</w:t>
      </w:r>
      <w:r w:rsidR="00975B29" w:rsidRPr="00065DFC">
        <w:rPr>
          <w:rFonts w:ascii="GHEA Grapalat" w:hAnsi="GHEA Grapalat"/>
          <w:sz w:val="20"/>
          <w:szCs w:val="20"/>
        </w:rPr>
        <w:t>A</w:t>
      </w:r>
      <w:r w:rsidR="00975B29" w:rsidRPr="00E92A09">
        <w:rPr>
          <w:rFonts w:ascii="GHEA Grapalat" w:hAnsi="GHEA Grapalat"/>
          <w:sz w:val="20"/>
          <w:szCs w:val="20"/>
        </w:rPr>
        <w:t>HG</w:t>
      </w:r>
      <w:r w:rsidR="00975B29" w:rsidRPr="00975B29">
        <w:rPr>
          <w:rFonts w:ascii="GHEA Grapalat" w:hAnsi="GHEA Grapalat"/>
          <w:sz w:val="20"/>
          <w:szCs w:val="20"/>
          <w:lang w:val="ru-RU"/>
        </w:rPr>
        <w:t>-</w:t>
      </w:r>
      <w:r w:rsidR="00975B29" w:rsidRPr="00E92A09">
        <w:rPr>
          <w:rFonts w:ascii="GHEA Grapalat" w:hAnsi="GHEA Grapalat"/>
          <w:sz w:val="20"/>
          <w:szCs w:val="20"/>
          <w:lang w:val="en-AU"/>
        </w:rPr>
        <w:t>GHAPDZB</w:t>
      </w:r>
      <w:r w:rsidR="00975B29" w:rsidRPr="00975B29">
        <w:rPr>
          <w:rFonts w:ascii="GHEA Grapalat" w:hAnsi="GHEA Grapalat"/>
          <w:sz w:val="20"/>
          <w:szCs w:val="20"/>
          <w:lang w:val="ru-RU"/>
        </w:rPr>
        <w:t>-19/02</w:t>
      </w:r>
    </w:p>
    <w:p w:rsidR="00E92A09" w:rsidRPr="00E92A09" w:rsidRDefault="00E92A09" w:rsidP="00E92A09">
      <w:pPr>
        <w:widowControl w:val="0"/>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             Заказчик </w:t>
      </w:r>
      <w:r w:rsidRPr="00E92A09">
        <w:rPr>
          <w:rFonts w:ascii="GHEA Grapalat" w:hAnsi="GHEA Grapalat"/>
          <w:i/>
          <w:sz w:val="20"/>
          <w:szCs w:val="20"/>
          <w:lang w:val="ru-RU"/>
        </w:rPr>
        <w:t xml:space="preserve">Араратский область РА, о. </w:t>
      </w:r>
      <w:r>
        <w:rPr>
          <w:rFonts w:ascii="GHEA Grapalat" w:hAnsi="GHEA Grapalat"/>
          <w:i/>
          <w:sz w:val="20"/>
          <w:szCs w:val="20"/>
          <w:lang w:val="ru-RU"/>
        </w:rPr>
        <w:t>Абовян</w:t>
      </w:r>
      <w:r w:rsidRPr="00E92A09">
        <w:rPr>
          <w:rFonts w:ascii="GHEA Grapalat" w:hAnsi="GHEA Grapalat"/>
          <w:i/>
          <w:sz w:val="20"/>
          <w:szCs w:val="20"/>
          <w:lang w:val="ru-RU"/>
        </w:rPr>
        <w:t xml:space="preserve">  Детский сад» ОНКО</w:t>
      </w:r>
      <w:r w:rsidRPr="00E92A09">
        <w:rPr>
          <w:rFonts w:ascii="GHEA Grapalat" w:hAnsi="GHEA Grapalat"/>
          <w:sz w:val="20"/>
          <w:szCs w:val="20"/>
          <w:lang w:val="ru-RU"/>
        </w:rPr>
        <w:t xml:space="preserve"> </w:t>
      </w:r>
      <w:r w:rsidRPr="00E92A09">
        <w:rPr>
          <w:rFonts w:ascii="GHEA Grapalat" w:hAnsi="GHEA Grapalat"/>
          <w:i/>
          <w:sz w:val="20"/>
          <w:szCs w:val="20"/>
          <w:lang w:val="ru-RU" w:eastAsia="ru-RU" w:bidi="ru-RU"/>
        </w:rPr>
        <w:t>находящийся по адресу:</w:t>
      </w:r>
      <w:r w:rsidRPr="00E92A09">
        <w:rPr>
          <w:rFonts w:ascii="GHEA Grapalat" w:hAnsi="GHEA Grapalat"/>
          <w:i/>
          <w:sz w:val="20"/>
          <w:szCs w:val="20"/>
          <w:lang w:val="ru-RU"/>
        </w:rPr>
        <w:t xml:space="preserve"> Араратском  областе РА, о. </w:t>
      </w:r>
      <w:r>
        <w:rPr>
          <w:rFonts w:ascii="GHEA Grapalat" w:hAnsi="GHEA Grapalat"/>
          <w:i/>
          <w:sz w:val="20"/>
          <w:szCs w:val="20"/>
          <w:lang w:val="ru-RU"/>
        </w:rPr>
        <w:t>Абовян</w:t>
      </w:r>
      <w:r w:rsidRPr="00E92A09">
        <w:rPr>
          <w:rFonts w:ascii="GHEA Grapalat" w:hAnsi="GHEA Grapalat"/>
          <w:i/>
          <w:sz w:val="20"/>
          <w:szCs w:val="20"/>
          <w:lang w:val="ru-RU"/>
        </w:rPr>
        <w:t xml:space="preserve">   улица </w:t>
      </w:r>
      <w:r>
        <w:rPr>
          <w:rFonts w:ascii="GHEA Grapalat" w:hAnsi="GHEA Grapalat"/>
          <w:i/>
          <w:sz w:val="20"/>
          <w:szCs w:val="20"/>
          <w:lang w:val="ru-RU"/>
        </w:rPr>
        <w:t>Терлерян 1/1</w:t>
      </w:r>
      <w:r w:rsidRPr="00E92A09">
        <w:rPr>
          <w:rFonts w:ascii="GHEA Grapalat" w:hAnsi="GHEA Grapalat"/>
          <w:i/>
          <w:sz w:val="20"/>
          <w:szCs w:val="20"/>
          <w:lang w:val="ru-RU"/>
        </w:rPr>
        <w:t xml:space="preserve">    </w:t>
      </w:r>
      <w:r w:rsidRPr="00E92A09">
        <w:rPr>
          <w:rFonts w:ascii="GHEA Grapalat" w:hAnsi="GHEA Grapalat"/>
          <w:i/>
          <w:sz w:val="20"/>
          <w:szCs w:val="20"/>
          <w:lang w:val="ru-RU" w:eastAsia="ru-RU" w:bidi="ru-RU"/>
        </w:rPr>
        <w:t>объявляет запросе катировок конкурс, который проводится одним этапом.</w:t>
      </w:r>
    </w:p>
    <w:p w:rsidR="00E92A09" w:rsidRPr="00E92A09" w:rsidRDefault="00E92A09" w:rsidP="00E92A09">
      <w:pPr>
        <w:widowControl w:val="0"/>
        <w:ind w:firstLine="567"/>
        <w:jc w:val="both"/>
        <w:rPr>
          <w:rFonts w:ascii="GHEA Grapalat" w:hAnsi="GHEA Grapalat"/>
          <w:i/>
          <w:spacing w:val="6"/>
          <w:sz w:val="20"/>
          <w:szCs w:val="20"/>
          <w:lang w:val="ru-RU" w:eastAsia="ru-RU" w:bidi="ru-RU"/>
        </w:rPr>
      </w:pPr>
      <w:r w:rsidRPr="00E92A09">
        <w:rPr>
          <w:rFonts w:ascii="GHEA Grapalat" w:hAnsi="GHEA Grapalat"/>
          <w:i/>
          <w:sz w:val="20"/>
          <w:szCs w:val="20"/>
          <w:lang w:val="ru-RU" w:eastAsia="ru-RU" w:bidi="ru-RU"/>
        </w:rPr>
        <w:t>Участнику, отобранному по итогам настоящей процедуры, в</w:t>
      </w:r>
      <w:r w:rsidRPr="00E92A09">
        <w:rPr>
          <w:rFonts w:ascii="Courier New" w:hAnsi="Courier New" w:cs="Courier New"/>
          <w:i/>
          <w:sz w:val="20"/>
          <w:szCs w:val="20"/>
          <w:lang w:eastAsia="ru-RU" w:bidi="ru-RU"/>
        </w:rPr>
        <w:t> </w:t>
      </w:r>
      <w:r w:rsidRPr="00E92A09">
        <w:rPr>
          <w:rFonts w:ascii="GHEA Grapalat" w:hAnsi="GHEA Grapalat"/>
          <w:i/>
          <w:spacing w:val="6"/>
          <w:sz w:val="20"/>
          <w:szCs w:val="20"/>
          <w:lang w:val="ru-RU" w:eastAsia="ru-RU" w:bidi="ru-RU"/>
        </w:rPr>
        <w:t>установленном</w:t>
      </w:r>
      <w:r w:rsidRPr="00E92A09">
        <w:rPr>
          <w:rFonts w:ascii="Courier New" w:hAnsi="Courier New" w:cs="Courier New"/>
          <w:i/>
          <w:spacing w:val="6"/>
          <w:sz w:val="20"/>
          <w:szCs w:val="20"/>
          <w:lang w:eastAsia="ru-RU" w:bidi="ru-RU"/>
        </w:rPr>
        <w:t> </w:t>
      </w:r>
      <w:r w:rsidRPr="00E92A09">
        <w:rPr>
          <w:rFonts w:ascii="GHEA Grapalat" w:hAnsi="GHEA Grapalat"/>
          <w:i/>
          <w:spacing w:val="6"/>
          <w:sz w:val="20"/>
          <w:szCs w:val="20"/>
          <w:lang w:val="ru-RU" w:eastAsia="ru-RU" w:bidi="ru-RU"/>
        </w:rPr>
        <w:t xml:space="preserve">порядке будет предложено заключить договор по поставку </w:t>
      </w:r>
      <w:r w:rsidRPr="00E92A09">
        <w:rPr>
          <w:rFonts w:ascii="GHEA Grapalat" w:hAnsi="GHEA Grapalat"/>
          <w:i/>
          <w:sz w:val="20"/>
          <w:szCs w:val="20"/>
          <w:lang w:val="ru-RU"/>
        </w:rPr>
        <w:t xml:space="preserve"> продуктов питания </w:t>
      </w:r>
      <w:r w:rsidRPr="00E92A09">
        <w:rPr>
          <w:rFonts w:ascii="GHEA Grapalat" w:hAnsi="GHEA Grapalat"/>
          <w:i/>
          <w:sz w:val="20"/>
          <w:szCs w:val="20"/>
          <w:lang w:val="ru-RU" w:eastAsia="ru-RU" w:bidi="ru-RU"/>
        </w:rPr>
        <w:t xml:space="preserve"> (далее — договор).</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настоящей процедуре.</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Отобранный участник определяется из числа участников, подавших заявки, оцененные удовлетворительно</w:t>
      </w:r>
      <w:r w:rsidRPr="00E92A09">
        <w:rPr>
          <w:rFonts w:ascii="GHEA Grapalat" w:hAnsi="GHEA Grapalat"/>
          <w:i/>
          <w:sz w:val="20"/>
          <w:szCs w:val="20"/>
          <w:lang w:val="hy-AM" w:eastAsia="ru-RU" w:bidi="ru-RU"/>
        </w:rPr>
        <w:t xml:space="preserve"> </w:t>
      </w:r>
      <w:r w:rsidRPr="00E92A09">
        <w:rPr>
          <w:rFonts w:ascii="GHEA Grapalat" w:hAnsi="GHEA Grapalat"/>
          <w:i/>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Для получения приглашения на процедуру в бумажной форме необход</w:t>
      </w:r>
      <w:r w:rsidR="0019426A">
        <w:rPr>
          <w:rFonts w:ascii="GHEA Grapalat" w:hAnsi="GHEA Grapalat"/>
          <w:i/>
          <w:sz w:val="20"/>
          <w:szCs w:val="20"/>
          <w:lang w:val="ru-RU" w:eastAsia="ru-RU" w:bidi="ru-RU"/>
        </w:rPr>
        <w:t>имо обратиться к заказчику до 1</w:t>
      </w:r>
      <w:r w:rsidR="0019426A" w:rsidRPr="0019426A">
        <w:rPr>
          <w:rFonts w:ascii="GHEA Grapalat" w:hAnsi="GHEA Grapalat"/>
          <w:i/>
          <w:sz w:val="20"/>
          <w:szCs w:val="20"/>
          <w:lang w:val="ru-RU" w:eastAsia="ru-RU" w:bidi="ru-RU"/>
        </w:rPr>
        <w:t>3</w:t>
      </w:r>
      <w:r w:rsidRPr="00E92A09">
        <w:rPr>
          <w:rFonts w:ascii="GHEA Grapalat" w:hAnsi="GHEA Grapalat"/>
          <w:i/>
          <w:sz w:val="20"/>
          <w:szCs w:val="20"/>
          <w:lang w:val="ru-RU" w:eastAsia="ru-RU" w:bidi="ru-RU"/>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обеспечивает бесплатное предоставление приглашения в бумажной форме в первый рабочий день, следующий за получением такого требования.</w:t>
      </w:r>
    </w:p>
    <w:p w:rsidR="00E92A09" w:rsidRPr="00E92A09" w:rsidRDefault="00E92A09" w:rsidP="00E92A09">
      <w:pPr>
        <w:widowControl w:val="0"/>
        <w:ind w:firstLine="567"/>
        <w:jc w:val="both"/>
        <w:rPr>
          <w:rFonts w:ascii="GHEA Grapalat" w:hAnsi="GHEA Grapalat"/>
          <w:i/>
          <w:spacing w:val="-6"/>
          <w:sz w:val="20"/>
          <w:szCs w:val="20"/>
          <w:lang w:val="ru-RU" w:eastAsia="ru-RU" w:bidi="ru-RU"/>
        </w:rPr>
      </w:pPr>
      <w:r w:rsidRPr="00E92A09">
        <w:rPr>
          <w:rFonts w:ascii="GHEA Grapalat" w:hAnsi="GHEA Grapalat"/>
          <w:i/>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92A09">
        <w:rPr>
          <w:rFonts w:ascii="Courier New" w:hAnsi="Courier New" w:cs="Courier New"/>
          <w:i/>
          <w:spacing w:val="-6"/>
          <w:sz w:val="20"/>
          <w:szCs w:val="20"/>
          <w:lang w:eastAsia="ru-RU" w:bidi="ru-RU"/>
        </w:rPr>
        <w:t> </w:t>
      </w:r>
      <w:r w:rsidRPr="00E92A09">
        <w:rPr>
          <w:rFonts w:ascii="GHEA Grapalat" w:hAnsi="GHEA Grapalat"/>
          <w:i/>
          <w:spacing w:val="-6"/>
          <w:sz w:val="20"/>
          <w:szCs w:val="20"/>
          <w:lang w:val="ru-RU" w:eastAsia="ru-RU" w:bidi="ru-RU"/>
        </w:rPr>
        <w:t xml:space="preserve">электронной форме в течение рабочего дня, следующего за днем получения заявления. </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Неполучение приглашения не ограничивает права участника на участие в</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настоящей процедуре.</w:t>
      </w:r>
    </w:p>
    <w:p w:rsidR="00E92A09" w:rsidRPr="00E92A09" w:rsidRDefault="00E92A09" w:rsidP="00E92A09">
      <w:pPr>
        <w:widowControl w:val="0"/>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    Заявки на </w:t>
      </w:r>
      <w:proofErr w:type="gramStart"/>
      <w:r w:rsidRPr="00E92A09">
        <w:rPr>
          <w:rFonts w:ascii="GHEA Grapalat" w:hAnsi="GHEA Grapalat"/>
          <w:i/>
          <w:sz w:val="20"/>
          <w:szCs w:val="20"/>
          <w:lang w:val="ru-RU" w:eastAsia="ru-RU" w:bidi="ru-RU"/>
        </w:rPr>
        <w:t>на</w:t>
      </w:r>
      <w:proofErr w:type="gramEnd"/>
      <w:r w:rsidRPr="00E92A09">
        <w:rPr>
          <w:rFonts w:ascii="GHEA Grapalat" w:hAnsi="GHEA Grapalat"/>
          <w:i/>
          <w:sz w:val="20"/>
          <w:szCs w:val="20"/>
          <w:lang w:val="ru-RU" w:eastAsia="ru-RU" w:bidi="ru-RU"/>
        </w:rPr>
        <w:t xml:space="preserve"> запросе катировок необходимо подавать по адресу</w:t>
      </w:r>
      <w:r w:rsidRPr="00E92A09">
        <w:rPr>
          <w:rFonts w:ascii="GHEA Grapalat" w:hAnsi="GHEA Grapalat"/>
          <w:i/>
          <w:spacing w:val="6"/>
          <w:sz w:val="20"/>
          <w:szCs w:val="20"/>
          <w:lang w:val="ru-RU" w:eastAsia="ru-RU" w:bidi="ru-RU"/>
        </w:rPr>
        <w:t xml:space="preserve"> </w:t>
      </w:r>
      <w:r w:rsidRPr="00E92A09">
        <w:rPr>
          <w:rFonts w:ascii="GHEA Grapalat" w:hAnsi="GHEA Grapalat"/>
          <w:i/>
          <w:sz w:val="20"/>
          <w:szCs w:val="20"/>
          <w:lang w:val="ru-RU"/>
        </w:rPr>
        <w:t xml:space="preserve">Араратский область РА, </w:t>
      </w:r>
      <w:r>
        <w:rPr>
          <w:rFonts w:ascii="GHEA Grapalat" w:hAnsi="GHEA Grapalat"/>
          <w:i/>
          <w:sz w:val="20"/>
          <w:szCs w:val="20"/>
          <w:lang w:val="ru-RU"/>
        </w:rPr>
        <w:t>Абовян</w:t>
      </w:r>
      <w:r w:rsidRPr="00E92A09">
        <w:rPr>
          <w:rFonts w:ascii="GHEA Grapalat" w:hAnsi="GHEA Grapalat"/>
          <w:i/>
          <w:sz w:val="20"/>
          <w:szCs w:val="20"/>
          <w:lang w:val="ru-RU"/>
        </w:rPr>
        <w:t xml:space="preserve">   улица </w:t>
      </w:r>
      <w:r>
        <w:rPr>
          <w:rFonts w:ascii="GHEA Grapalat" w:hAnsi="GHEA Grapalat"/>
          <w:i/>
          <w:sz w:val="20"/>
          <w:szCs w:val="20"/>
          <w:lang w:val="ru-RU"/>
        </w:rPr>
        <w:t>Терлерян 1/1</w:t>
      </w:r>
      <w:r w:rsidRPr="00E92A09">
        <w:rPr>
          <w:rFonts w:ascii="GHEA Grapalat" w:hAnsi="GHEA Grapalat"/>
          <w:i/>
          <w:sz w:val="20"/>
          <w:szCs w:val="20"/>
          <w:lang w:val="ru-RU"/>
        </w:rPr>
        <w:t xml:space="preserve">   Детский сад» ОНКО</w:t>
      </w:r>
      <w:r w:rsidRPr="00E92A09">
        <w:rPr>
          <w:rFonts w:ascii="GHEA Grapalat" w:hAnsi="GHEA Grapalat"/>
          <w:i/>
          <w:sz w:val="20"/>
          <w:szCs w:val="20"/>
          <w:lang w:val="ru-RU" w:eastAsia="ru-RU" w:bidi="ru-RU"/>
        </w:rPr>
        <w:t xml:space="preserve"> в документарной форме, до 1</w:t>
      </w:r>
      <w:r w:rsidR="0019426A" w:rsidRPr="0019426A">
        <w:rPr>
          <w:rFonts w:ascii="GHEA Grapalat" w:hAnsi="GHEA Grapalat"/>
          <w:i/>
          <w:sz w:val="20"/>
          <w:szCs w:val="20"/>
          <w:lang w:val="ru-RU" w:eastAsia="ru-RU" w:bidi="ru-RU"/>
        </w:rPr>
        <w:t>3</w:t>
      </w:r>
      <w:r w:rsidRPr="00E92A09">
        <w:rPr>
          <w:rFonts w:ascii="GHEA Grapalat" w:hAnsi="GHEA Grapalat"/>
          <w:i/>
          <w:sz w:val="20"/>
          <w:szCs w:val="20"/>
          <w:lang w:val="ru-RU" w:eastAsia="ru-RU" w:bidi="ru-RU"/>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Вскрытие заявок будет проводиться по адресу </w:t>
      </w:r>
      <w:r w:rsidRPr="00E92A09">
        <w:rPr>
          <w:rFonts w:ascii="GHEA Grapalat" w:hAnsi="GHEA Grapalat"/>
          <w:i/>
          <w:sz w:val="20"/>
          <w:szCs w:val="20"/>
          <w:lang w:val="ru-RU"/>
        </w:rPr>
        <w:t xml:space="preserve">Араратский область РА, о. </w:t>
      </w:r>
      <w:r>
        <w:rPr>
          <w:rFonts w:ascii="GHEA Grapalat" w:hAnsi="GHEA Grapalat"/>
          <w:i/>
          <w:sz w:val="20"/>
          <w:szCs w:val="20"/>
          <w:lang w:val="ru-RU"/>
        </w:rPr>
        <w:t>Абовян</w:t>
      </w:r>
      <w:r w:rsidRPr="00E92A09">
        <w:rPr>
          <w:rFonts w:ascii="GHEA Grapalat" w:hAnsi="GHEA Grapalat"/>
          <w:i/>
          <w:sz w:val="20"/>
          <w:szCs w:val="20"/>
          <w:lang w:val="ru-RU"/>
        </w:rPr>
        <w:t xml:space="preserve">   улица </w:t>
      </w:r>
      <w:r>
        <w:rPr>
          <w:rFonts w:ascii="GHEA Grapalat" w:hAnsi="GHEA Grapalat"/>
          <w:i/>
          <w:sz w:val="20"/>
          <w:szCs w:val="20"/>
          <w:lang w:val="ru-RU"/>
        </w:rPr>
        <w:t>Терлерян 1/1</w:t>
      </w:r>
      <w:r w:rsidRPr="00E92A09">
        <w:rPr>
          <w:rFonts w:ascii="GHEA Grapalat" w:hAnsi="GHEA Grapalat"/>
          <w:i/>
          <w:sz w:val="20"/>
          <w:szCs w:val="20"/>
          <w:lang w:val="ru-RU"/>
        </w:rPr>
        <w:t xml:space="preserve">  Детский сад» ОНКО</w:t>
      </w:r>
      <w:r w:rsidR="0019426A">
        <w:rPr>
          <w:rFonts w:ascii="GHEA Grapalat" w:hAnsi="GHEA Grapalat"/>
          <w:i/>
          <w:sz w:val="20"/>
          <w:szCs w:val="20"/>
          <w:lang w:val="ru-RU" w:eastAsia="ru-RU" w:bidi="ru-RU"/>
        </w:rPr>
        <w:t xml:space="preserve"> в 1</w:t>
      </w:r>
      <w:r w:rsidR="0019426A" w:rsidRPr="0019426A">
        <w:rPr>
          <w:rFonts w:ascii="GHEA Grapalat" w:hAnsi="GHEA Grapalat"/>
          <w:i/>
          <w:sz w:val="20"/>
          <w:szCs w:val="20"/>
          <w:lang w:val="ru-RU" w:eastAsia="ru-RU" w:bidi="ru-RU"/>
        </w:rPr>
        <w:t>3</w:t>
      </w:r>
      <w:r>
        <w:rPr>
          <w:rFonts w:ascii="GHEA Grapalat" w:hAnsi="GHEA Grapalat"/>
          <w:i/>
          <w:sz w:val="20"/>
          <w:szCs w:val="20"/>
          <w:lang w:val="ru-RU" w:eastAsia="ru-RU" w:bidi="ru-RU"/>
        </w:rPr>
        <w:t>:00 часов "2</w:t>
      </w:r>
      <w:r w:rsidR="00001A94" w:rsidRPr="00001A94">
        <w:rPr>
          <w:rFonts w:ascii="GHEA Grapalat" w:hAnsi="GHEA Grapalat"/>
          <w:i/>
          <w:sz w:val="20"/>
          <w:szCs w:val="20"/>
          <w:lang w:val="ru-RU" w:eastAsia="ru-RU" w:bidi="ru-RU"/>
        </w:rPr>
        <w:t>5</w:t>
      </w:r>
      <w:r w:rsidRPr="00E92A09">
        <w:rPr>
          <w:rFonts w:ascii="GHEA Grapalat" w:hAnsi="GHEA Grapalat"/>
          <w:i/>
          <w:sz w:val="20"/>
          <w:szCs w:val="20"/>
          <w:lang w:val="ru-RU" w:eastAsia="ru-RU" w:bidi="ru-RU"/>
        </w:rPr>
        <w:t>" "декабря" "2019"году.</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настоящий конкурс. Для подачи жалобы требуется плата в размере 30</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000</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(тридцать тысяч) драмов РА, которая должна быть перечислена на</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казначейский счет № 900008000482, открытый на имя Министерства финансов Республики Армения.</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Для получения дополнительной информации, связанной с настоящим</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объявлением, можете обратиться к секретарю Оценочной комиссии Г.Оганнисяну</w:t>
      </w:r>
    </w:p>
    <w:p w:rsidR="00E92A09" w:rsidRPr="00E92A09" w:rsidRDefault="00E92A09" w:rsidP="00E92A09">
      <w:pPr>
        <w:ind w:firstLine="720"/>
        <w:jc w:val="center"/>
        <w:rPr>
          <w:rFonts w:ascii="GHEA Grapalat" w:hAnsi="GHEA Grapalat"/>
          <w:i/>
          <w:sz w:val="20"/>
          <w:szCs w:val="20"/>
          <w:lang w:val="ru-RU"/>
        </w:rPr>
      </w:pPr>
    </w:p>
    <w:p w:rsidR="00E92A09" w:rsidRPr="00E92A09" w:rsidRDefault="00E92A09" w:rsidP="00E92A09">
      <w:pPr>
        <w:ind w:firstLine="720"/>
        <w:jc w:val="center"/>
        <w:rPr>
          <w:rFonts w:ascii="GHEA Grapalat" w:hAnsi="GHEA Grapalat"/>
          <w:sz w:val="20"/>
          <w:szCs w:val="20"/>
          <w:lang w:val="ru-RU"/>
        </w:rPr>
      </w:pPr>
      <w:r w:rsidRPr="00E92A09">
        <w:rPr>
          <w:rFonts w:ascii="GHEA Grapalat" w:hAnsi="GHEA Grapalat"/>
          <w:sz w:val="20"/>
          <w:szCs w:val="20"/>
          <w:lang w:val="ru-RU"/>
        </w:rPr>
        <w:t>Телефон 093  58-31-37</w:t>
      </w:r>
    </w:p>
    <w:p w:rsidR="00E92A09" w:rsidRPr="00E92A09" w:rsidRDefault="00E92A09" w:rsidP="00E92A09">
      <w:pPr>
        <w:ind w:firstLine="720"/>
        <w:jc w:val="center"/>
        <w:rPr>
          <w:rFonts w:ascii="GHEA Grapalat" w:hAnsi="GHEA Grapalat"/>
          <w:sz w:val="20"/>
          <w:szCs w:val="20"/>
          <w:lang w:val="ru-RU"/>
        </w:rPr>
      </w:pPr>
      <w:r w:rsidRPr="00E92A09">
        <w:rPr>
          <w:rFonts w:ascii="GHEA Grapalat" w:hAnsi="GHEA Grapalat"/>
          <w:sz w:val="20"/>
          <w:szCs w:val="20"/>
          <w:lang w:val="ru-RU"/>
        </w:rPr>
        <w:t xml:space="preserve">Эл. Почта </w:t>
      </w:r>
      <w:r w:rsidRPr="00E92A09">
        <w:rPr>
          <w:rFonts w:ascii="GHEA Grapalat" w:hAnsi="GHEA Grapalat"/>
          <w:sz w:val="20"/>
          <w:szCs w:val="20"/>
        </w:rPr>
        <w:t>mail</w:t>
      </w:r>
      <w:r w:rsidRPr="00E92A09">
        <w:rPr>
          <w:rFonts w:ascii="GHEA Grapalat" w:hAnsi="GHEA Grapalat"/>
          <w:sz w:val="20"/>
          <w:szCs w:val="20"/>
          <w:lang w:val="ru-RU"/>
        </w:rPr>
        <w:t xml:space="preserve">:  </w:t>
      </w:r>
      <w:r w:rsidRPr="00E92A09">
        <w:rPr>
          <w:rFonts w:ascii="GHEA Grapalat" w:hAnsi="GHEA Grapalat"/>
          <w:sz w:val="20"/>
          <w:szCs w:val="20"/>
        </w:rPr>
        <w:t>abovyan</w:t>
      </w:r>
      <w:r w:rsidRPr="00E92A09">
        <w:rPr>
          <w:rFonts w:ascii="GHEA Grapalat" w:hAnsi="GHEA Grapalat"/>
          <w:sz w:val="20"/>
          <w:szCs w:val="20"/>
          <w:lang w:val="ru-RU"/>
        </w:rPr>
        <w:t>.</w:t>
      </w:r>
      <w:r w:rsidRPr="00E92A09">
        <w:rPr>
          <w:rFonts w:ascii="GHEA Grapalat" w:hAnsi="GHEA Grapalat"/>
          <w:sz w:val="20"/>
          <w:szCs w:val="20"/>
        </w:rPr>
        <w:t>partez</w:t>
      </w:r>
      <w:r w:rsidRPr="00E92A09">
        <w:rPr>
          <w:rFonts w:ascii="GHEA Grapalat" w:hAnsi="GHEA Grapalat"/>
          <w:sz w:val="20"/>
          <w:szCs w:val="20"/>
          <w:lang w:val="ru-RU"/>
        </w:rPr>
        <w:t>2019@</w:t>
      </w:r>
      <w:r w:rsidRPr="00E92A09">
        <w:rPr>
          <w:rFonts w:ascii="GHEA Grapalat" w:hAnsi="GHEA Grapalat"/>
          <w:sz w:val="20"/>
          <w:szCs w:val="20"/>
        </w:rPr>
        <w:t>mail</w:t>
      </w:r>
      <w:r w:rsidRPr="00E92A09">
        <w:rPr>
          <w:rFonts w:ascii="GHEA Grapalat" w:hAnsi="GHEA Grapalat"/>
          <w:sz w:val="20"/>
          <w:szCs w:val="20"/>
          <w:lang w:val="ru-RU"/>
        </w:rPr>
        <w:t>.</w:t>
      </w:r>
      <w:r w:rsidRPr="00E92A09">
        <w:rPr>
          <w:rFonts w:ascii="GHEA Grapalat" w:hAnsi="GHEA Grapalat"/>
          <w:sz w:val="20"/>
          <w:szCs w:val="20"/>
        </w:rPr>
        <w:t>ru</w:t>
      </w:r>
    </w:p>
    <w:p w:rsidR="00E92A09" w:rsidRPr="00E92A09" w:rsidRDefault="00E92A09" w:rsidP="00E92A09">
      <w:pPr>
        <w:ind w:firstLine="720"/>
        <w:jc w:val="center"/>
        <w:rPr>
          <w:rFonts w:ascii="GHEA Grapalat" w:hAnsi="GHEA Grapalat"/>
          <w:sz w:val="20"/>
          <w:szCs w:val="20"/>
          <w:lang w:val="ru-RU"/>
        </w:rPr>
      </w:pPr>
      <w:r w:rsidRPr="00E92A09">
        <w:rPr>
          <w:rFonts w:ascii="GHEA Grapalat" w:hAnsi="GHEA Grapalat"/>
          <w:sz w:val="20"/>
          <w:szCs w:val="20"/>
          <w:lang w:val="ru-RU"/>
        </w:rPr>
        <w:t xml:space="preserve">Клиент &lt;&lt; Араратский область РА, о. </w:t>
      </w:r>
      <w:r>
        <w:rPr>
          <w:rFonts w:ascii="GHEA Grapalat" w:hAnsi="GHEA Grapalat"/>
          <w:sz w:val="20"/>
          <w:szCs w:val="20"/>
          <w:lang w:val="ru-RU"/>
        </w:rPr>
        <w:t>Абовян</w:t>
      </w:r>
      <w:r w:rsidRPr="00E92A09">
        <w:rPr>
          <w:rFonts w:ascii="GHEA Grapalat" w:hAnsi="GHEA Grapalat"/>
          <w:sz w:val="20"/>
          <w:szCs w:val="20"/>
          <w:lang w:val="ru-RU"/>
        </w:rPr>
        <w:t xml:space="preserve">   Детский сад» ОНКО &gt;&gt; </w:t>
      </w:r>
    </w:p>
    <w:p w:rsidR="00E92A09" w:rsidRPr="00E92A09" w:rsidRDefault="00E92A09" w:rsidP="00E92A09">
      <w:pPr>
        <w:spacing w:after="120"/>
        <w:ind w:right="-7" w:firstLine="567"/>
        <w:jc w:val="right"/>
        <w:rPr>
          <w:rFonts w:ascii="GHEA Grapalat" w:hAnsi="GHEA Grapalat" w:cs="Sylfaen"/>
          <w:i/>
          <w:sz w:val="22"/>
          <w:lang w:val="ru-RU"/>
        </w:rPr>
      </w:pPr>
    </w:p>
    <w:p w:rsidR="00E92A09" w:rsidRPr="00E92A09" w:rsidRDefault="00E92A09" w:rsidP="00E92A09">
      <w:pPr>
        <w:ind w:firstLine="567"/>
        <w:jc w:val="right"/>
        <w:rPr>
          <w:rFonts w:ascii="GHEA Grapalat" w:hAnsi="GHEA Grapalat" w:cs="Sylfaen"/>
          <w:i/>
          <w:sz w:val="20"/>
          <w:szCs w:val="20"/>
          <w:lang w:val="af-ZA"/>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Default="00DC13EB" w:rsidP="008E0B31">
      <w:pPr>
        <w:pStyle w:val="aa"/>
        <w:spacing w:after="0"/>
        <w:ind w:firstLine="567"/>
        <w:jc w:val="right"/>
        <w:rPr>
          <w:rFonts w:ascii="GHEA Grapalat" w:hAnsi="GHEA Grapalat" w:cs="Sylfaen"/>
          <w:i/>
          <w:sz w:val="20"/>
          <w:szCs w:val="20"/>
          <w:lang w:val="af-ZA"/>
        </w:rPr>
      </w:pPr>
    </w:p>
    <w:p w:rsidR="00E92A09" w:rsidRDefault="00E92A09" w:rsidP="008E0B31">
      <w:pPr>
        <w:pStyle w:val="aa"/>
        <w:spacing w:after="0"/>
        <w:ind w:firstLine="567"/>
        <w:jc w:val="right"/>
        <w:rPr>
          <w:rFonts w:ascii="GHEA Grapalat" w:hAnsi="GHEA Grapalat" w:cs="Sylfaen"/>
          <w:i/>
          <w:sz w:val="20"/>
          <w:szCs w:val="20"/>
          <w:lang w:val="af-ZA"/>
        </w:rPr>
      </w:pPr>
    </w:p>
    <w:p w:rsidR="00E92A09" w:rsidRPr="00AA608E" w:rsidRDefault="00E92A09" w:rsidP="008E0B31">
      <w:pPr>
        <w:pStyle w:val="aa"/>
        <w:spacing w:after="0"/>
        <w:ind w:firstLine="567"/>
        <w:jc w:val="right"/>
        <w:rPr>
          <w:rFonts w:ascii="GHEA Grapalat" w:hAnsi="GHEA Grapalat" w:cs="Sylfaen"/>
          <w:i/>
          <w:sz w:val="20"/>
          <w:szCs w:val="20"/>
          <w:lang w:val="af-ZA"/>
        </w:rPr>
      </w:pPr>
    </w:p>
    <w:p w:rsidR="008232D6" w:rsidRDefault="008232D6" w:rsidP="008E0B31">
      <w:pPr>
        <w:pStyle w:val="aa"/>
        <w:spacing w:after="0"/>
        <w:ind w:firstLine="567"/>
        <w:jc w:val="right"/>
        <w:rPr>
          <w:rFonts w:ascii="GHEA Grapalat" w:hAnsi="GHEA Grapalat" w:cs="Sylfaen"/>
          <w:i/>
          <w:sz w:val="20"/>
          <w:szCs w:val="20"/>
          <w:lang w:val="ru-RU"/>
        </w:rPr>
      </w:pPr>
    </w:p>
    <w:p w:rsidR="008232D6" w:rsidRDefault="008232D6" w:rsidP="008E0B31">
      <w:pPr>
        <w:pStyle w:val="aa"/>
        <w:spacing w:after="0"/>
        <w:ind w:firstLine="567"/>
        <w:jc w:val="right"/>
        <w:rPr>
          <w:rFonts w:ascii="GHEA Grapalat" w:hAnsi="GHEA Grapalat" w:cs="Sylfaen"/>
          <w:i/>
          <w:sz w:val="20"/>
          <w:szCs w:val="20"/>
          <w:lang w:val="ru-RU"/>
        </w:rPr>
      </w:pP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rPr>
        <w:t>Հաստատված</w:t>
      </w:r>
      <w:r w:rsidRPr="00AA608E">
        <w:rPr>
          <w:rFonts w:ascii="GHEA Grapalat" w:hAnsi="GHEA Grapalat" w:cs="Times Armenian"/>
          <w:i/>
          <w:sz w:val="20"/>
          <w:szCs w:val="20"/>
          <w:lang w:val="af-ZA"/>
        </w:rPr>
        <w:t xml:space="preserve"> </w:t>
      </w:r>
      <w:r w:rsidRPr="00AA608E">
        <w:rPr>
          <w:rFonts w:ascii="GHEA Grapalat" w:hAnsi="GHEA Grapalat" w:cs="Sylfaen"/>
          <w:i/>
          <w:sz w:val="20"/>
          <w:szCs w:val="20"/>
        </w:rPr>
        <w:t>է</w:t>
      </w: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u w:val="single"/>
          <w:lang w:val="af-ZA"/>
        </w:rPr>
        <w:tab/>
      </w:r>
      <w:r w:rsidRPr="00AA608E">
        <w:rPr>
          <w:rFonts w:ascii="GHEA Grapalat" w:hAnsi="GHEA Grapalat"/>
          <w:i/>
          <w:sz w:val="20"/>
          <w:szCs w:val="20"/>
          <w:lang w:val="af-ZA"/>
        </w:rPr>
        <w:t>ԱՄԱՀՄ-ԳՀԱՊՁԲ-19/0</w:t>
      </w:r>
      <w:r w:rsidR="003B2BB1" w:rsidRPr="00AA608E">
        <w:rPr>
          <w:rFonts w:ascii="GHEA Grapalat" w:hAnsi="GHEA Grapalat"/>
          <w:i/>
          <w:sz w:val="20"/>
          <w:szCs w:val="20"/>
          <w:lang w:val="af-ZA"/>
        </w:rPr>
        <w:t>3</w:t>
      </w:r>
      <w:r w:rsidRPr="00AA608E">
        <w:rPr>
          <w:rFonts w:ascii="GHEA Grapalat" w:hAnsi="GHEA Grapalat"/>
          <w:lang w:val="af-ZA"/>
        </w:rPr>
        <w:t xml:space="preserve">     </w:t>
      </w:r>
      <w:r w:rsidRPr="00AA608E">
        <w:rPr>
          <w:rFonts w:ascii="GHEA Grapalat" w:hAnsi="GHEA Grapalat" w:cs="Sylfaen"/>
          <w:i/>
          <w:sz w:val="20"/>
          <w:szCs w:val="20"/>
        </w:rPr>
        <w:t>ծածկա</w:t>
      </w:r>
      <w:r w:rsidRPr="00AA608E">
        <w:rPr>
          <w:rFonts w:ascii="GHEA Grapalat" w:hAnsi="GHEA Grapalat" w:cs="Times Armenian"/>
          <w:i/>
          <w:sz w:val="20"/>
          <w:szCs w:val="20"/>
        </w:rPr>
        <w:t>գ</w:t>
      </w:r>
      <w:r w:rsidRPr="00AA608E">
        <w:rPr>
          <w:rFonts w:ascii="GHEA Grapalat" w:hAnsi="GHEA Grapalat" w:cs="Sylfaen"/>
          <w:i/>
          <w:sz w:val="20"/>
          <w:szCs w:val="20"/>
        </w:rPr>
        <w:t>րով</w:t>
      </w:r>
      <w:r w:rsidRPr="00AA608E">
        <w:rPr>
          <w:rFonts w:ascii="GHEA Grapalat" w:hAnsi="GHEA Grapalat" w:cs="Times Armenian"/>
          <w:i/>
          <w:sz w:val="20"/>
          <w:szCs w:val="20"/>
          <w:lang w:val="af-ZA"/>
        </w:rPr>
        <w:t xml:space="preserve"> </w:t>
      </w:r>
    </w:p>
    <w:p w:rsidR="008E0B31" w:rsidRPr="00AA608E" w:rsidRDefault="008E0B31" w:rsidP="008E0B31">
      <w:pPr>
        <w:pStyle w:val="aa"/>
        <w:spacing w:after="0"/>
        <w:ind w:firstLine="567"/>
        <w:jc w:val="right"/>
        <w:rPr>
          <w:rFonts w:ascii="GHEA Grapalat" w:hAnsi="GHEA Grapalat" w:cs="Times Armenian"/>
          <w:i/>
          <w:sz w:val="20"/>
          <w:szCs w:val="20"/>
          <w:lang w:val="af-ZA"/>
        </w:rPr>
      </w:pPr>
      <w:r w:rsidRPr="00AA608E">
        <w:rPr>
          <w:rFonts w:ascii="GHEA Grapalat" w:hAnsi="GHEA Grapalat" w:cs="Sylfaen"/>
          <w:i/>
          <w:sz w:val="20"/>
          <w:szCs w:val="20"/>
        </w:rPr>
        <w:t>Գնանշման</w:t>
      </w:r>
      <w:r w:rsidRPr="00AA608E">
        <w:rPr>
          <w:rFonts w:ascii="GHEA Grapalat" w:hAnsi="GHEA Grapalat" w:cs="Sylfaen"/>
          <w:i/>
          <w:sz w:val="20"/>
          <w:szCs w:val="20"/>
          <w:lang w:val="af-ZA"/>
        </w:rPr>
        <w:t xml:space="preserve"> </w:t>
      </w:r>
      <w:r w:rsidRPr="00AA608E">
        <w:rPr>
          <w:rFonts w:ascii="GHEA Grapalat" w:hAnsi="GHEA Grapalat" w:cs="Sylfaen"/>
          <w:i/>
          <w:sz w:val="20"/>
          <w:szCs w:val="20"/>
        </w:rPr>
        <w:t>հարցման</w:t>
      </w:r>
      <w:r w:rsidRPr="00AA608E">
        <w:rPr>
          <w:rFonts w:ascii="GHEA Grapalat" w:hAnsi="GHEA Grapalat" w:cs="Sylfaen"/>
          <w:i/>
          <w:sz w:val="20"/>
          <w:szCs w:val="20"/>
          <w:lang w:val="af-ZA"/>
        </w:rPr>
        <w:t xml:space="preserve"> </w:t>
      </w:r>
      <w:r w:rsidR="00D909B5" w:rsidRPr="00AA608E">
        <w:rPr>
          <w:rFonts w:ascii="GHEA Grapalat" w:hAnsi="GHEA Grapalat" w:cs="Times Armenian"/>
          <w:i/>
          <w:sz w:val="20"/>
          <w:szCs w:val="20"/>
          <w:lang w:val="af-ZA"/>
        </w:rPr>
        <w:t xml:space="preserve"> </w:t>
      </w:r>
      <w:r w:rsidRPr="00AA608E">
        <w:rPr>
          <w:rFonts w:ascii="GHEA Grapalat" w:hAnsi="GHEA Grapalat" w:cs="Times Armenian"/>
          <w:i/>
          <w:sz w:val="20"/>
          <w:szCs w:val="20"/>
          <w:lang w:val="af-ZA"/>
        </w:rPr>
        <w:t xml:space="preserve"> գնահատող </w:t>
      </w:r>
      <w:r w:rsidRPr="00AA608E">
        <w:rPr>
          <w:rFonts w:ascii="GHEA Grapalat" w:hAnsi="GHEA Grapalat" w:cs="Sylfaen"/>
          <w:i/>
          <w:sz w:val="20"/>
          <w:szCs w:val="20"/>
        </w:rPr>
        <w:t>հանձնաժողովի</w:t>
      </w:r>
    </w:p>
    <w:p w:rsidR="008E0B31" w:rsidRPr="00AA608E" w:rsidRDefault="008E0B31" w:rsidP="008E0B31">
      <w:pPr>
        <w:pStyle w:val="aa"/>
        <w:spacing w:after="0"/>
        <w:ind w:firstLine="567"/>
        <w:jc w:val="right"/>
        <w:rPr>
          <w:rFonts w:ascii="GHEA Grapalat" w:hAnsi="GHEA Grapalat"/>
          <w:i/>
          <w:sz w:val="20"/>
          <w:szCs w:val="20"/>
          <w:lang w:val="af-ZA"/>
        </w:rPr>
      </w:pPr>
      <w:r w:rsidRPr="00AA608E">
        <w:rPr>
          <w:rFonts w:ascii="GHEA Grapalat" w:hAnsi="GHEA Grapalat" w:cs="Sylfaen"/>
          <w:i/>
          <w:sz w:val="20"/>
          <w:szCs w:val="20"/>
          <w:lang w:val="af-ZA"/>
        </w:rPr>
        <w:t xml:space="preserve"> 2019</w:t>
      </w:r>
      <w:r w:rsidRPr="00AA608E">
        <w:rPr>
          <w:rFonts w:ascii="GHEA Grapalat" w:hAnsi="GHEA Grapalat" w:cs="Sylfaen"/>
          <w:i/>
          <w:sz w:val="20"/>
          <w:szCs w:val="20"/>
        </w:rPr>
        <w:t>թ</w:t>
      </w:r>
      <w:r w:rsidRPr="00AA608E">
        <w:rPr>
          <w:rFonts w:ascii="GHEA Grapalat" w:hAnsi="GHEA Grapalat" w:cs="Times Armenian"/>
          <w:i/>
          <w:sz w:val="20"/>
          <w:szCs w:val="20"/>
          <w:lang w:val="af-ZA"/>
        </w:rPr>
        <w:t xml:space="preserve">.  </w:t>
      </w:r>
      <w:r w:rsidRPr="00AA608E">
        <w:rPr>
          <w:rFonts w:ascii="GHEA Grapalat" w:hAnsi="GHEA Grapalat" w:cs="Times Armenian"/>
          <w:i/>
          <w:sz w:val="20"/>
          <w:szCs w:val="20"/>
          <w:u w:val="single"/>
          <w:lang w:val="af-ZA"/>
        </w:rPr>
        <w:t>Դեկտեմբերի 1</w:t>
      </w:r>
      <w:r w:rsidR="00DC13EB" w:rsidRPr="00AA608E">
        <w:rPr>
          <w:rFonts w:ascii="GHEA Grapalat" w:hAnsi="GHEA Grapalat" w:cs="Times Armenian"/>
          <w:i/>
          <w:sz w:val="20"/>
          <w:szCs w:val="20"/>
          <w:u w:val="single"/>
          <w:lang w:val="af-ZA"/>
        </w:rPr>
        <w:t>3</w:t>
      </w:r>
      <w:r w:rsidRPr="00AA608E">
        <w:rPr>
          <w:rFonts w:ascii="GHEA Grapalat" w:hAnsi="GHEA Grapalat" w:cs="Times Armenian"/>
          <w:i/>
          <w:sz w:val="20"/>
          <w:szCs w:val="20"/>
          <w:lang w:val="af-ZA"/>
        </w:rPr>
        <w:t xml:space="preserve">-ի </w:t>
      </w:r>
      <w:r w:rsidRPr="00AA608E">
        <w:rPr>
          <w:rFonts w:ascii="GHEA Grapalat" w:hAnsi="GHEA Grapalat" w:cs="Times Armenian"/>
          <w:i/>
          <w:sz w:val="20"/>
          <w:szCs w:val="20"/>
          <w:vertAlign w:val="subscript"/>
          <w:lang w:val="af-ZA"/>
        </w:rPr>
        <w:t xml:space="preserve"> </w:t>
      </w:r>
      <w:r w:rsidRPr="00AA608E">
        <w:rPr>
          <w:rFonts w:ascii="GHEA Grapalat" w:hAnsi="GHEA Grapalat" w:cs="Times Armenian"/>
          <w:i/>
          <w:sz w:val="20"/>
          <w:szCs w:val="20"/>
          <w:lang w:val="af-ZA"/>
        </w:rPr>
        <w:t xml:space="preserve">N </w:t>
      </w:r>
      <w:r w:rsidRPr="00AA608E">
        <w:rPr>
          <w:rFonts w:ascii="GHEA Grapalat" w:hAnsi="GHEA Grapalat" w:cs="Times Armenian"/>
          <w:i/>
          <w:sz w:val="20"/>
          <w:szCs w:val="20"/>
          <w:u w:val="single"/>
          <w:lang w:val="af-ZA"/>
        </w:rPr>
        <w:t xml:space="preserve"> 1   </w:t>
      </w:r>
      <w:r w:rsidRPr="00AA608E">
        <w:rPr>
          <w:rFonts w:ascii="GHEA Grapalat" w:hAnsi="GHEA Grapalat" w:cs="Sylfaen"/>
          <w:i/>
          <w:sz w:val="20"/>
          <w:szCs w:val="20"/>
        </w:rPr>
        <w:t>որոշմամբ</w:t>
      </w: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Pr="00AA608E">
        <w:rPr>
          <w:rFonts w:ascii="GHEA Grapalat" w:hAnsi="GHEA Grapalat" w:cs="Times Armenian"/>
          <w:b/>
          <w:sz w:val="20"/>
          <w:szCs w:val="20"/>
        </w:rPr>
        <w:t>ԱԲՈՎՅԱՆ</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tabs>
          <w:tab w:val="left" w:pos="5968"/>
        </w:tabs>
        <w:spacing w:after="120"/>
        <w:ind w:right="-7" w:firstLine="567"/>
        <w:rPr>
          <w:rFonts w:ascii="GHEA Grapalat" w:hAnsi="GHEA Grapalat"/>
          <w:lang w:val="af-ZA"/>
        </w:rPr>
      </w:pPr>
      <w:r w:rsidRPr="00AA608E">
        <w:rPr>
          <w:rFonts w:ascii="GHEA Grapalat" w:hAnsi="GHEA Grapalat"/>
          <w:lang w:val="af-ZA"/>
        </w:rPr>
        <w:tab/>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cs="Sylfaen"/>
          <w:lang w:val="af-ZA"/>
        </w:rPr>
      </w:pPr>
      <w:r w:rsidRPr="00AA608E">
        <w:rPr>
          <w:rFonts w:ascii="GHEA Grapalat" w:hAnsi="GHEA Grapalat" w:cs="Sylfaen"/>
        </w:rPr>
        <w:t>Հ</w:t>
      </w:r>
      <w:r w:rsidRPr="00AA608E">
        <w:rPr>
          <w:rFonts w:ascii="GHEA Grapalat" w:hAnsi="GHEA Grapalat" w:cs="Times Armenian"/>
          <w:lang w:val="af-ZA"/>
        </w:rPr>
        <w:t xml:space="preserve"> </w:t>
      </w:r>
      <w:r w:rsidRPr="00AA608E">
        <w:rPr>
          <w:rFonts w:ascii="GHEA Grapalat" w:hAnsi="GHEA Grapalat" w:cs="Sylfaen"/>
        </w:rPr>
        <w:t>Ր</w:t>
      </w:r>
      <w:r w:rsidRPr="00AA608E">
        <w:rPr>
          <w:rFonts w:ascii="GHEA Grapalat" w:hAnsi="GHEA Grapalat" w:cs="Times Armenian"/>
          <w:lang w:val="af-ZA"/>
        </w:rPr>
        <w:t xml:space="preserve"> </w:t>
      </w:r>
      <w:r w:rsidRPr="00AA608E">
        <w:rPr>
          <w:rFonts w:ascii="GHEA Grapalat" w:hAnsi="GHEA Grapalat" w:cs="Sylfaen"/>
        </w:rPr>
        <w:t>Ա</w:t>
      </w:r>
      <w:r w:rsidRPr="00AA608E">
        <w:rPr>
          <w:rFonts w:ascii="GHEA Grapalat" w:hAnsi="GHEA Grapalat" w:cs="Times Armenian"/>
          <w:lang w:val="af-ZA"/>
        </w:rPr>
        <w:t xml:space="preserve"> </w:t>
      </w:r>
      <w:r w:rsidRPr="00AA608E">
        <w:rPr>
          <w:rFonts w:ascii="GHEA Grapalat" w:hAnsi="GHEA Grapalat" w:cs="Sylfaen"/>
        </w:rPr>
        <w:t>Վ</w:t>
      </w:r>
      <w:r w:rsidRPr="00AA608E">
        <w:rPr>
          <w:rFonts w:ascii="GHEA Grapalat" w:hAnsi="GHEA Grapalat" w:cs="Times Armenian"/>
          <w:lang w:val="af-ZA"/>
        </w:rPr>
        <w:t xml:space="preserve"> </w:t>
      </w:r>
      <w:r w:rsidRPr="00AA608E">
        <w:rPr>
          <w:rFonts w:ascii="GHEA Grapalat" w:hAnsi="GHEA Grapalat" w:cs="Sylfaen"/>
        </w:rPr>
        <w:t>Ե</w:t>
      </w:r>
      <w:r w:rsidRPr="00AA608E">
        <w:rPr>
          <w:rFonts w:ascii="GHEA Grapalat" w:hAnsi="GHEA Grapalat" w:cs="Times Armenian"/>
          <w:lang w:val="af-ZA"/>
        </w:rPr>
        <w:t xml:space="preserve"> </w:t>
      </w:r>
      <w:r w:rsidRPr="00AA608E">
        <w:rPr>
          <w:rFonts w:ascii="GHEA Grapalat" w:hAnsi="GHEA Grapalat" w:cs="Sylfaen"/>
        </w:rPr>
        <w:t>Ր</w:t>
      </w: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Pr="00AA608E">
        <w:rPr>
          <w:rFonts w:ascii="GHEA Grapalat" w:hAnsi="GHEA Grapalat" w:cs="Times Armenian"/>
          <w:b/>
          <w:sz w:val="20"/>
          <w:szCs w:val="20"/>
        </w:rPr>
        <w:t>ԱԲՈՎՅԱՆ</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ind w:right="-7"/>
        <w:jc w:val="center"/>
        <w:rPr>
          <w:rFonts w:ascii="GHEA Grapalat" w:hAnsi="GHEA Grapalat"/>
          <w:b/>
          <w:sz w:val="20"/>
          <w:szCs w:val="20"/>
          <w:lang w:val="af-ZA"/>
        </w:rPr>
      </w:pPr>
      <w:r w:rsidRPr="00AA608E">
        <w:rPr>
          <w:rFonts w:ascii="GHEA Grapalat" w:hAnsi="GHEA Grapalat"/>
          <w:b/>
          <w:sz w:val="20"/>
          <w:szCs w:val="20"/>
          <w:lang w:val="af-ZA"/>
        </w:rPr>
        <w:t>-</w:t>
      </w:r>
      <w:r w:rsidRPr="00AA608E">
        <w:rPr>
          <w:rFonts w:ascii="GHEA Grapalat" w:hAnsi="GHEA Grapalat"/>
          <w:b/>
          <w:sz w:val="20"/>
          <w:szCs w:val="20"/>
        </w:rPr>
        <w:t>Ի</w:t>
      </w:r>
      <w:r w:rsidRPr="00AA608E">
        <w:rPr>
          <w:rFonts w:ascii="GHEA Grapalat" w:hAnsi="GHEA Grapalat" w:cs="Sylfaen"/>
          <w:b/>
          <w:sz w:val="20"/>
          <w:szCs w:val="20"/>
          <w:lang w:val="af-ZA"/>
        </w:rPr>
        <w:t xml:space="preserve"> </w:t>
      </w:r>
      <w:r w:rsidRPr="00AA608E">
        <w:rPr>
          <w:rFonts w:ascii="GHEA Grapalat" w:hAnsi="GHEA Grapalat" w:cs="Sylfaen"/>
          <w:b/>
          <w:sz w:val="20"/>
          <w:szCs w:val="20"/>
        </w:rPr>
        <w:t>ԿԱՐԻՔՆԵՐԻ</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ՀԱՄԱՐ</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lang w:val="af-ZA"/>
        </w:rPr>
        <w:t>&lt;&lt;</w:t>
      </w:r>
      <w:r w:rsidRPr="00AA608E">
        <w:rPr>
          <w:rFonts w:ascii="GHEA Grapalat" w:hAnsi="GHEA Grapalat" w:cs="Sylfaen"/>
          <w:b/>
          <w:sz w:val="20"/>
          <w:szCs w:val="20"/>
        </w:rPr>
        <w:t>ՍՆՆԴԱՄԹԵՐՔԻ</w:t>
      </w:r>
      <w:r w:rsidRPr="00AA608E">
        <w:rPr>
          <w:rFonts w:ascii="GHEA Grapalat" w:hAnsi="GHEA Grapalat" w:cs="Sylfaen"/>
          <w:b/>
          <w:sz w:val="20"/>
          <w:szCs w:val="20"/>
          <w:lang w:val="af-ZA"/>
        </w:rPr>
        <w:t xml:space="preserve">&gt;&gt; </w:t>
      </w:r>
      <w:r w:rsidRPr="00AA608E">
        <w:rPr>
          <w:rFonts w:ascii="GHEA Grapalat" w:hAnsi="GHEA Grapalat" w:cs="Sylfaen"/>
          <w:b/>
          <w:sz w:val="20"/>
          <w:szCs w:val="20"/>
        </w:rPr>
        <w:t>ՁԵՌՔԲԵՐՄԱՆ</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ՆՊԱՏԱԿՈՎ</w:t>
      </w:r>
      <w:r w:rsidRPr="00AA608E">
        <w:rPr>
          <w:rFonts w:ascii="GHEA Grapalat" w:hAnsi="GHEA Grapalat" w:cs="Sylfae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ՀԱՅՏԱՐԱՐՎԱԾ</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lang w:val="hy-AM"/>
        </w:rPr>
        <w:t>ԳՆԱՆՇՄԱՆ ՀԱՐՑՄԱՆ</w:t>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DC13EB" w:rsidRPr="00AA608E" w:rsidRDefault="00DC13EB" w:rsidP="00DC13EB">
      <w:pPr>
        <w:ind w:right="-7" w:firstLine="567"/>
        <w:jc w:val="center"/>
        <w:rPr>
          <w:rFonts w:ascii="GHEA Grapalat" w:hAnsi="GHEA Grapalat"/>
          <w:sz w:val="20"/>
          <w:szCs w:val="20"/>
          <w:lang w:val="af-ZA"/>
        </w:rPr>
      </w:pP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ընթացակարգը</w:t>
      </w:r>
      <w:r w:rsidRPr="00AA608E">
        <w:rPr>
          <w:rFonts w:ascii="GHEA Grapalat" w:hAnsi="GHEA Grapalat"/>
          <w:sz w:val="20"/>
          <w:szCs w:val="20"/>
          <w:lang w:val="af-ZA"/>
        </w:rPr>
        <w:t xml:space="preserve"> </w:t>
      </w:r>
      <w:r w:rsidRPr="00AA608E">
        <w:rPr>
          <w:rFonts w:ascii="GHEA Grapalat" w:hAnsi="GHEA Grapalat"/>
          <w:sz w:val="20"/>
          <w:szCs w:val="20"/>
        </w:rPr>
        <w:t>կազմակերպվում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հիմք</w:t>
      </w:r>
      <w:r w:rsidRPr="00AA608E">
        <w:rPr>
          <w:rFonts w:ascii="GHEA Grapalat" w:hAnsi="GHEA Grapalat"/>
          <w:sz w:val="20"/>
          <w:szCs w:val="20"/>
          <w:lang w:val="af-ZA"/>
        </w:rPr>
        <w:t xml:space="preserve"> </w:t>
      </w:r>
      <w:r w:rsidRPr="00AA608E">
        <w:rPr>
          <w:rFonts w:ascii="GHEA Grapalat" w:hAnsi="GHEA Grapalat"/>
          <w:sz w:val="20"/>
          <w:szCs w:val="20"/>
        </w:rPr>
        <w:t>ընդունելով</w:t>
      </w:r>
      <w:r w:rsidRPr="00AA608E">
        <w:rPr>
          <w:rFonts w:ascii="GHEA Grapalat" w:hAnsi="GHEA Grapalat"/>
          <w:sz w:val="20"/>
          <w:szCs w:val="20"/>
          <w:lang w:val="af-ZA"/>
        </w:rPr>
        <w:t xml:space="preserve"> </w:t>
      </w:r>
      <w:r w:rsidRPr="00AA608E">
        <w:rPr>
          <w:rFonts w:ascii="GHEA Grapalat" w:hAnsi="GHEA Grapalat"/>
          <w:sz w:val="20"/>
          <w:szCs w:val="20"/>
          <w:lang w:val="hy-AM"/>
        </w:rPr>
        <w:t xml:space="preserve">ՀՀ </w:t>
      </w:r>
      <w:r w:rsidRPr="00AA608E">
        <w:rPr>
          <w:rFonts w:ascii="GHEA Grapalat" w:hAnsi="GHEA Grapalat"/>
          <w:sz w:val="20"/>
          <w:szCs w:val="20"/>
        </w:rPr>
        <w:t>Գնումների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sz w:val="20"/>
          <w:szCs w:val="20"/>
        </w:rPr>
        <w:t>օրենքի</w:t>
      </w:r>
      <w:r w:rsidRPr="00AA608E">
        <w:rPr>
          <w:rFonts w:ascii="GHEA Grapalat" w:hAnsi="GHEA Grapalat"/>
          <w:sz w:val="20"/>
          <w:szCs w:val="20"/>
          <w:lang w:val="hy-AM"/>
        </w:rPr>
        <w:t xml:space="preserve"> </w:t>
      </w:r>
      <w:r w:rsidRPr="00AA608E">
        <w:rPr>
          <w:rFonts w:ascii="GHEA Grapalat" w:hAnsi="GHEA Grapalat"/>
          <w:sz w:val="20"/>
          <w:szCs w:val="20"/>
          <w:lang w:val="af-ZA"/>
        </w:rPr>
        <w:t>15</w:t>
      </w:r>
      <w:r w:rsidRPr="00AA608E">
        <w:rPr>
          <w:rFonts w:ascii="GHEA Grapalat" w:hAnsi="GHEA Grapalat"/>
          <w:sz w:val="20"/>
          <w:szCs w:val="20"/>
          <w:lang w:val="hy-AM"/>
        </w:rPr>
        <w:t xml:space="preserve">-րդ </w:t>
      </w:r>
      <w:r w:rsidRPr="00AA608E">
        <w:rPr>
          <w:rFonts w:ascii="GHEA Grapalat" w:hAnsi="GHEA Grapalat"/>
          <w:sz w:val="20"/>
          <w:szCs w:val="20"/>
        </w:rPr>
        <w:t>հոդվածի</w:t>
      </w:r>
      <w:r w:rsidRPr="00AA608E">
        <w:rPr>
          <w:rFonts w:ascii="GHEA Grapalat" w:hAnsi="GHEA Grapalat"/>
          <w:sz w:val="20"/>
          <w:szCs w:val="20"/>
          <w:lang w:val="af-ZA"/>
        </w:rPr>
        <w:t xml:space="preserve"> 6-</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կետի</w:t>
      </w:r>
      <w:r w:rsidRPr="00AA608E">
        <w:rPr>
          <w:rFonts w:ascii="GHEA Grapalat" w:hAnsi="GHEA Grapalat"/>
          <w:sz w:val="20"/>
          <w:szCs w:val="20"/>
          <w:lang w:val="af-ZA"/>
        </w:rPr>
        <w:t xml:space="preserve"> </w:t>
      </w:r>
      <w:r w:rsidRPr="00AA608E">
        <w:rPr>
          <w:rFonts w:ascii="GHEA Grapalat" w:hAnsi="GHEA Grapalat"/>
          <w:sz w:val="20"/>
          <w:szCs w:val="20"/>
        </w:rPr>
        <w:t>պահանջները</w:t>
      </w:r>
      <w:r w:rsidRPr="00AA608E">
        <w:rPr>
          <w:rFonts w:ascii="GHEA Grapalat" w:hAnsi="GHEA Grapalat"/>
          <w:sz w:val="20"/>
          <w:szCs w:val="20"/>
          <w:lang w:val="af-ZA"/>
        </w:rPr>
        <w:t>:</w:t>
      </w:r>
    </w:p>
    <w:p w:rsidR="00DC13EB" w:rsidRPr="00AA608E" w:rsidRDefault="00DC13EB" w:rsidP="00DC13EB">
      <w:pPr>
        <w:spacing w:after="120"/>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ind w:firstLine="567"/>
        <w:jc w:val="both"/>
        <w:rPr>
          <w:rFonts w:ascii="GHEA Grapalat" w:hAnsi="GHEA Grapalat" w:cs="Sylfaen"/>
          <w:i/>
          <w:sz w:val="22"/>
          <w:szCs w:val="22"/>
          <w:lang w:val="af-ZA"/>
        </w:rPr>
      </w:pPr>
      <w:r w:rsidRPr="00AA608E">
        <w:rPr>
          <w:rFonts w:ascii="GHEA Grapalat" w:hAnsi="GHEA Grapalat" w:cs="Sylfaen"/>
          <w:i/>
          <w:sz w:val="22"/>
          <w:szCs w:val="22"/>
        </w:rPr>
        <w:lastRenderedPageBreak/>
        <w:t>Հարգելի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մասնակից</w:t>
      </w:r>
      <w:r w:rsidRPr="00AA608E">
        <w:rPr>
          <w:rFonts w:ascii="GHEA Grapalat" w:hAnsi="GHEA Grapalat" w:cs="Sylfaen"/>
          <w:i/>
          <w:sz w:val="22"/>
          <w:szCs w:val="22"/>
          <w:lang w:val="af-ZA"/>
        </w:rPr>
        <w:t xml:space="preserve"> </w:t>
      </w:r>
      <w:r w:rsidRPr="00AA608E">
        <w:rPr>
          <w:rFonts w:ascii="GHEA Grapalat" w:hAnsi="GHEA Grapalat" w:cs="Sylfaen"/>
          <w:i/>
          <w:sz w:val="22"/>
          <w:szCs w:val="22"/>
        </w:rPr>
        <w:t>նախքան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կազմելը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և</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ներկայացնելը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խնդրում</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ենք</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մանրամասնորեն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ուսումնասիրել</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սույն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քանի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որ</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հրավերին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չհամապատասխանող</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ենթակա</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մերժման</w:t>
      </w:r>
      <w:r w:rsidRPr="00AA608E">
        <w:rPr>
          <w:rFonts w:ascii="GHEA Grapalat" w:hAnsi="GHEA Grapalat" w:cs="Sylfaen"/>
          <w:i/>
          <w:sz w:val="22"/>
          <w:szCs w:val="22"/>
          <w:lang w:val="af-ZA"/>
        </w:rPr>
        <w:t xml:space="preserve">: </w:t>
      </w:r>
    </w:p>
    <w:p w:rsidR="008E0B31" w:rsidRPr="00AA608E" w:rsidRDefault="008E0B31" w:rsidP="008E0B31">
      <w:pPr>
        <w:ind w:firstLine="567"/>
        <w:jc w:val="center"/>
        <w:rPr>
          <w:rFonts w:ascii="GHEA Grapalat" w:hAnsi="GHEA Grapalat"/>
          <w:b/>
          <w:sz w:val="20"/>
          <w:szCs w:val="22"/>
          <w:lang w:val="af-ZA"/>
        </w:rPr>
      </w:pPr>
    </w:p>
    <w:p w:rsidR="008E0B31" w:rsidRPr="00AA608E" w:rsidRDefault="008E0B31" w:rsidP="008E0B31">
      <w:pPr>
        <w:ind w:firstLine="567"/>
        <w:jc w:val="center"/>
        <w:rPr>
          <w:rFonts w:ascii="GHEA Grapalat" w:hAnsi="GHEA Grapalat" w:cs="Sylfaen"/>
          <w:b/>
          <w:sz w:val="22"/>
          <w:szCs w:val="22"/>
          <w:lang w:val="af-ZA"/>
        </w:rPr>
      </w:pPr>
    </w:p>
    <w:p w:rsidR="008E0B31" w:rsidRPr="00AA608E" w:rsidRDefault="008E0B31" w:rsidP="008E0B31">
      <w:pPr>
        <w:ind w:firstLine="567"/>
        <w:jc w:val="center"/>
        <w:rPr>
          <w:rFonts w:ascii="GHEA Grapalat" w:hAnsi="GHEA Grapalat"/>
          <w:b/>
          <w:sz w:val="20"/>
          <w:szCs w:val="20"/>
          <w:lang w:val="af-ZA"/>
        </w:rPr>
      </w:pPr>
      <w:r w:rsidRPr="00AA608E">
        <w:rPr>
          <w:rFonts w:ascii="GHEA Grapalat" w:hAnsi="GHEA Grapalat" w:cs="Sylfaen"/>
          <w:b/>
          <w:sz w:val="20"/>
          <w:szCs w:val="20"/>
        </w:rPr>
        <w:t>ԲՈՎԱՆԴԱԿՈւԹՅՈւՆ</w:t>
      </w:r>
    </w:p>
    <w:p w:rsidR="008E0B31" w:rsidRPr="00AA608E" w:rsidRDefault="008E0B31" w:rsidP="008E0B31">
      <w:pPr>
        <w:ind w:firstLine="567"/>
        <w:jc w:val="center"/>
        <w:rPr>
          <w:rFonts w:ascii="GHEA Grapalat" w:hAnsi="GHEA Grapalat"/>
          <w:i/>
          <w:sz w:val="20"/>
          <w:lang w:val="af-ZA"/>
        </w:rPr>
      </w:pPr>
    </w:p>
    <w:p w:rsidR="0073001E"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 xml:space="preserve">&lt;&lt; </w:t>
      </w:r>
      <w:r w:rsidRPr="00AA608E">
        <w:rPr>
          <w:rFonts w:ascii="GHEA Grapalat" w:hAnsi="GHEA Grapalat" w:cs="Sylfaen"/>
          <w:b/>
          <w:i/>
          <w:sz w:val="20"/>
          <w:lang w:val="af-ZA"/>
        </w:rPr>
        <w:t>ՀՀ</w:t>
      </w:r>
      <w:r w:rsidRPr="00AA608E">
        <w:rPr>
          <w:rFonts w:ascii="GHEA Grapalat" w:hAnsi="GHEA Grapalat"/>
          <w:b/>
          <w:i/>
          <w:sz w:val="20"/>
          <w:lang w:val="af-ZA"/>
        </w:rPr>
        <w:t xml:space="preserve">  </w:t>
      </w:r>
      <w:r w:rsidRPr="00AA608E">
        <w:rPr>
          <w:rFonts w:ascii="GHEA Grapalat" w:hAnsi="GHEA Grapalat" w:cs="Sylfaen"/>
          <w:b/>
          <w:i/>
          <w:sz w:val="20"/>
          <w:lang w:val="af-ZA"/>
        </w:rPr>
        <w:t>ԱՐԱՐԱՏԻ</w:t>
      </w:r>
      <w:r w:rsidRPr="00AA608E">
        <w:rPr>
          <w:rFonts w:ascii="GHEA Grapalat" w:hAnsi="GHEA Grapalat"/>
          <w:b/>
          <w:i/>
          <w:sz w:val="20"/>
          <w:lang w:val="af-ZA"/>
        </w:rPr>
        <w:t xml:space="preserve">   </w:t>
      </w:r>
      <w:r w:rsidRPr="00AA608E">
        <w:rPr>
          <w:rFonts w:ascii="GHEA Grapalat" w:hAnsi="GHEA Grapalat" w:cs="Sylfaen"/>
          <w:b/>
          <w:i/>
          <w:sz w:val="20"/>
          <w:lang w:val="af-ZA"/>
        </w:rPr>
        <w:t>ՄԱՐԶԻ</w:t>
      </w:r>
      <w:r w:rsidRPr="00AA608E">
        <w:rPr>
          <w:rFonts w:ascii="GHEA Grapalat" w:hAnsi="GHEA Grapalat"/>
          <w:b/>
          <w:i/>
          <w:sz w:val="20"/>
          <w:lang w:val="af-ZA"/>
        </w:rPr>
        <w:t xml:space="preserve">   </w:t>
      </w:r>
      <w:r w:rsidRPr="00AA608E">
        <w:rPr>
          <w:rFonts w:ascii="GHEA Grapalat" w:hAnsi="GHEA Grapalat" w:cs="Sylfaen"/>
          <w:b/>
          <w:i/>
          <w:sz w:val="20"/>
          <w:lang w:val="af-ZA"/>
        </w:rPr>
        <w:t>ԱԲՈՎՅԱՆ</w:t>
      </w:r>
      <w:r w:rsidRPr="00AA608E">
        <w:rPr>
          <w:rFonts w:ascii="GHEA Grapalat" w:hAnsi="GHEA Grapalat"/>
          <w:b/>
          <w:i/>
          <w:sz w:val="20"/>
          <w:lang w:val="af-ZA"/>
        </w:rPr>
        <w:t xml:space="preserve"> </w:t>
      </w:r>
      <w:r w:rsidRPr="00AA608E">
        <w:rPr>
          <w:rFonts w:ascii="GHEA Grapalat" w:hAnsi="GHEA Grapalat" w:cs="Sylfaen"/>
          <w:b/>
          <w:i/>
          <w:sz w:val="20"/>
          <w:lang w:val="af-ZA"/>
        </w:rPr>
        <w:t>ՀԱՄԱՅՆՔԻ</w:t>
      </w:r>
      <w:r w:rsidRPr="00AA608E">
        <w:rPr>
          <w:rFonts w:ascii="GHEA Grapalat" w:hAnsi="GHEA Grapalat"/>
          <w:b/>
          <w:i/>
          <w:sz w:val="20"/>
          <w:lang w:val="af-ZA"/>
        </w:rPr>
        <w:t xml:space="preserve"> </w:t>
      </w:r>
      <w:r w:rsidRPr="00AA608E">
        <w:rPr>
          <w:rFonts w:ascii="GHEA Grapalat" w:hAnsi="GHEA Grapalat" w:cs="Sylfaen"/>
          <w:b/>
          <w:i/>
          <w:sz w:val="20"/>
          <w:lang w:val="af-ZA"/>
        </w:rPr>
        <w:t>ՄԱՆԿԱՊԱՐՏԵԶ</w:t>
      </w:r>
      <w:r w:rsidRPr="00AA608E">
        <w:rPr>
          <w:rFonts w:ascii="GHEA Grapalat" w:hAnsi="GHEA Grapalat"/>
          <w:b/>
          <w:i/>
          <w:sz w:val="20"/>
          <w:lang w:val="af-ZA"/>
        </w:rPr>
        <w:t xml:space="preserve">  &gt;&gt; </w:t>
      </w:r>
      <w:r w:rsidRPr="00AA608E">
        <w:rPr>
          <w:rFonts w:ascii="GHEA Grapalat" w:hAnsi="GHEA Grapalat" w:cs="Sylfaen"/>
          <w:b/>
          <w:i/>
          <w:sz w:val="20"/>
          <w:lang w:val="af-ZA"/>
        </w:rPr>
        <w:t>ՀՈԱԿ</w:t>
      </w:r>
    </w:p>
    <w:p w:rsidR="008E0B31"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w:t>
      </w:r>
      <w:r w:rsidRPr="00AA608E">
        <w:rPr>
          <w:rFonts w:ascii="GHEA Grapalat" w:hAnsi="GHEA Grapalat" w:cs="Sylfaen"/>
          <w:b/>
          <w:i/>
          <w:sz w:val="20"/>
          <w:lang w:val="af-ZA"/>
        </w:rPr>
        <w:t>Ի</w:t>
      </w:r>
      <w:r w:rsidRPr="00AA608E">
        <w:rPr>
          <w:rFonts w:ascii="GHEA Grapalat" w:hAnsi="GHEA Grapalat"/>
          <w:b/>
          <w:i/>
          <w:sz w:val="20"/>
          <w:lang w:val="af-ZA"/>
        </w:rPr>
        <w:t xml:space="preserve"> </w:t>
      </w:r>
      <w:r w:rsidRPr="00AA608E">
        <w:rPr>
          <w:rFonts w:ascii="GHEA Grapalat" w:hAnsi="GHEA Grapalat" w:cs="Sylfaen"/>
          <w:b/>
          <w:i/>
          <w:sz w:val="20"/>
          <w:lang w:val="af-ZA"/>
        </w:rPr>
        <w:t>ԿԱՐԻՔՆԵՐԻ</w:t>
      </w:r>
      <w:r w:rsidRPr="00AA608E">
        <w:rPr>
          <w:rFonts w:ascii="GHEA Grapalat" w:hAnsi="GHEA Grapalat"/>
          <w:b/>
          <w:i/>
          <w:sz w:val="20"/>
          <w:lang w:val="af-ZA"/>
        </w:rPr>
        <w:t xml:space="preserve"> </w:t>
      </w:r>
      <w:r w:rsidRPr="00AA608E">
        <w:rPr>
          <w:rFonts w:ascii="GHEA Grapalat" w:hAnsi="GHEA Grapalat" w:cs="Sylfaen"/>
          <w:b/>
          <w:i/>
          <w:sz w:val="20"/>
          <w:lang w:val="af-ZA"/>
        </w:rPr>
        <w:t>ՀԱՄԱՐ</w:t>
      </w:r>
      <w:r w:rsidRPr="00AA608E">
        <w:rPr>
          <w:rFonts w:ascii="GHEA Grapalat" w:hAnsi="GHEA Grapalat"/>
          <w:b/>
          <w:i/>
          <w:sz w:val="20"/>
          <w:lang w:val="af-ZA"/>
        </w:rPr>
        <w:t>` &lt;&lt;</w:t>
      </w:r>
      <w:r w:rsidRPr="00AA608E">
        <w:rPr>
          <w:rFonts w:ascii="GHEA Grapalat" w:hAnsi="GHEA Grapalat" w:cs="Sylfaen"/>
          <w:b/>
          <w:i/>
          <w:sz w:val="20"/>
          <w:lang w:val="af-ZA"/>
        </w:rPr>
        <w:t>ՍՆՆԴԱՄԹԵՐՔԻ</w:t>
      </w:r>
      <w:r w:rsidRPr="00AA608E">
        <w:rPr>
          <w:rFonts w:ascii="GHEA Grapalat" w:hAnsi="GHEA Grapalat"/>
          <w:b/>
          <w:i/>
          <w:sz w:val="20"/>
          <w:lang w:val="af-ZA"/>
        </w:rPr>
        <w:t xml:space="preserve">&gt;&gt; </w:t>
      </w:r>
      <w:r w:rsidRPr="00AA608E">
        <w:rPr>
          <w:rFonts w:ascii="GHEA Grapalat" w:hAnsi="GHEA Grapalat" w:cs="Sylfaen"/>
          <w:b/>
          <w:i/>
          <w:sz w:val="20"/>
          <w:lang w:val="af-ZA"/>
        </w:rPr>
        <w:t>ՁԵՌՔԲԵՐՄԱՆ</w:t>
      </w:r>
      <w:r w:rsidRPr="00AA608E">
        <w:rPr>
          <w:rFonts w:ascii="GHEA Grapalat" w:hAnsi="GHEA Grapalat"/>
          <w:b/>
          <w:i/>
          <w:sz w:val="20"/>
          <w:lang w:val="af-ZA"/>
        </w:rPr>
        <w:t xml:space="preserve"> </w:t>
      </w:r>
      <w:r w:rsidRPr="00AA608E">
        <w:rPr>
          <w:rFonts w:ascii="GHEA Grapalat" w:hAnsi="GHEA Grapalat" w:cs="Sylfaen"/>
          <w:b/>
          <w:i/>
          <w:sz w:val="20"/>
          <w:lang w:val="af-ZA"/>
        </w:rPr>
        <w:t>ՆՊԱՏԱԿՈՎ</w:t>
      </w:r>
      <w:r w:rsidRPr="00AA608E">
        <w:rPr>
          <w:rFonts w:ascii="GHEA Grapalat" w:hAnsi="GHEA Grapalat"/>
          <w:b/>
          <w:i/>
          <w:sz w:val="20"/>
          <w:lang w:val="af-ZA"/>
        </w:rPr>
        <w:t xml:space="preserve">  </w:t>
      </w:r>
      <w:r w:rsidRPr="00AA608E">
        <w:rPr>
          <w:rFonts w:ascii="GHEA Grapalat" w:hAnsi="GHEA Grapalat" w:cs="Sylfaen"/>
          <w:b/>
          <w:i/>
          <w:sz w:val="20"/>
          <w:lang w:val="af-ZA"/>
        </w:rPr>
        <w:t>ՀԱՅՏԱՐԱՐՎԱԾ</w:t>
      </w:r>
      <w:r w:rsidRPr="00AA608E">
        <w:rPr>
          <w:rFonts w:ascii="GHEA Grapalat" w:hAnsi="GHEA Grapalat"/>
          <w:b/>
          <w:i/>
          <w:sz w:val="20"/>
          <w:lang w:val="af-ZA"/>
        </w:rPr>
        <w:t xml:space="preserve"> </w:t>
      </w:r>
      <w:r w:rsidRPr="00AA608E">
        <w:rPr>
          <w:rFonts w:ascii="GHEA Grapalat" w:hAnsi="GHEA Grapalat" w:cs="Sylfaen"/>
          <w:b/>
          <w:i/>
          <w:sz w:val="20"/>
          <w:lang w:val="af-ZA"/>
        </w:rPr>
        <w:t>ԳՆԱՆՇՄԱՆ</w:t>
      </w:r>
      <w:r w:rsidRPr="00AA608E">
        <w:rPr>
          <w:rFonts w:ascii="GHEA Grapalat" w:hAnsi="GHEA Grapalat"/>
          <w:b/>
          <w:i/>
          <w:sz w:val="20"/>
          <w:lang w:val="af-ZA"/>
        </w:rPr>
        <w:t xml:space="preserve"> </w:t>
      </w:r>
      <w:r w:rsidRPr="00AA608E">
        <w:rPr>
          <w:rFonts w:ascii="GHEA Grapalat" w:hAnsi="GHEA Grapalat" w:cs="Sylfaen"/>
          <w:b/>
          <w:i/>
          <w:sz w:val="20"/>
          <w:lang w:val="af-ZA"/>
        </w:rPr>
        <w:t>ՀԱՐՑՄԱՆ</w:t>
      </w:r>
      <w:r w:rsidR="008E0B31" w:rsidRPr="00AA608E">
        <w:rPr>
          <w:rFonts w:ascii="GHEA Grapalat" w:hAnsi="GHEA Grapalat"/>
          <w:b/>
          <w:i/>
          <w:sz w:val="20"/>
          <w:lang w:val="af-ZA"/>
        </w:rPr>
        <w:t xml:space="preserve"> ՀՐԱՎԵՐԻ</w:t>
      </w:r>
    </w:p>
    <w:p w:rsidR="008E0B31" w:rsidRPr="00AA608E" w:rsidRDefault="008E0B31" w:rsidP="008E0B31">
      <w:pPr>
        <w:ind w:firstLine="567"/>
        <w:jc w:val="center"/>
        <w:rPr>
          <w:rFonts w:ascii="GHEA Grapalat" w:hAnsi="GHEA Grapalat" w:cs="Sylfaen"/>
          <w:b/>
          <w:i/>
          <w:sz w:val="20"/>
          <w:szCs w:val="22"/>
          <w:lang w:val="af-ZA"/>
        </w:rPr>
      </w:pPr>
    </w:p>
    <w:p w:rsidR="008E0B31" w:rsidRPr="00AA608E" w:rsidRDefault="008E0B31" w:rsidP="008E0B31">
      <w:pPr>
        <w:ind w:firstLine="567"/>
        <w:jc w:val="center"/>
        <w:rPr>
          <w:rFonts w:ascii="GHEA Grapalat" w:hAnsi="GHEA Grapalat" w:cs="Sylfaen"/>
          <w:b/>
          <w:sz w:val="20"/>
          <w:szCs w:val="22"/>
          <w:lang w:val="af-ZA"/>
        </w:rPr>
      </w:pPr>
    </w:p>
    <w:p w:rsidR="008E0B31" w:rsidRPr="00AA608E" w:rsidRDefault="008E0B31" w:rsidP="008E0B31">
      <w:pPr>
        <w:ind w:firstLine="567"/>
        <w:jc w:val="center"/>
        <w:rPr>
          <w:rFonts w:ascii="GHEA Grapalat" w:hAnsi="GHEA Grapalat"/>
          <w:sz w:val="20"/>
          <w:lang w:val="af-ZA"/>
        </w:rPr>
      </w:pPr>
      <w:r w:rsidRPr="00AA608E">
        <w:rPr>
          <w:rFonts w:ascii="GHEA Grapalat" w:hAnsi="GHEA Grapalat" w:cs="Sylfaen"/>
          <w:b/>
          <w:sz w:val="20"/>
          <w:szCs w:val="22"/>
        </w:rPr>
        <w:t>ՄԱՍ</w:t>
      </w:r>
      <w:r w:rsidRPr="00AA608E">
        <w:rPr>
          <w:rFonts w:ascii="GHEA Grapalat" w:hAnsi="GHEA Grapalat" w:cs="Times Armenian"/>
          <w:b/>
          <w:sz w:val="20"/>
          <w:szCs w:val="22"/>
          <w:lang w:val="af-ZA"/>
        </w:rPr>
        <w:t xml:space="preserve">  I.</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sz w:val="20"/>
          <w:lang w:val="af-ZA"/>
        </w:rPr>
        <w:t xml:space="preserve"> </w:t>
      </w:r>
      <w:r w:rsidRPr="00AA608E">
        <w:rPr>
          <w:rFonts w:ascii="GHEA Grapalat" w:hAnsi="GHEA Grapalat" w:cs="Sylfaen"/>
          <w:sz w:val="20"/>
        </w:rPr>
        <w:t>բնութա</w:t>
      </w:r>
      <w:r w:rsidRPr="00AA608E">
        <w:rPr>
          <w:rFonts w:ascii="GHEA Grapalat" w:hAnsi="GHEA Grapalat" w:cs="Times Armenian"/>
          <w:sz w:val="20"/>
        </w:rPr>
        <w:t>գ</w:t>
      </w:r>
      <w:r w:rsidRPr="00AA608E">
        <w:rPr>
          <w:rFonts w:ascii="GHEA Grapalat" w:hAnsi="GHEA Grapalat" w:cs="Sylfaen"/>
          <w:sz w:val="20"/>
        </w:rPr>
        <w:t>իրը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2.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մասնակցության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իրավունքի</w:t>
      </w:r>
      <w:r w:rsidRPr="00AA608E">
        <w:rPr>
          <w:rFonts w:ascii="GHEA Grapalat" w:hAnsi="GHEA Grapalat" w:cs="Times Armenian"/>
          <w:sz w:val="20"/>
          <w:lang w:val="af-ZA"/>
        </w:rPr>
        <w:t xml:space="preserve"> </w:t>
      </w:r>
      <w:r w:rsidRPr="00AA608E">
        <w:rPr>
          <w:rFonts w:ascii="GHEA Grapalat" w:hAnsi="GHEA Grapalat" w:cs="Sylfaen"/>
          <w:sz w:val="20"/>
        </w:rPr>
        <w:t>պահանջները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rPr>
        <w:t>կարգը</w:t>
      </w:r>
      <w:r w:rsidRPr="00AA608E">
        <w:rPr>
          <w:rFonts w:ascii="GHEA Grapalat" w:hAnsi="GHEA Grapalat" w:cs="Times Armenian"/>
          <w:sz w:val="20"/>
          <w:lang w:val="af-ZA"/>
        </w:rPr>
        <w:t xml:space="preserve">, ընտրված մասնակից ճանաչվելու դեպքում </w:t>
      </w:r>
      <w:r w:rsidRPr="00AA608E">
        <w:rPr>
          <w:rFonts w:ascii="GHEA Grapalat" w:hAnsi="GHEA Grapalat" w:cs="Sylfaen"/>
          <w:sz w:val="20"/>
        </w:rPr>
        <w:t>որակավորման</w:t>
      </w:r>
      <w:r w:rsidRPr="00AA608E">
        <w:rPr>
          <w:rFonts w:ascii="GHEA Grapalat" w:hAnsi="GHEA Grapalat" w:cs="Times Armenian"/>
          <w:sz w:val="20"/>
          <w:lang w:val="af-ZA"/>
        </w:rPr>
        <w:t xml:space="preserve"> ապահովում ներկայացնելու պայմանները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3. </w:t>
      </w:r>
      <w:r w:rsidRPr="00AA608E">
        <w:rPr>
          <w:rFonts w:ascii="GHEA Grapalat" w:hAnsi="GHEA Grapalat" w:cs="Sylfaen"/>
          <w:sz w:val="20"/>
        </w:rPr>
        <w:t>Հրավերի</w:t>
      </w:r>
      <w:r w:rsidRPr="00AA608E">
        <w:rPr>
          <w:rFonts w:ascii="GHEA Grapalat" w:hAnsi="GHEA Grapalat" w:cs="Times Armenian"/>
          <w:sz w:val="20"/>
          <w:lang w:val="af-ZA"/>
        </w:rPr>
        <w:t xml:space="preserve"> </w:t>
      </w:r>
      <w:r w:rsidRPr="00AA608E">
        <w:rPr>
          <w:rFonts w:ascii="GHEA Grapalat" w:hAnsi="GHEA Grapalat" w:cs="Sylfaen"/>
          <w:sz w:val="20"/>
        </w:rPr>
        <w:t>պարզաբանումը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հրավերում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 xml:space="preserve">4.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ներկայացնելու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p>
    <w:p w:rsidR="008E0B31" w:rsidRPr="00AA608E" w:rsidRDefault="00DB1A4C" w:rsidP="00DB1A4C">
      <w:pPr>
        <w:jc w:val="both"/>
        <w:rPr>
          <w:rFonts w:ascii="GHEA Grapalat" w:hAnsi="GHEA Grapalat"/>
          <w:sz w:val="20"/>
          <w:lang w:val="af-ZA"/>
        </w:rPr>
      </w:pPr>
      <w:r>
        <w:rPr>
          <w:rFonts w:ascii="GHEA Grapalat" w:hAnsi="GHEA Grapalat"/>
          <w:sz w:val="20"/>
          <w:lang w:val="af-ZA"/>
        </w:rPr>
        <w:t>5.</w:t>
      </w:r>
      <w:r w:rsidR="008E0B31" w:rsidRPr="00AA608E">
        <w:rPr>
          <w:rFonts w:ascii="GHEA Grapalat" w:hAnsi="GHEA Grapalat" w:cs="Sylfaen"/>
          <w:sz w:val="20"/>
        </w:rPr>
        <w:t>Հայտի</w:t>
      </w:r>
      <w:r w:rsidR="008E0B31" w:rsidRPr="00AA608E">
        <w:rPr>
          <w:rFonts w:ascii="GHEA Grapalat" w:hAnsi="GHEA Grapalat" w:cs="Times Armenian"/>
          <w:sz w:val="20"/>
          <w:lang w:val="af-ZA"/>
        </w:rPr>
        <w:t xml:space="preserve"> </w:t>
      </w:r>
      <w:r w:rsidR="008E0B31" w:rsidRPr="00AA608E">
        <w:rPr>
          <w:rFonts w:ascii="GHEA Grapalat" w:hAnsi="GHEA Grapalat" w:cs="Times Armenian"/>
          <w:sz w:val="20"/>
        </w:rPr>
        <w:t>գ</w:t>
      </w:r>
      <w:r w:rsidR="008E0B31" w:rsidRPr="00AA608E">
        <w:rPr>
          <w:rFonts w:ascii="GHEA Grapalat" w:hAnsi="GHEA Grapalat" w:cs="Sylfaen"/>
          <w:sz w:val="20"/>
        </w:rPr>
        <w:t>նային</w:t>
      </w:r>
      <w:r w:rsidR="008E0B31" w:rsidRPr="00AA608E">
        <w:rPr>
          <w:rFonts w:ascii="GHEA Grapalat" w:hAnsi="GHEA Grapalat" w:cs="Times Armenian"/>
          <w:sz w:val="20"/>
          <w:lang w:val="af-ZA"/>
        </w:rPr>
        <w:t xml:space="preserve"> </w:t>
      </w:r>
      <w:r w:rsidR="008E0B31" w:rsidRPr="00AA608E">
        <w:rPr>
          <w:rFonts w:ascii="GHEA Grapalat" w:hAnsi="GHEA Grapalat" w:cs="Sylfaen"/>
          <w:sz w:val="20"/>
        </w:rPr>
        <w:t>առաջարկը</w:t>
      </w:r>
      <w:r w:rsidR="008E0B31"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6.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ործողության</w:t>
      </w:r>
      <w:r w:rsidRPr="00AA608E">
        <w:rPr>
          <w:rFonts w:ascii="GHEA Grapalat" w:hAnsi="GHEA Grapalat" w:cs="Times Armenian"/>
          <w:sz w:val="20"/>
          <w:lang w:val="af-ZA"/>
        </w:rPr>
        <w:t xml:space="preserve"> </w:t>
      </w:r>
      <w:r w:rsidRPr="00AA608E">
        <w:rPr>
          <w:rFonts w:ascii="GHEA Grapalat" w:hAnsi="GHEA Grapalat" w:cs="Sylfaen"/>
          <w:sz w:val="20"/>
        </w:rPr>
        <w:t>ժամկետը</w:t>
      </w:r>
      <w:r w:rsidRPr="00AA608E">
        <w:rPr>
          <w:rFonts w:ascii="GHEA Grapalat" w:hAnsi="GHEA Grapalat" w:cs="Times Armenian"/>
          <w:sz w:val="20"/>
          <w:lang w:val="af-ZA"/>
        </w:rPr>
        <w:t xml:space="preserve">, </w:t>
      </w:r>
      <w:r w:rsidRPr="00AA608E">
        <w:rPr>
          <w:rFonts w:ascii="GHEA Grapalat" w:hAnsi="GHEA Grapalat" w:cs="Sylfaen"/>
          <w:sz w:val="20"/>
        </w:rPr>
        <w:t>հայտերում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դրանք</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վերցնելու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7.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Sylfaen"/>
          <w:sz w:val="20"/>
        </w:rPr>
        <w:t>ապահովումը</w:t>
      </w:r>
      <w:r w:rsidRPr="00AA608E">
        <w:rPr>
          <w:rStyle w:val="af6"/>
          <w:rFonts w:ascii="GHEA Grapalat" w:hAnsi="GHEA Grapalat" w:cs="Sylfaen"/>
          <w:sz w:val="20"/>
        </w:rPr>
        <w:footnoteReference w:id="1"/>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8. Հ</w:t>
      </w:r>
      <w:r w:rsidRPr="00AA608E">
        <w:rPr>
          <w:rFonts w:ascii="GHEA Grapalat" w:hAnsi="GHEA Grapalat" w:cs="Sylfaen"/>
          <w:sz w:val="20"/>
        </w:rPr>
        <w:t>այտերի</w:t>
      </w:r>
      <w:r w:rsidRPr="00AA608E">
        <w:rPr>
          <w:rFonts w:ascii="GHEA Grapalat" w:hAnsi="GHEA Grapalat" w:cs="Sylfaen"/>
          <w:sz w:val="20"/>
          <w:lang w:val="af-ZA"/>
        </w:rPr>
        <w:t xml:space="preserve"> </w:t>
      </w:r>
      <w:r w:rsidRPr="00AA608E">
        <w:rPr>
          <w:rFonts w:ascii="GHEA Grapalat" w:hAnsi="GHEA Grapalat" w:cs="Sylfaen"/>
          <w:sz w:val="20"/>
        </w:rPr>
        <w:t>բացումը</w:t>
      </w:r>
      <w:r w:rsidRPr="00AA608E">
        <w:rPr>
          <w:rFonts w:ascii="GHEA Grapalat" w:hAnsi="GHEA Grapalat" w:cs="Sylfaen"/>
          <w:sz w:val="20"/>
          <w:lang w:val="af-ZA"/>
        </w:rPr>
        <w:t xml:space="preserve">, </w:t>
      </w:r>
      <w:r w:rsidRPr="00AA608E">
        <w:rPr>
          <w:rFonts w:ascii="GHEA Grapalat" w:hAnsi="GHEA Grapalat" w:cs="Sylfaen"/>
          <w:sz w:val="20"/>
        </w:rPr>
        <w:t>գնահատումը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արդյունքների</w:t>
      </w:r>
      <w:r w:rsidRPr="00AA608E">
        <w:rPr>
          <w:rFonts w:ascii="GHEA Grapalat" w:hAnsi="GHEA Grapalat" w:cs="Sylfaen"/>
          <w:sz w:val="20"/>
          <w:lang w:val="af-ZA"/>
        </w:rPr>
        <w:t xml:space="preserve"> </w:t>
      </w:r>
      <w:r w:rsidRPr="00AA608E">
        <w:rPr>
          <w:rFonts w:ascii="GHEA Grapalat" w:hAnsi="GHEA Grapalat" w:cs="Sylfaen"/>
          <w:sz w:val="20"/>
        </w:rPr>
        <w:t>ամփոփումը</w:t>
      </w:r>
      <w:r w:rsidRPr="00AA608E">
        <w:rPr>
          <w:rFonts w:ascii="GHEA Grapalat" w:hAnsi="GHEA Grapalat" w:cs="Sylfae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9.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կնքումը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10. Որակավորման և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ապահովումները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11.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 xml:space="preserve"> </w:t>
      </w:r>
      <w:r w:rsidRPr="00AA608E">
        <w:rPr>
          <w:rFonts w:ascii="GHEA Grapalat" w:hAnsi="GHEA Grapalat" w:cs="Sylfaen"/>
          <w:sz w:val="20"/>
        </w:rPr>
        <w:t>չկայացած</w:t>
      </w:r>
      <w:r w:rsidRPr="00AA608E">
        <w:rPr>
          <w:rFonts w:ascii="GHEA Grapalat" w:hAnsi="GHEA Grapalat" w:cs="Times Armenian"/>
          <w:sz w:val="20"/>
          <w:lang w:val="af-ZA"/>
        </w:rPr>
        <w:t xml:space="preserve"> </w:t>
      </w:r>
      <w:r w:rsidRPr="00AA608E">
        <w:rPr>
          <w:rFonts w:ascii="GHEA Grapalat" w:hAnsi="GHEA Grapalat" w:cs="Sylfaen"/>
          <w:sz w:val="20"/>
        </w:rPr>
        <w:t>հայտարարելը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12.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ործողությունները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կամ</w:t>
      </w:r>
      <w:r w:rsidRPr="00AA608E">
        <w:rPr>
          <w:rFonts w:ascii="GHEA Grapalat" w:hAnsi="GHEA Grapalat" w:cs="Times Armenian"/>
          <w:sz w:val="20"/>
          <w:lang w:val="af-ZA"/>
        </w:rPr>
        <w:t xml:space="preserve">) </w:t>
      </w:r>
      <w:r w:rsidRPr="00AA608E">
        <w:rPr>
          <w:rFonts w:ascii="GHEA Grapalat" w:hAnsi="GHEA Grapalat" w:cs="Sylfaen"/>
          <w:sz w:val="20"/>
        </w:rPr>
        <w:t>ընդունված</w:t>
      </w:r>
      <w:r w:rsidRPr="00AA608E">
        <w:rPr>
          <w:rFonts w:ascii="GHEA Grapalat" w:hAnsi="GHEA Grapalat" w:cs="Times Armenian"/>
          <w:sz w:val="20"/>
          <w:lang w:val="af-ZA"/>
        </w:rPr>
        <w:t xml:space="preserve"> </w:t>
      </w:r>
      <w:r w:rsidRPr="00AA608E">
        <w:rPr>
          <w:rFonts w:ascii="GHEA Grapalat" w:hAnsi="GHEA Grapalat" w:cs="Sylfaen"/>
          <w:sz w:val="20"/>
        </w:rPr>
        <w:t>որոշումները</w:t>
      </w:r>
      <w:r w:rsidRPr="00AA608E">
        <w:rPr>
          <w:rFonts w:ascii="GHEA Grapalat" w:hAnsi="GHEA Grapalat" w:cs="Times Armenian"/>
          <w:sz w:val="20"/>
          <w:lang w:val="af-ZA"/>
        </w:rPr>
        <w:t xml:space="preserve"> </w:t>
      </w:r>
      <w:r w:rsidRPr="00AA608E">
        <w:rPr>
          <w:rFonts w:ascii="GHEA Grapalat" w:hAnsi="GHEA Grapalat" w:cs="Sylfaen"/>
          <w:sz w:val="20"/>
        </w:rPr>
        <w:t>բողոքարկելու</w:t>
      </w:r>
      <w:r w:rsidRPr="00AA608E">
        <w:rPr>
          <w:rFonts w:ascii="GHEA Grapalat" w:hAnsi="GHEA Grapalat" w:cs="Times Armenian"/>
          <w:sz w:val="20"/>
          <w:lang w:val="af-ZA"/>
        </w:rPr>
        <w:t xml:space="preserve">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cs="Sylfaen"/>
          <w:b/>
          <w:sz w:val="20"/>
        </w:rPr>
        <w:t>ՄԱՍ</w:t>
      </w:r>
      <w:r w:rsidRPr="00AA608E">
        <w:rPr>
          <w:rFonts w:ascii="GHEA Grapalat" w:hAnsi="GHEA Grapalat" w:cs="Times Armenian"/>
          <w:b/>
          <w:sz w:val="20"/>
          <w:lang w:val="af-ZA"/>
        </w:rPr>
        <w:t xml:space="preserve">  II.  </w:t>
      </w:r>
      <w:r w:rsidRPr="00AA608E">
        <w:rPr>
          <w:rFonts w:ascii="GHEA Grapalat" w:hAnsi="GHEA Grapalat" w:cs="Sylfaen"/>
          <w:b/>
          <w:sz w:val="20"/>
        </w:rPr>
        <w:t>ԲԱՑ</w:t>
      </w:r>
      <w:r w:rsidRPr="00AA608E">
        <w:rPr>
          <w:rFonts w:ascii="GHEA Grapalat" w:hAnsi="GHEA Grapalat" w:cs="Times Armenian"/>
          <w:b/>
          <w:sz w:val="20"/>
          <w:lang w:val="af-ZA"/>
        </w:rPr>
        <w:t xml:space="preserve"> </w:t>
      </w:r>
      <w:r w:rsidRPr="00AA608E">
        <w:rPr>
          <w:rFonts w:ascii="GHEA Grapalat" w:hAnsi="GHEA Grapalat" w:cs="Sylfaen"/>
          <w:b/>
          <w:sz w:val="20"/>
        </w:rPr>
        <w:t>ՄՐՑՈՒՅԹԻ</w:t>
      </w:r>
      <w:r w:rsidRPr="00AA608E">
        <w:rPr>
          <w:rFonts w:ascii="GHEA Grapalat" w:hAnsi="GHEA Grapalat" w:cs="Times Armenian"/>
          <w:b/>
          <w:sz w:val="20"/>
          <w:lang w:val="af-ZA"/>
        </w:rPr>
        <w:t xml:space="preserve">  </w:t>
      </w:r>
      <w:r w:rsidRPr="00AA608E">
        <w:rPr>
          <w:rFonts w:ascii="GHEA Grapalat" w:hAnsi="GHEA Grapalat" w:cs="Sylfaen"/>
          <w:b/>
          <w:sz w:val="20"/>
        </w:rPr>
        <w:t>ՀԱՅՏԸ</w:t>
      </w:r>
      <w:r w:rsidRPr="00AA608E">
        <w:rPr>
          <w:rFonts w:ascii="GHEA Grapalat" w:hAnsi="GHEA Grapalat" w:cs="Times Armenian"/>
          <w:b/>
          <w:sz w:val="20"/>
          <w:lang w:val="af-ZA"/>
        </w:rPr>
        <w:t xml:space="preserve">  </w:t>
      </w:r>
      <w:r w:rsidRPr="00AA608E">
        <w:rPr>
          <w:rFonts w:ascii="GHEA Grapalat" w:hAnsi="GHEA Grapalat" w:cs="Sylfaen"/>
          <w:b/>
          <w:sz w:val="20"/>
        </w:rPr>
        <w:t>ՊԱՏՐԱՍՏԵԼՈՒ</w:t>
      </w:r>
      <w:r w:rsidRPr="00AA608E">
        <w:rPr>
          <w:rFonts w:ascii="GHEA Grapalat" w:hAnsi="GHEA Grapalat" w:cs="Times Armenian"/>
          <w:b/>
          <w:sz w:val="20"/>
          <w:lang w:val="af-ZA"/>
        </w:rPr>
        <w:t xml:space="preserve">  </w:t>
      </w:r>
      <w:r w:rsidRPr="00AA608E">
        <w:rPr>
          <w:rFonts w:ascii="GHEA Grapalat" w:hAnsi="GHEA Grapalat" w:cs="Sylfaen"/>
          <w:b/>
          <w:sz w:val="20"/>
        </w:rPr>
        <w:t>ՀՐԱՀԱՆԳ</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1.</w:t>
      </w:r>
      <w:r w:rsidRPr="00AA608E">
        <w:rPr>
          <w:rFonts w:ascii="GHEA Grapalat" w:hAnsi="GHEA Grapalat"/>
          <w:sz w:val="20"/>
          <w:lang w:val="af-ZA"/>
        </w:rPr>
        <w:tab/>
      </w:r>
      <w:r w:rsidRPr="00AA608E">
        <w:rPr>
          <w:rFonts w:ascii="GHEA Grapalat" w:hAnsi="GHEA Grapalat" w:cs="Sylfaen"/>
          <w:sz w:val="20"/>
        </w:rPr>
        <w:t>Ընդհանուր</w:t>
      </w:r>
      <w:r w:rsidRPr="00AA608E">
        <w:rPr>
          <w:rFonts w:ascii="GHEA Grapalat" w:hAnsi="GHEA Grapalat" w:cs="Times Armenian"/>
          <w:sz w:val="20"/>
          <w:lang w:val="af-ZA"/>
        </w:rPr>
        <w:t xml:space="preserve">  </w:t>
      </w:r>
      <w:r w:rsidRPr="00AA608E">
        <w:rPr>
          <w:rFonts w:ascii="GHEA Grapalat" w:hAnsi="GHEA Grapalat" w:cs="Sylfaen"/>
          <w:sz w:val="20"/>
        </w:rPr>
        <w:t>դրույթներ</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2.</w:t>
      </w:r>
      <w:r w:rsidRPr="00AA608E">
        <w:rPr>
          <w:rFonts w:ascii="GHEA Grapalat" w:hAnsi="GHEA Grapalat"/>
          <w:sz w:val="20"/>
          <w:lang w:val="af-ZA"/>
        </w:rPr>
        <w:tab/>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Times Armenian"/>
          <w:sz w:val="20"/>
          <w:lang w:val="af-ZA"/>
        </w:rPr>
      </w:pPr>
      <w:r w:rsidRPr="00AA608E">
        <w:rPr>
          <w:rFonts w:ascii="GHEA Grapalat" w:hAnsi="GHEA Grapalat"/>
          <w:sz w:val="20"/>
          <w:lang w:val="af-ZA"/>
        </w:rPr>
        <w:t>3.</w:t>
      </w:r>
      <w:r w:rsidRPr="00AA608E">
        <w:rPr>
          <w:rFonts w:ascii="GHEA Grapalat" w:hAnsi="GHEA Grapalat"/>
          <w:sz w:val="20"/>
          <w:lang w:val="af-ZA"/>
        </w:rPr>
        <w:tab/>
      </w:r>
      <w:r w:rsidRPr="00AA608E">
        <w:rPr>
          <w:rFonts w:ascii="GHEA Grapalat" w:hAnsi="GHEA Grapalat" w:cs="Sylfaen"/>
          <w:sz w:val="20"/>
        </w:rPr>
        <w:t>Հավելվածներ</w:t>
      </w:r>
      <w:r w:rsidRPr="00AA608E">
        <w:rPr>
          <w:rFonts w:ascii="GHEA Grapalat" w:hAnsi="GHEA Grapalat" w:cs="Times Armenian"/>
          <w:sz w:val="20"/>
          <w:lang w:val="af-ZA"/>
        </w:rPr>
        <w:t xml:space="preserve"> 1-6</w:t>
      </w:r>
      <w:r w:rsidRPr="00AA608E">
        <w:rPr>
          <w:rFonts w:ascii="GHEA Grapalat" w:hAnsi="GHEA Grapalat" w:cs="Times Armenian"/>
          <w:sz w:val="20"/>
          <w:lang w:val="af-ZA"/>
        </w:rPr>
        <w:tab/>
      </w: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r w:rsidRPr="00AA608E">
        <w:rPr>
          <w:rFonts w:ascii="GHEA Grapalat" w:hAnsi="GHEA Grapalat" w:cs="Times Armenian"/>
          <w:sz w:val="20"/>
          <w:lang w:val="af-ZA"/>
        </w:rPr>
        <w:t xml:space="preserve"> </w:t>
      </w:r>
      <w:r w:rsidRPr="00AA608E">
        <w:rPr>
          <w:rFonts w:ascii="GHEA Grapalat" w:hAnsi="GHEA Grapalat" w:cs="Times Armenian"/>
          <w:sz w:val="20"/>
          <w:lang w:val="af-ZA"/>
        </w:rPr>
        <w:br w:type="page"/>
      </w:r>
      <w:r w:rsidRPr="00AA608E">
        <w:rPr>
          <w:rFonts w:ascii="GHEA Grapalat" w:hAnsi="GHEA Grapalat" w:cs="Times Armenian"/>
          <w:sz w:val="20"/>
          <w:lang w:val="af-ZA"/>
        </w:rPr>
        <w:lastRenderedPageBreak/>
        <w:tab/>
      </w:r>
    </w:p>
    <w:p w:rsidR="008E0B31" w:rsidRPr="00AA608E" w:rsidRDefault="008E0B31" w:rsidP="008E0B31">
      <w:pPr>
        <w:jc w:val="both"/>
        <w:rPr>
          <w:rFonts w:ascii="GHEA Grapalat" w:hAnsi="GHEA Grapalat"/>
          <w:sz w:val="20"/>
          <w:lang w:val="af-ZA"/>
        </w:rPr>
      </w:pPr>
      <w:r w:rsidRPr="00AA608E">
        <w:rPr>
          <w:rFonts w:ascii="GHEA Grapalat" w:hAnsi="GHEA Grapalat"/>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տրամադրվում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լրումն</w:t>
      </w:r>
      <w:r w:rsidRPr="00AA608E">
        <w:rPr>
          <w:rFonts w:ascii="GHEA Grapalat" w:hAnsi="GHEA Grapalat"/>
          <w:sz w:val="20"/>
          <w:lang w:val="af-ZA"/>
        </w:rPr>
        <w:t xml:space="preserve"> </w:t>
      </w:r>
      <w:r w:rsidR="0073001E" w:rsidRPr="00AA608E">
        <w:rPr>
          <w:rFonts w:ascii="GHEA Grapalat" w:hAnsi="GHEA Grapalat" w:cs="Times Armenian"/>
          <w:sz w:val="20"/>
          <w:lang w:val="af-ZA"/>
        </w:rPr>
        <w:t>ԱՄԱՀՄ-ԳՀԱՊՁԲ-19/0</w:t>
      </w:r>
      <w:r w:rsidR="003B2BB1" w:rsidRPr="00AA608E">
        <w:rPr>
          <w:rFonts w:ascii="GHEA Grapalat" w:hAnsi="GHEA Grapalat" w:cs="Times Armenian"/>
          <w:sz w:val="20"/>
          <w:lang w:val="af-ZA"/>
        </w:rPr>
        <w:t>2</w:t>
      </w:r>
      <w:r w:rsidR="0073001E" w:rsidRPr="00AA608E">
        <w:rPr>
          <w:rFonts w:ascii="GHEA Grapalat" w:hAnsi="GHEA Grapalat" w:cs="Times Armenian"/>
          <w:sz w:val="20"/>
          <w:lang w:val="af-ZA"/>
        </w:rPr>
        <w:t xml:space="preserve"> </w:t>
      </w:r>
      <w:r w:rsidRPr="00AA608E">
        <w:rPr>
          <w:rFonts w:ascii="GHEA Grapalat" w:hAnsi="GHEA Grapalat" w:cs="Sylfaen"/>
          <w:sz w:val="20"/>
        </w:rPr>
        <w:t>ծածկա</w:t>
      </w:r>
      <w:r w:rsidRPr="00AA608E">
        <w:rPr>
          <w:rFonts w:ascii="GHEA Grapalat" w:hAnsi="GHEA Grapalat" w:cs="Times Armenian"/>
          <w:sz w:val="20"/>
        </w:rPr>
        <w:t>գ</w:t>
      </w:r>
      <w:r w:rsidRPr="00AA608E">
        <w:rPr>
          <w:rFonts w:ascii="GHEA Grapalat" w:hAnsi="GHEA Grapalat" w:cs="Sylfaen"/>
          <w:sz w:val="20"/>
        </w:rPr>
        <w:t>րով</w:t>
      </w:r>
      <w:r w:rsidRPr="00AA608E">
        <w:rPr>
          <w:rFonts w:ascii="GHEA Grapalat" w:hAnsi="GHEA Grapalat"/>
          <w:sz w:val="20"/>
          <w:lang w:val="af-ZA"/>
        </w:rPr>
        <w:t xml:space="preserve"> </w:t>
      </w:r>
      <w:r w:rsidRPr="00AA608E">
        <w:rPr>
          <w:rFonts w:ascii="GHEA Grapalat" w:hAnsi="GHEA Grapalat" w:cs="Sylfaen"/>
          <w:sz w:val="20"/>
        </w:rPr>
        <w:t>անցկացվող</w:t>
      </w:r>
      <w:r w:rsidRPr="00AA608E">
        <w:rPr>
          <w:rFonts w:ascii="GHEA Grapalat" w:hAnsi="GHEA Grapalat" w:cs="Times Armenian"/>
          <w:sz w:val="20"/>
          <w:lang w:val="af-ZA"/>
        </w:rPr>
        <w:t xml:space="preserve"> </w:t>
      </w:r>
      <w:r w:rsidRPr="00AA608E">
        <w:rPr>
          <w:rFonts w:ascii="GHEA Grapalat" w:hAnsi="GHEA Grapalat" w:cs="Sylfaen"/>
          <w:sz w:val="20"/>
        </w:rPr>
        <w:t>բաց</w:t>
      </w:r>
      <w:r w:rsidRPr="00AA608E">
        <w:rPr>
          <w:rFonts w:ascii="GHEA Grapalat" w:hAnsi="GHEA Grapalat" w:cs="Times Armenian"/>
          <w:sz w:val="20"/>
          <w:lang w:val="af-ZA"/>
        </w:rPr>
        <w:t xml:space="preserve"> </w:t>
      </w:r>
      <w:r w:rsidRPr="00AA608E">
        <w:rPr>
          <w:rFonts w:ascii="GHEA Grapalat" w:hAnsi="GHEA Grapalat" w:cs="Times Armenian"/>
          <w:sz w:val="20"/>
        </w:rPr>
        <w:t>մրցույթ</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այսուհետև</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հայտարարության</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կազմվել</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Sylfae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օրենսդրության</w:t>
      </w:r>
      <w:r w:rsidRPr="00AA608E">
        <w:rPr>
          <w:rFonts w:ascii="GHEA Grapalat" w:hAnsi="GHEA Grapalat" w:cs="Times Armenian"/>
          <w:sz w:val="20"/>
          <w:lang w:val="af-ZA"/>
        </w:rPr>
        <w:t xml:space="preserve">, </w:t>
      </w:r>
      <w:r w:rsidRPr="00AA608E">
        <w:rPr>
          <w:rFonts w:ascii="GHEA Grapalat" w:hAnsi="GHEA Grapalat" w:cs="Sylfaen"/>
          <w:sz w:val="20"/>
        </w:rPr>
        <w:t>այդ</w:t>
      </w:r>
      <w:r w:rsidRPr="00AA608E">
        <w:rPr>
          <w:rFonts w:ascii="GHEA Grapalat" w:hAnsi="GHEA Grapalat" w:cs="Times Armenian"/>
          <w:sz w:val="20"/>
          <w:lang w:val="af-ZA"/>
        </w:rPr>
        <w:t xml:space="preserve"> </w:t>
      </w:r>
      <w:r w:rsidRPr="00AA608E">
        <w:rPr>
          <w:rFonts w:ascii="GHEA Grapalat" w:hAnsi="GHEA Grapalat" w:cs="Sylfaen"/>
          <w:sz w:val="20"/>
        </w:rPr>
        <w:t>թվում</w:t>
      </w:r>
      <w:r w:rsidRPr="00AA608E">
        <w:rPr>
          <w:rFonts w:ascii="GHEA Grapalat" w:hAnsi="GHEA Grapalat" w:cs="Times Armenian"/>
          <w:sz w:val="20"/>
          <w:lang w:val="af-ZA"/>
        </w:rPr>
        <w:t>`</w:t>
      </w:r>
      <w:r w:rsidRPr="00AA608E">
        <w:rPr>
          <w:rFonts w:ascii="GHEA Grapalat" w:hAnsi="GHEA Grapalat"/>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օրենքի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Օրենք</w:t>
      </w:r>
      <w:r w:rsidRPr="00AA608E">
        <w:rPr>
          <w:rFonts w:ascii="GHEA Grapalat" w:hAnsi="GHEA Grapalat" w:cs="Times Armenia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կառավարության</w:t>
      </w:r>
      <w:r w:rsidRPr="00AA608E">
        <w:rPr>
          <w:rFonts w:ascii="GHEA Grapalat" w:hAnsi="GHEA Grapalat" w:cs="Times Armenian"/>
          <w:sz w:val="20"/>
          <w:lang w:val="af-ZA"/>
        </w:rPr>
        <w:t xml:space="preserve"> 2017</w:t>
      </w:r>
      <w:r w:rsidRPr="00AA608E">
        <w:rPr>
          <w:rFonts w:ascii="GHEA Grapalat" w:hAnsi="GHEA Grapalat" w:cs="Sylfaen"/>
          <w:sz w:val="20"/>
        </w:rPr>
        <w:t>թ</w:t>
      </w:r>
      <w:r w:rsidRPr="00AA608E">
        <w:rPr>
          <w:rFonts w:ascii="GHEA Grapalat" w:hAnsi="GHEA Grapalat" w:cs="Times Armenian"/>
          <w:sz w:val="20"/>
          <w:lang w:val="af-ZA"/>
        </w:rPr>
        <w:t>. մայիսի 4-ի N 526-</w:t>
      </w:r>
      <w:r w:rsidRPr="00AA608E">
        <w:rPr>
          <w:rFonts w:ascii="GHEA Grapalat" w:hAnsi="GHEA Grapalat" w:cs="Sylfaen"/>
          <w:sz w:val="20"/>
        </w:rPr>
        <w:t>Ն</w:t>
      </w:r>
      <w:r w:rsidRPr="00AA608E">
        <w:rPr>
          <w:rFonts w:ascii="GHEA Grapalat" w:hAnsi="GHEA Grapalat" w:cs="Times Armenian"/>
          <w:sz w:val="20"/>
          <w:lang w:val="af-ZA"/>
        </w:rPr>
        <w:t xml:space="preserve"> </w:t>
      </w:r>
      <w:r w:rsidRPr="00AA608E">
        <w:rPr>
          <w:rFonts w:ascii="GHEA Grapalat" w:hAnsi="GHEA Grapalat" w:cs="Sylfaen"/>
          <w:sz w:val="20"/>
        </w:rPr>
        <w:t>որոշմամբ</w:t>
      </w:r>
      <w:r w:rsidRPr="00AA608E">
        <w:rPr>
          <w:rFonts w:ascii="GHEA Grapalat" w:hAnsi="GHEA Grapalat" w:cs="Times Armenian"/>
          <w:sz w:val="20"/>
          <w:lang w:val="af-ZA"/>
        </w:rPr>
        <w:t xml:space="preserve"> </w:t>
      </w:r>
      <w:r w:rsidRPr="00AA608E">
        <w:rPr>
          <w:rFonts w:ascii="GHEA Grapalat" w:hAnsi="GHEA Grapalat" w:cs="Sylfaen"/>
          <w:sz w:val="20"/>
        </w:rPr>
        <w:t>հաստատված</w:t>
      </w:r>
      <w:r w:rsidRPr="00AA608E">
        <w:rPr>
          <w:rFonts w:ascii="GHEA Grapalat" w:hAnsi="GHEA Grapalat" w:cs="Times Armenian"/>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կազմակերպման</w:t>
      </w:r>
      <w:r w:rsidRPr="00AA608E">
        <w:rPr>
          <w:rFonts w:ascii="GHEA Grapalat" w:hAnsi="GHEA Grapalat"/>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այլ</w:t>
      </w:r>
      <w:r w:rsidRPr="00AA608E">
        <w:rPr>
          <w:rFonts w:ascii="GHEA Grapalat" w:hAnsi="GHEA Grapalat" w:cs="Times Armenian"/>
          <w:sz w:val="20"/>
          <w:lang w:val="af-ZA"/>
        </w:rPr>
        <w:t xml:space="preserve"> </w:t>
      </w:r>
      <w:r w:rsidRPr="00AA608E">
        <w:rPr>
          <w:rFonts w:ascii="GHEA Grapalat" w:hAnsi="GHEA Grapalat" w:cs="Sylfaen"/>
          <w:sz w:val="20"/>
        </w:rPr>
        <w:t>իրավական</w:t>
      </w:r>
      <w:r w:rsidRPr="00AA608E">
        <w:rPr>
          <w:rFonts w:ascii="GHEA Grapalat" w:hAnsi="GHEA Grapalat" w:cs="Times Armenian"/>
          <w:sz w:val="20"/>
          <w:lang w:val="af-ZA"/>
        </w:rPr>
        <w:t xml:space="preserve"> </w:t>
      </w:r>
      <w:r w:rsidRPr="00AA608E">
        <w:rPr>
          <w:rFonts w:ascii="GHEA Grapalat" w:hAnsi="GHEA Grapalat" w:cs="Sylfaen"/>
          <w:sz w:val="20"/>
        </w:rPr>
        <w:t>ակտերի</w:t>
      </w:r>
      <w:r w:rsidRPr="00AA608E">
        <w:rPr>
          <w:rFonts w:ascii="GHEA Grapalat" w:hAnsi="GHEA Grapalat" w:cs="Times Armenian"/>
          <w:sz w:val="20"/>
          <w:lang w:val="af-ZA"/>
        </w:rPr>
        <w:t xml:space="preserve"> </w:t>
      </w:r>
      <w:r w:rsidRPr="00AA608E">
        <w:rPr>
          <w:rFonts w:ascii="GHEA Grapalat" w:hAnsi="GHEA Grapalat" w:cs="Sylfaen"/>
          <w:sz w:val="20"/>
        </w:rPr>
        <w:t>պահանջներին</w:t>
      </w:r>
      <w:r w:rsidRPr="00AA608E">
        <w:rPr>
          <w:rFonts w:ascii="GHEA Grapalat" w:hAnsi="GHEA Grapalat" w:cs="Times Armenian"/>
          <w:sz w:val="20"/>
          <w:lang w:val="af-ZA"/>
        </w:rPr>
        <w:t xml:space="preserve"> </w:t>
      </w:r>
      <w:r w:rsidRPr="00AA608E">
        <w:rPr>
          <w:rFonts w:ascii="GHEA Grapalat" w:hAnsi="GHEA Grapalat" w:cs="Sylfaen"/>
          <w:sz w:val="20"/>
        </w:rPr>
        <w:t>համապատասխան</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նպատակ</w:t>
      </w:r>
      <w:r w:rsidRPr="00AA608E">
        <w:rPr>
          <w:rFonts w:ascii="GHEA Grapalat" w:hAnsi="GHEA Grapalat" w:cs="Times Armenian"/>
          <w:sz w:val="20"/>
          <w:lang w:val="af-ZA"/>
        </w:rPr>
        <w:t xml:space="preserve"> </w:t>
      </w:r>
      <w:r w:rsidRPr="00AA608E">
        <w:rPr>
          <w:rFonts w:ascii="GHEA Grapalat" w:hAnsi="GHEA Grapalat" w:cs="Sylfaen"/>
          <w:sz w:val="20"/>
        </w:rPr>
        <w:t>ունի</w:t>
      </w:r>
      <w:r w:rsidRPr="00AA608E">
        <w:rPr>
          <w:rFonts w:ascii="GHEA Grapalat" w:hAnsi="GHEA Grapalat" w:cs="Times Armenian"/>
          <w:sz w:val="20"/>
          <w:lang w:val="af-ZA"/>
        </w:rPr>
        <w:t xml:space="preserve"> </w:t>
      </w:r>
      <w:r w:rsidRPr="00AA608E">
        <w:rPr>
          <w:rFonts w:ascii="GHEA Grapalat" w:hAnsi="GHEA Grapalat"/>
          <w:sz w:val="20"/>
          <w:lang w:val="af-ZA"/>
        </w:rPr>
        <w:t>«</w:t>
      </w:r>
      <w:r w:rsidR="0073001E" w:rsidRPr="00AA608E">
        <w:rPr>
          <w:rFonts w:ascii="GHEA Grapalat" w:hAnsi="GHEA Grapalat" w:cs="Sylfaen"/>
          <w:sz w:val="20"/>
          <w:vertAlign w:val="subscript"/>
        </w:rPr>
        <w:t>ՀՀ</w:t>
      </w:r>
      <w:r w:rsidR="0073001E" w:rsidRPr="00AA608E">
        <w:rPr>
          <w:rFonts w:ascii="GHEA Grapalat" w:hAnsi="GHEA Grapalat" w:cs="Sylfaen"/>
          <w:sz w:val="20"/>
          <w:vertAlign w:val="subscript"/>
          <w:lang w:val="af-ZA"/>
        </w:rPr>
        <w:t xml:space="preserve"> </w:t>
      </w:r>
      <w:r w:rsidR="0073001E" w:rsidRPr="00AA608E">
        <w:rPr>
          <w:rFonts w:ascii="GHEA Grapalat" w:hAnsi="GHEA Grapalat"/>
          <w:sz w:val="20"/>
          <w:lang w:val="af-ZA"/>
        </w:rPr>
        <w:t>Արարատի մարզ Աբովյանի մանկապարտեզ ՀՈԱԿ</w:t>
      </w:r>
      <w:r w:rsidRPr="00AA608E">
        <w:rPr>
          <w:rFonts w:ascii="GHEA Grapalat" w:hAnsi="GHEA Grapalat"/>
          <w:sz w:val="20"/>
          <w:lang w:val="af-ZA"/>
        </w:rPr>
        <w:t>»-</w:t>
      </w:r>
      <w:r w:rsidRPr="00AA608E">
        <w:rPr>
          <w:rFonts w:ascii="GHEA Grapalat" w:hAnsi="GHEA Grapalat"/>
          <w:sz w:val="20"/>
        </w:rPr>
        <w:t>ի</w:t>
      </w:r>
      <w:r w:rsidRPr="00AA608E">
        <w:rPr>
          <w:rFonts w:ascii="GHEA Grapalat" w:hAnsi="GHEA Grapalat"/>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պատվիրատու</w:t>
      </w:r>
      <w:r w:rsidRPr="00AA608E">
        <w:rPr>
          <w:rFonts w:ascii="GHEA Grapalat" w:hAnsi="GHEA Grapalat" w:cs="Times Armenian"/>
          <w:sz w:val="20"/>
          <w:lang w:val="af-ZA"/>
        </w:rPr>
        <w:t xml:space="preserve">) </w:t>
      </w:r>
      <w:r w:rsidRPr="00AA608E">
        <w:rPr>
          <w:rFonts w:ascii="GHEA Grapalat" w:hAnsi="GHEA Grapalat" w:cs="Sylfaen"/>
          <w:sz w:val="20"/>
        </w:rPr>
        <w:t>կողմից</w:t>
      </w:r>
      <w:r w:rsidRPr="00AA608E">
        <w:rPr>
          <w:rFonts w:ascii="GHEA Grapalat" w:hAnsi="GHEA Grapalat" w:cs="Times Armenian"/>
          <w:sz w:val="20"/>
          <w:lang w:val="af-ZA"/>
        </w:rPr>
        <w:t xml:space="preserve"> </w:t>
      </w:r>
      <w:r w:rsidRPr="00AA608E">
        <w:rPr>
          <w:rFonts w:ascii="GHEA Grapalat" w:hAnsi="GHEA Grapalat" w:cs="Sylfaen"/>
          <w:sz w:val="20"/>
        </w:rPr>
        <w:t>հայտարարված</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Times Armenian"/>
          <w:sz w:val="20"/>
          <w:lang w:val="af-ZA"/>
        </w:rPr>
        <w:t xml:space="preserve"> </w:t>
      </w:r>
      <w:r w:rsidRPr="00AA608E">
        <w:rPr>
          <w:rFonts w:ascii="GHEA Grapalat" w:hAnsi="GHEA Grapalat" w:cs="Sylfaen"/>
          <w:sz w:val="20"/>
        </w:rPr>
        <w:t>մտադրություն</w:t>
      </w:r>
      <w:r w:rsidRPr="00AA608E">
        <w:rPr>
          <w:rFonts w:ascii="GHEA Grapalat" w:hAnsi="GHEA Grapalat" w:cs="Times Armenian"/>
          <w:sz w:val="20"/>
          <w:lang w:val="af-ZA"/>
        </w:rPr>
        <w:t xml:space="preserve"> </w:t>
      </w:r>
      <w:r w:rsidRPr="00AA608E">
        <w:rPr>
          <w:rFonts w:ascii="GHEA Grapalat" w:hAnsi="GHEA Grapalat" w:cs="Sylfaen"/>
          <w:sz w:val="20"/>
        </w:rPr>
        <w:t>ունեցող</w:t>
      </w:r>
      <w:r w:rsidRPr="00AA608E">
        <w:rPr>
          <w:rFonts w:ascii="GHEA Grapalat" w:hAnsi="GHEA Grapalat" w:cs="Times Armenian"/>
          <w:sz w:val="20"/>
          <w:lang w:val="af-ZA"/>
        </w:rPr>
        <w:t xml:space="preserve"> </w:t>
      </w:r>
      <w:r w:rsidRPr="00AA608E">
        <w:rPr>
          <w:rFonts w:ascii="GHEA Grapalat" w:hAnsi="GHEA Grapalat" w:cs="Sylfaen"/>
          <w:sz w:val="20"/>
        </w:rPr>
        <w:t>անձանց</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մասնակից</w:t>
      </w:r>
      <w:r w:rsidRPr="00AA608E">
        <w:rPr>
          <w:rFonts w:ascii="GHEA Grapalat" w:hAnsi="GHEA Grapalat" w:cs="Times Armenian"/>
          <w:sz w:val="20"/>
          <w:lang w:val="af-ZA"/>
        </w:rPr>
        <w:t xml:space="preserve">) </w:t>
      </w:r>
      <w:r w:rsidRPr="00AA608E">
        <w:rPr>
          <w:rFonts w:ascii="GHEA Grapalat" w:hAnsi="GHEA Grapalat" w:cs="Sylfaen"/>
          <w:sz w:val="20"/>
        </w:rPr>
        <w:t>տեղեկացնելու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պայմանների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անցկացման</w:t>
      </w:r>
      <w:r w:rsidRPr="00AA608E">
        <w:rPr>
          <w:rFonts w:ascii="GHEA Grapalat" w:hAnsi="GHEA Grapalat" w:cs="Times Armenian"/>
          <w:sz w:val="20"/>
          <w:lang w:val="af-ZA"/>
        </w:rPr>
        <w:t xml:space="preserve">, </w:t>
      </w:r>
      <w:r w:rsidRPr="00AA608E">
        <w:rPr>
          <w:rFonts w:ascii="GHEA Grapalat" w:hAnsi="GHEA Grapalat" w:cs="Sylfaen"/>
          <w:sz w:val="20"/>
          <w:lang w:val="hy-AM"/>
        </w:rPr>
        <w:t>ընտրված մասնակցին</w:t>
      </w:r>
      <w:r w:rsidRPr="00AA608E">
        <w:rPr>
          <w:rFonts w:ascii="GHEA Grapalat" w:hAnsi="GHEA Grapalat" w:cs="Times Armenian"/>
          <w:sz w:val="20"/>
          <w:lang w:val="af-ZA"/>
        </w:rPr>
        <w:t xml:space="preserve"> </w:t>
      </w:r>
      <w:r w:rsidRPr="00AA608E">
        <w:rPr>
          <w:rFonts w:ascii="GHEA Grapalat" w:hAnsi="GHEA Grapalat" w:cs="Sylfaen"/>
          <w:sz w:val="20"/>
        </w:rPr>
        <w:t>որոշելու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նրա</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իր</w:t>
      </w:r>
      <w:r w:rsidRPr="00AA608E">
        <w:rPr>
          <w:rFonts w:ascii="GHEA Grapalat" w:hAnsi="GHEA Grapalat" w:cs="Times Armenian"/>
          <w:sz w:val="20"/>
          <w:lang w:val="af-ZA"/>
        </w:rPr>
        <w:t xml:space="preserve"> </w:t>
      </w:r>
      <w:r w:rsidRPr="00AA608E">
        <w:rPr>
          <w:rFonts w:ascii="GHEA Grapalat" w:hAnsi="GHEA Grapalat" w:cs="Sylfaen"/>
          <w:sz w:val="20"/>
        </w:rPr>
        <w:t>կնքելու</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Times Armenian"/>
          <w:sz w:val="20"/>
          <w:lang w:val="af-ZA"/>
        </w:rPr>
        <w:t xml:space="preserve">, </w:t>
      </w:r>
      <w:r w:rsidRPr="00AA608E">
        <w:rPr>
          <w:rFonts w:ascii="GHEA Grapalat" w:hAnsi="GHEA Grapalat" w:cs="Sylfaen"/>
          <w:sz w:val="20"/>
        </w:rPr>
        <w:t>ինչպես</w:t>
      </w:r>
      <w:r w:rsidRPr="00AA608E">
        <w:rPr>
          <w:rFonts w:ascii="GHEA Grapalat" w:hAnsi="GHEA Grapalat" w:cs="Times Armenian"/>
          <w:sz w:val="20"/>
          <w:lang w:val="af-ZA"/>
        </w:rPr>
        <w:t xml:space="preserve"> </w:t>
      </w:r>
      <w:r w:rsidRPr="00AA608E">
        <w:rPr>
          <w:rFonts w:ascii="GHEA Grapalat" w:hAnsi="GHEA Grapalat" w:cs="Sylfaen"/>
          <w:sz w:val="20"/>
        </w:rPr>
        <w:t>նաև</w:t>
      </w:r>
      <w:r w:rsidRPr="00AA608E">
        <w:rPr>
          <w:rFonts w:ascii="GHEA Grapalat" w:hAnsi="GHEA Grapalat" w:cs="Times Armenian"/>
          <w:sz w:val="20"/>
          <w:lang w:val="af-ZA"/>
        </w:rPr>
        <w:t xml:space="preserve"> </w:t>
      </w:r>
      <w:r w:rsidRPr="00AA608E">
        <w:rPr>
          <w:rFonts w:ascii="GHEA Grapalat" w:hAnsi="GHEA Grapalat" w:cs="Sylfaen"/>
          <w:sz w:val="20"/>
        </w:rPr>
        <w:t>օժանդակելու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պատրաստելիս</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Հայտեր</w:t>
      </w:r>
      <w:r w:rsidRPr="00AA608E">
        <w:rPr>
          <w:rFonts w:ascii="GHEA Grapalat" w:hAnsi="GHEA Grapalat" w:cs="Times Armenian"/>
          <w:sz w:val="20"/>
          <w:lang w:val="af-ZA"/>
        </w:rPr>
        <w:t xml:space="preserve"> </w:t>
      </w:r>
      <w:r w:rsidRPr="00AA608E">
        <w:rPr>
          <w:rFonts w:ascii="GHEA Grapalat" w:hAnsi="GHEA Grapalat" w:cs="Sylfaen"/>
          <w:sz w:val="20"/>
        </w:rPr>
        <w:t>կարող</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ներկայացնել</w:t>
      </w:r>
      <w:r w:rsidRPr="00AA608E">
        <w:rPr>
          <w:rFonts w:ascii="GHEA Grapalat" w:hAnsi="GHEA Grapalat" w:cs="Times Armenian"/>
          <w:sz w:val="20"/>
          <w:lang w:val="af-ZA"/>
        </w:rPr>
        <w:t xml:space="preserve"> </w:t>
      </w:r>
      <w:r w:rsidRPr="00AA608E">
        <w:rPr>
          <w:rFonts w:ascii="GHEA Grapalat" w:hAnsi="GHEA Grapalat" w:cs="Sylfaen"/>
          <w:sz w:val="20"/>
        </w:rPr>
        <w:t>բոլոր</w:t>
      </w:r>
      <w:r w:rsidRPr="00AA608E">
        <w:rPr>
          <w:rFonts w:ascii="GHEA Grapalat" w:hAnsi="GHEA Grapalat" w:cs="Sylfaen"/>
          <w:sz w:val="20"/>
          <w:lang w:val="af-ZA"/>
        </w:rPr>
        <w:t xml:space="preserve"> </w:t>
      </w:r>
      <w:r w:rsidRPr="00AA608E">
        <w:rPr>
          <w:rFonts w:ascii="GHEA Grapalat" w:hAnsi="GHEA Grapalat" w:cs="Sylfaen"/>
          <w:sz w:val="20"/>
        </w:rPr>
        <w:t>անձիք</w:t>
      </w:r>
      <w:r w:rsidRPr="00AA608E">
        <w:rPr>
          <w:rFonts w:ascii="GHEA Grapalat" w:hAnsi="GHEA Grapalat" w:cs="Times Armenian"/>
          <w:sz w:val="20"/>
          <w:lang w:val="af-ZA"/>
        </w:rPr>
        <w:t xml:space="preserve">, </w:t>
      </w:r>
      <w:r w:rsidRPr="00AA608E">
        <w:rPr>
          <w:rFonts w:ascii="GHEA Grapalat" w:hAnsi="GHEA Grapalat" w:cs="Sylfaen"/>
          <w:sz w:val="20"/>
        </w:rPr>
        <w:t>անկախ</w:t>
      </w:r>
      <w:r w:rsidRPr="00AA608E">
        <w:rPr>
          <w:rFonts w:ascii="GHEA Grapalat" w:hAnsi="GHEA Grapalat" w:cs="Times Armenian"/>
          <w:sz w:val="20"/>
          <w:lang w:val="af-ZA"/>
        </w:rPr>
        <w:t xml:space="preserve"> </w:t>
      </w:r>
      <w:r w:rsidRPr="00AA608E">
        <w:rPr>
          <w:rFonts w:ascii="GHEA Grapalat" w:hAnsi="GHEA Grapalat" w:cs="Sylfaen"/>
          <w:sz w:val="20"/>
        </w:rPr>
        <w:t>նրանց</w:t>
      </w:r>
      <w:r w:rsidRPr="00AA608E">
        <w:rPr>
          <w:rFonts w:ascii="GHEA Grapalat" w:hAnsi="GHEA Grapalat" w:cs="Times Armenian"/>
          <w:sz w:val="20"/>
          <w:lang w:val="af-ZA"/>
        </w:rPr>
        <w:t xml:space="preserve">` </w:t>
      </w:r>
      <w:r w:rsidRPr="00AA608E">
        <w:rPr>
          <w:rFonts w:ascii="GHEA Grapalat" w:hAnsi="GHEA Grapalat" w:cs="Sylfaen"/>
          <w:sz w:val="20"/>
        </w:rPr>
        <w:t>օտարերկրյա</w:t>
      </w:r>
      <w:r w:rsidRPr="00AA608E">
        <w:rPr>
          <w:rFonts w:ascii="GHEA Grapalat" w:hAnsi="GHEA Grapalat" w:cs="Times Armenian"/>
          <w:sz w:val="20"/>
          <w:lang w:val="af-ZA"/>
        </w:rPr>
        <w:t xml:space="preserve"> </w:t>
      </w:r>
      <w:r w:rsidRPr="00AA608E">
        <w:rPr>
          <w:rFonts w:ascii="GHEA Grapalat" w:hAnsi="GHEA Grapalat" w:cs="Sylfaen"/>
          <w:sz w:val="20"/>
        </w:rPr>
        <w:t>ֆիզիկական</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կազմակերպություն</w:t>
      </w:r>
      <w:r w:rsidRPr="00AA608E">
        <w:rPr>
          <w:rFonts w:ascii="GHEA Grapalat" w:hAnsi="GHEA Grapalat" w:cs="Times Armenian"/>
          <w:sz w:val="20"/>
          <w:lang w:val="af-ZA"/>
        </w:rPr>
        <w:t xml:space="preserve">, </w:t>
      </w:r>
      <w:r w:rsidRPr="00AA608E">
        <w:rPr>
          <w:rFonts w:ascii="GHEA Grapalat" w:hAnsi="GHEA Grapalat" w:cs="Sylfaen"/>
          <w:sz w:val="20"/>
        </w:rPr>
        <w:t>քաղաքացիություն</w:t>
      </w:r>
      <w:r w:rsidRPr="00AA608E">
        <w:rPr>
          <w:rFonts w:ascii="GHEA Grapalat" w:hAnsi="GHEA Grapalat" w:cs="Times Armenian"/>
          <w:sz w:val="20"/>
          <w:lang w:val="af-ZA"/>
        </w:rPr>
        <w:t xml:space="preserve"> </w:t>
      </w:r>
      <w:r w:rsidRPr="00AA608E">
        <w:rPr>
          <w:rFonts w:ascii="GHEA Grapalat" w:hAnsi="GHEA Grapalat" w:cs="Sylfaen"/>
          <w:sz w:val="20"/>
        </w:rPr>
        <w:t>չունեցող</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լինելու</w:t>
      </w:r>
      <w:r w:rsidRPr="00AA608E">
        <w:rPr>
          <w:rFonts w:ascii="GHEA Grapalat" w:hAnsi="GHEA Grapalat" w:cs="Times Armenian"/>
          <w:sz w:val="20"/>
          <w:lang w:val="af-ZA"/>
        </w:rPr>
        <w:t xml:space="preserve"> </w:t>
      </w:r>
      <w:r w:rsidRPr="00AA608E">
        <w:rPr>
          <w:rFonts w:ascii="GHEA Grapalat" w:hAnsi="GHEA Grapalat" w:cs="Sylfaen"/>
          <w:sz w:val="20"/>
        </w:rPr>
        <w:t>հան</w:t>
      </w:r>
      <w:r w:rsidRPr="00AA608E">
        <w:rPr>
          <w:rFonts w:ascii="GHEA Grapalat" w:hAnsi="GHEA Grapalat" w:cs="Times Armenian"/>
          <w:sz w:val="20"/>
        </w:rPr>
        <w:t>գ</w:t>
      </w:r>
      <w:r w:rsidRPr="00AA608E">
        <w:rPr>
          <w:rFonts w:ascii="GHEA Grapalat" w:hAnsi="GHEA Grapalat" w:cs="Sylfaen"/>
          <w:sz w:val="20"/>
        </w:rPr>
        <w:t>ամանքից</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cs="Times Armenian"/>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հարաբերությունների</w:t>
      </w:r>
      <w:r w:rsidRPr="00AA608E">
        <w:rPr>
          <w:rFonts w:ascii="GHEA Grapalat" w:hAnsi="GHEA Grapalat" w:cs="Times Armenian"/>
          <w:sz w:val="20"/>
          <w:lang w:val="af-ZA"/>
        </w:rPr>
        <w:t xml:space="preserve"> </w:t>
      </w:r>
      <w:r w:rsidRPr="00AA608E">
        <w:rPr>
          <w:rFonts w:ascii="GHEA Grapalat" w:hAnsi="GHEA Grapalat" w:cs="Sylfaen"/>
          <w:sz w:val="20"/>
        </w:rPr>
        <w:t>նկատմամբ</w:t>
      </w:r>
      <w:r w:rsidRPr="00AA608E">
        <w:rPr>
          <w:rFonts w:ascii="GHEA Grapalat" w:hAnsi="GHEA Grapalat" w:cs="Times Armenian"/>
          <w:sz w:val="20"/>
          <w:lang w:val="af-ZA"/>
        </w:rPr>
        <w:t xml:space="preserve"> </w:t>
      </w:r>
      <w:r w:rsidRPr="00AA608E">
        <w:rPr>
          <w:rFonts w:ascii="GHEA Grapalat" w:hAnsi="GHEA Grapalat" w:cs="Sylfaen"/>
          <w:sz w:val="20"/>
        </w:rPr>
        <w:t>կիրառվում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վեճերը</w:t>
      </w:r>
      <w:r w:rsidRPr="00AA608E">
        <w:rPr>
          <w:rFonts w:ascii="GHEA Grapalat" w:hAnsi="GHEA Grapalat" w:cs="Times Armenian"/>
          <w:sz w:val="20"/>
          <w:lang w:val="af-ZA"/>
        </w:rPr>
        <w:t xml:space="preserve"> </w:t>
      </w:r>
      <w:r w:rsidRPr="00AA608E">
        <w:rPr>
          <w:rFonts w:ascii="GHEA Grapalat" w:hAnsi="GHEA Grapalat" w:cs="Sylfaen"/>
          <w:sz w:val="20"/>
        </w:rPr>
        <w:t>ենթակա</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քննության</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դատարաններում</w:t>
      </w:r>
      <w:r w:rsidRPr="00AA608E">
        <w:rPr>
          <w:rFonts w:ascii="GHEA Grapalat" w:hAnsi="GHEA Grapalat" w:cs="Times Armenian"/>
          <w:sz w:val="20"/>
          <w:lang w:val="af-ZA"/>
        </w:rPr>
        <w:t xml:space="preserve">։ </w:t>
      </w:r>
    </w:p>
    <w:p w:rsidR="003B2BB1" w:rsidRPr="00AA608E" w:rsidRDefault="008E0B31" w:rsidP="003B2BB1">
      <w:pPr>
        <w:ind w:firstLine="720"/>
        <w:jc w:val="center"/>
        <w:rPr>
          <w:rFonts w:ascii="GHEA Grapalat" w:hAnsi="GHEA Grapalat"/>
          <w:sz w:val="20"/>
          <w:szCs w:val="20"/>
          <w:u w:val="single"/>
          <w:lang w:val="af-ZA"/>
        </w:rPr>
      </w:pPr>
      <w:r w:rsidRPr="00AA608E">
        <w:rPr>
          <w:rFonts w:ascii="GHEA Grapalat" w:hAnsi="GHEA Grapalat"/>
          <w:sz w:val="20"/>
          <w:szCs w:val="20"/>
        </w:rPr>
        <w:t>Գնահատող</w:t>
      </w:r>
      <w:r w:rsidRPr="00AA608E">
        <w:rPr>
          <w:rFonts w:ascii="GHEA Grapalat" w:hAnsi="GHEA Grapalat"/>
          <w:sz w:val="20"/>
          <w:szCs w:val="20"/>
          <w:lang w:val="af-ZA"/>
        </w:rPr>
        <w:t xml:space="preserve"> </w:t>
      </w:r>
      <w:r w:rsidRPr="00AA608E">
        <w:rPr>
          <w:rFonts w:ascii="GHEA Grapalat" w:hAnsi="GHEA Grapalat"/>
          <w:sz w:val="20"/>
          <w:szCs w:val="20"/>
        </w:rPr>
        <w:t>հանձնաժողովի</w:t>
      </w:r>
      <w:r w:rsidRPr="00AA608E">
        <w:rPr>
          <w:rFonts w:ascii="GHEA Grapalat" w:hAnsi="GHEA Grapalat"/>
          <w:sz w:val="20"/>
          <w:szCs w:val="20"/>
          <w:lang w:val="af-ZA"/>
        </w:rPr>
        <w:t xml:space="preserve"> </w:t>
      </w:r>
      <w:r w:rsidRPr="00AA608E">
        <w:rPr>
          <w:rFonts w:ascii="GHEA Grapalat" w:hAnsi="GHEA Grapalat"/>
          <w:sz w:val="20"/>
          <w:szCs w:val="20"/>
        </w:rPr>
        <w:t>քարտուղարի</w:t>
      </w:r>
      <w:r w:rsidRPr="00AA608E">
        <w:rPr>
          <w:rFonts w:ascii="GHEA Grapalat" w:hAnsi="GHEA Grapalat"/>
          <w:sz w:val="20"/>
          <w:szCs w:val="20"/>
          <w:lang w:val="af-ZA"/>
        </w:rPr>
        <w:t xml:space="preserve"> </w:t>
      </w:r>
      <w:r w:rsidRPr="00AA608E">
        <w:rPr>
          <w:rFonts w:ascii="GHEA Grapalat" w:hAnsi="GHEA Grapalat"/>
          <w:sz w:val="20"/>
          <w:szCs w:val="20"/>
        </w:rPr>
        <w:t>էլեկտրոնային</w:t>
      </w:r>
      <w:r w:rsidRPr="00AA608E">
        <w:rPr>
          <w:rFonts w:ascii="GHEA Grapalat" w:hAnsi="GHEA Grapalat"/>
          <w:sz w:val="20"/>
          <w:szCs w:val="20"/>
          <w:lang w:val="af-ZA"/>
        </w:rPr>
        <w:t xml:space="preserve"> </w:t>
      </w:r>
      <w:r w:rsidRPr="00AA608E">
        <w:rPr>
          <w:rFonts w:ascii="GHEA Grapalat" w:hAnsi="GHEA Grapalat"/>
          <w:sz w:val="20"/>
          <w:szCs w:val="20"/>
        </w:rPr>
        <w:t>փոստի</w:t>
      </w:r>
      <w:r w:rsidRPr="00AA608E">
        <w:rPr>
          <w:rFonts w:ascii="GHEA Grapalat" w:hAnsi="GHEA Grapalat"/>
          <w:sz w:val="20"/>
          <w:szCs w:val="20"/>
          <w:lang w:val="af-ZA"/>
        </w:rPr>
        <w:t xml:space="preserve"> </w:t>
      </w:r>
      <w:r w:rsidRPr="00AA608E">
        <w:rPr>
          <w:rFonts w:ascii="GHEA Grapalat" w:hAnsi="GHEA Grapalat"/>
          <w:sz w:val="20"/>
          <w:szCs w:val="20"/>
        </w:rPr>
        <w:t>հասցեն</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003B2BB1" w:rsidRPr="00AA608E">
        <w:rPr>
          <w:rFonts w:ascii="GHEA Grapalat" w:hAnsi="GHEA Grapalat"/>
          <w:sz w:val="20"/>
          <w:szCs w:val="20"/>
          <w:lang w:val="af-ZA"/>
        </w:rPr>
        <w:t>abovyan.partez2019@mail.ru</w:t>
      </w:r>
    </w:p>
    <w:p w:rsidR="008E0B31" w:rsidRPr="00AA608E" w:rsidRDefault="008E0B31" w:rsidP="003B2BB1">
      <w:pPr>
        <w:pStyle w:val="23"/>
        <w:spacing w:line="240" w:lineRule="auto"/>
        <w:ind w:firstLine="567"/>
        <w:jc w:val="center"/>
        <w:rPr>
          <w:rFonts w:ascii="GHEA Grapalat" w:hAnsi="GHEA Grapalat"/>
        </w:rPr>
      </w:pPr>
    </w:p>
    <w:p w:rsidR="008E0B31" w:rsidRPr="00AA608E" w:rsidRDefault="008E0B31" w:rsidP="008E0B31">
      <w:pPr>
        <w:jc w:val="center"/>
        <w:rPr>
          <w:rFonts w:ascii="GHEA Grapalat" w:hAnsi="GHEA Grapalat"/>
          <w:szCs w:val="22"/>
          <w:lang w:val="af-ZA"/>
        </w:rPr>
      </w:pPr>
      <w:r w:rsidRPr="00AA608E">
        <w:rPr>
          <w:rFonts w:ascii="GHEA Grapalat" w:hAnsi="GHEA Grapalat"/>
          <w:sz w:val="16"/>
          <w:szCs w:val="16"/>
          <w:lang w:val="af-ZA"/>
        </w:rPr>
        <w:br w:type="page"/>
      </w:r>
      <w:r w:rsidRPr="00AA608E">
        <w:rPr>
          <w:rFonts w:ascii="GHEA Grapalat" w:hAnsi="GHEA Grapalat" w:cs="Sylfaen"/>
          <w:szCs w:val="22"/>
        </w:rPr>
        <w:lastRenderedPageBreak/>
        <w:t>ՄԱՍ</w:t>
      </w:r>
      <w:r w:rsidRPr="00AA608E">
        <w:rPr>
          <w:rFonts w:ascii="GHEA Grapalat" w:hAnsi="GHEA Grapalat" w:cs="Times Armenian"/>
          <w:szCs w:val="22"/>
          <w:lang w:val="af-ZA"/>
        </w:rPr>
        <w:t xml:space="preserve">  I</w:t>
      </w:r>
    </w:p>
    <w:p w:rsidR="008E0B31" w:rsidRPr="00AA608E" w:rsidRDefault="008E0B31" w:rsidP="008E0B31">
      <w:pPr>
        <w:pStyle w:val="3"/>
        <w:spacing w:line="240" w:lineRule="auto"/>
        <w:ind w:firstLine="567"/>
        <w:rPr>
          <w:rFonts w:ascii="GHEA Grapalat" w:hAnsi="GHEA Grapalat"/>
          <w:sz w:val="24"/>
          <w:szCs w:val="22"/>
          <w:lang w:val="af-ZA"/>
        </w:rPr>
      </w:pPr>
    </w:p>
    <w:p w:rsidR="008E0B31" w:rsidRPr="00AA608E" w:rsidRDefault="008E0B31" w:rsidP="008E0B31">
      <w:pPr>
        <w:numPr>
          <w:ilvl w:val="0"/>
          <w:numId w:val="3"/>
        </w:numPr>
        <w:jc w:val="center"/>
        <w:rPr>
          <w:rFonts w:ascii="GHEA Grapalat" w:hAnsi="GHEA Grapalat" w:cs="Sylfaen"/>
          <w:b/>
          <w:sz w:val="20"/>
        </w:rPr>
      </w:pPr>
      <w:r w:rsidRPr="00AA608E">
        <w:rPr>
          <w:rFonts w:ascii="GHEA Grapalat" w:hAnsi="GHEA Grapalat" w:cs="Sylfaen"/>
          <w:b/>
          <w:sz w:val="20"/>
        </w:rPr>
        <w:t>ԳՆՄԱՆ  ԱՌԱՐԿԱՅԻ  ԲՆՈՒԹԱԳԻՐԸ</w:t>
      </w:r>
    </w:p>
    <w:p w:rsidR="008E0B31" w:rsidRPr="00AA608E" w:rsidRDefault="008E0B31" w:rsidP="008E0B31">
      <w:pPr>
        <w:ind w:left="360"/>
        <w:jc w:val="center"/>
        <w:rPr>
          <w:rFonts w:ascii="GHEA Grapalat" w:hAnsi="GHEA Grapalat" w:cs="Sylfaen"/>
          <w:b/>
          <w:sz w:val="20"/>
        </w:rPr>
      </w:pPr>
    </w:p>
    <w:p w:rsidR="008E0B31" w:rsidRPr="00AA608E" w:rsidRDefault="008E0B31" w:rsidP="008E0B31">
      <w:pPr>
        <w:pStyle w:val="3"/>
        <w:spacing w:line="240" w:lineRule="auto"/>
        <w:ind w:firstLine="567"/>
        <w:jc w:val="both"/>
        <w:rPr>
          <w:rFonts w:ascii="GHEA Grapalat" w:hAnsi="GHEA Grapalat"/>
          <w:i w:val="0"/>
          <w:lang w:val="af-ZA"/>
        </w:rPr>
      </w:pPr>
      <w:r w:rsidRPr="00AA608E">
        <w:rPr>
          <w:rFonts w:ascii="GHEA Grapalat" w:hAnsi="GHEA Grapalat" w:cs="Sylfaen"/>
          <w:i w:val="0"/>
        </w:rPr>
        <w:t>1.1 Գնման</w:t>
      </w:r>
      <w:r w:rsidRPr="00AA608E">
        <w:rPr>
          <w:rFonts w:ascii="GHEA Grapalat" w:hAnsi="GHEA Grapalat" w:cs="Sylfaen"/>
          <w:i w:val="0"/>
          <w:lang w:val="af-ZA"/>
        </w:rPr>
        <w:t xml:space="preserve"> </w:t>
      </w:r>
      <w:r w:rsidRPr="00AA608E">
        <w:rPr>
          <w:rFonts w:ascii="GHEA Grapalat" w:hAnsi="GHEA Grapalat" w:cs="Sylfaen"/>
          <w:i w:val="0"/>
        </w:rPr>
        <w:t>առարկա</w:t>
      </w:r>
      <w:r w:rsidRPr="00AA608E">
        <w:rPr>
          <w:rFonts w:ascii="GHEA Grapalat" w:hAnsi="GHEA Grapalat" w:cs="Sylfaen"/>
          <w:i w:val="0"/>
          <w:lang w:val="af-ZA"/>
        </w:rPr>
        <w:t xml:space="preserve"> </w:t>
      </w:r>
      <w:r w:rsidRPr="00AA608E">
        <w:rPr>
          <w:rFonts w:ascii="GHEA Grapalat" w:hAnsi="GHEA Grapalat" w:cs="Sylfaen"/>
          <w:i w:val="0"/>
        </w:rPr>
        <w:t>է</w:t>
      </w:r>
      <w:r w:rsidRPr="00AA608E">
        <w:rPr>
          <w:rFonts w:ascii="GHEA Grapalat" w:hAnsi="GHEA Grapalat" w:cs="Sylfaen"/>
          <w:i w:val="0"/>
          <w:lang w:val="af-ZA"/>
        </w:rPr>
        <w:t xml:space="preserve"> </w:t>
      </w:r>
      <w:r w:rsidRPr="00AA608E">
        <w:rPr>
          <w:rFonts w:ascii="GHEA Grapalat" w:hAnsi="GHEA Grapalat" w:cs="Sylfaen"/>
          <w:i w:val="0"/>
        </w:rPr>
        <w:t>հանդիսանում</w:t>
      </w:r>
      <w:r w:rsidRPr="00AA608E">
        <w:rPr>
          <w:rFonts w:ascii="GHEA Grapalat" w:hAnsi="GHEA Grapalat" w:cs="Sylfaen"/>
          <w:i w:val="0"/>
          <w:lang w:val="af-ZA"/>
        </w:rPr>
        <w:t xml:space="preserve">  «</w:t>
      </w:r>
      <w:r w:rsidR="0073001E" w:rsidRPr="00AA608E">
        <w:rPr>
          <w:rFonts w:ascii="GHEA Grapalat" w:hAnsi="GHEA Grapalat" w:cs="Sylfaen"/>
          <w:i w:val="0"/>
        </w:rPr>
        <w:t>ՀՀ Արարատի մարզ Աբովյանի մանկապարտեզ ՀՈԱԿ-</w:t>
      </w:r>
      <w:r w:rsidRPr="00AA608E">
        <w:rPr>
          <w:rFonts w:ascii="GHEA Grapalat" w:hAnsi="GHEA Grapalat"/>
          <w:i w:val="0"/>
          <w:lang w:val="af-ZA"/>
        </w:rPr>
        <w:t>»</w:t>
      </w:r>
      <w:r w:rsidR="0073001E" w:rsidRPr="00AA608E">
        <w:rPr>
          <w:rFonts w:ascii="GHEA Grapalat" w:hAnsi="GHEA Grapalat"/>
          <w:i w:val="0"/>
          <w:lang w:val="af-ZA"/>
        </w:rPr>
        <w:t xml:space="preserve">-ի </w:t>
      </w:r>
      <w:r w:rsidRPr="00AA608E">
        <w:rPr>
          <w:rFonts w:ascii="GHEA Grapalat" w:hAnsi="GHEA Grapalat"/>
          <w:i w:val="0"/>
          <w:lang w:val="af-ZA"/>
        </w:rPr>
        <w:t xml:space="preserve"> </w:t>
      </w:r>
      <w:r w:rsidRPr="00AA608E">
        <w:rPr>
          <w:rFonts w:ascii="GHEA Grapalat" w:hAnsi="GHEA Grapalat" w:cs="Sylfaen"/>
          <w:i w:val="0"/>
        </w:rPr>
        <w:t>կարիքների</w:t>
      </w:r>
      <w:r w:rsidRPr="00AA608E">
        <w:rPr>
          <w:rFonts w:ascii="GHEA Grapalat" w:hAnsi="GHEA Grapalat" w:cs="Times Armenian"/>
          <w:i w:val="0"/>
          <w:lang w:val="af-ZA"/>
        </w:rPr>
        <w:t xml:space="preserve"> </w:t>
      </w:r>
      <w:r w:rsidRPr="00AA608E">
        <w:rPr>
          <w:rFonts w:ascii="GHEA Grapalat" w:hAnsi="GHEA Grapalat" w:cs="Sylfaen"/>
          <w:i w:val="0"/>
        </w:rPr>
        <w:t>համար</w:t>
      </w:r>
      <w:r w:rsidRPr="00AA608E">
        <w:rPr>
          <w:rFonts w:ascii="GHEA Grapalat" w:hAnsi="GHEA Grapalat" w:cs="Times Armenian"/>
          <w:i w:val="0"/>
          <w:lang w:val="af-ZA"/>
        </w:rPr>
        <w:t xml:space="preserve">` </w:t>
      </w:r>
      <w:r w:rsidRPr="00AA608E">
        <w:rPr>
          <w:rFonts w:ascii="GHEA Grapalat" w:hAnsi="GHEA Grapalat"/>
          <w:i w:val="0"/>
          <w:lang w:val="af-ZA"/>
        </w:rPr>
        <w:t>«</w:t>
      </w:r>
      <w:r w:rsidR="0073001E" w:rsidRPr="00AA608E">
        <w:rPr>
          <w:rFonts w:ascii="GHEA Grapalat" w:hAnsi="GHEA Grapalat" w:cs="Sylfaen"/>
          <w:i w:val="0"/>
        </w:rPr>
        <w:t>սննդամթերքի</w:t>
      </w:r>
      <w:r w:rsidRPr="00AA608E">
        <w:rPr>
          <w:rFonts w:ascii="GHEA Grapalat" w:hAnsi="GHEA Grapalat"/>
          <w:i w:val="0"/>
          <w:lang w:val="af-ZA"/>
        </w:rPr>
        <w:t xml:space="preserve">» </w:t>
      </w:r>
      <w:r w:rsidRPr="00AA608E">
        <w:rPr>
          <w:rFonts w:ascii="GHEA Grapalat" w:hAnsi="GHEA Grapalat"/>
          <w:i w:val="0"/>
        </w:rPr>
        <w:t>ձեռքբերումը (այսուհետ` նաև ապրանք)</w:t>
      </w:r>
      <w:r w:rsidRPr="00AA608E">
        <w:rPr>
          <w:rFonts w:ascii="GHEA Grapalat" w:hAnsi="GHEA Grapalat"/>
          <w:i w:val="0"/>
          <w:lang w:val="af-ZA"/>
        </w:rPr>
        <w:t xml:space="preserve">, </w:t>
      </w:r>
      <w:r w:rsidRPr="00AA608E">
        <w:rPr>
          <w:rFonts w:ascii="GHEA Grapalat" w:hAnsi="GHEA Grapalat"/>
          <w:i w:val="0"/>
        </w:rPr>
        <w:t>որոնք</w:t>
      </w:r>
      <w:r w:rsidRPr="00AA608E">
        <w:rPr>
          <w:rFonts w:ascii="GHEA Grapalat" w:hAnsi="GHEA Grapalat"/>
          <w:i w:val="0"/>
          <w:lang w:val="af-ZA"/>
        </w:rPr>
        <w:t xml:space="preserve"> </w:t>
      </w:r>
      <w:r w:rsidRPr="00AA608E">
        <w:rPr>
          <w:rFonts w:ascii="GHEA Grapalat" w:hAnsi="GHEA Grapalat"/>
          <w:i w:val="0"/>
        </w:rPr>
        <w:t>խմբավորված</w:t>
      </w:r>
      <w:r w:rsidRPr="00AA608E">
        <w:rPr>
          <w:rFonts w:ascii="GHEA Grapalat" w:hAnsi="GHEA Grapalat"/>
          <w:i w:val="0"/>
          <w:lang w:val="af-ZA"/>
        </w:rPr>
        <w:t xml:space="preserve">  </w:t>
      </w:r>
      <w:r w:rsidRPr="00AA608E">
        <w:rPr>
          <w:rFonts w:ascii="GHEA Grapalat" w:hAnsi="GHEA Grapalat"/>
          <w:i w:val="0"/>
        </w:rPr>
        <w:t>են</w:t>
      </w:r>
      <w:r w:rsidRPr="00AA608E">
        <w:rPr>
          <w:rFonts w:ascii="GHEA Grapalat" w:hAnsi="GHEA Grapalat"/>
          <w:i w:val="0"/>
          <w:lang w:val="af-ZA"/>
        </w:rPr>
        <w:t xml:space="preserve"> «</w:t>
      </w:r>
      <w:r w:rsidR="0073001E" w:rsidRPr="00AA608E">
        <w:rPr>
          <w:rFonts w:ascii="GHEA Grapalat" w:hAnsi="GHEA Grapalat"/>
          <w:i w:val="0"/>
        </w:rPr>
        <w:t xml:space="preserve"> </w:t>
      </w:r>
      <w:r w:rsidR="00C673A6" w:rsidRPr="00AA608E">
        <w:rPr>
          <w:rFonts w:ascii="GHEA Grapalat" w:hAnsi="GHEA Grapalat"/>
          <w:i w:val="0"/>
        </w:rPr>
        <w:t>57</w:t>
      </w:r>
      <w:r w:rsidRPr="00AA608E">
        <w:rPr>
          <w:rFonts w:ascii="GHEA Grapalat" w:hAnsi="GHEA Grapalat"/>
          <w:i w:val="0"/>
          <w:lang w:val="af-ZA"/>
        </w:rPr>
        <w:t xml:space="preserve">» </w:t>
      </w:r>
      <w:r w:rsidRPr="00AA608E">
        <w:rPr>
          <w:rFonts w:ascii="GHEA Grapalat" w:hAnsi="GHEA Grapalat" w:cs="Sylfaen"/>
          <w:i w:val="0"/>
        </w:rPr>
        <w:t>չափաբաժիներում</w:t>
      </w:r>
      <w:r w:rsidRPr="00AA608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8E0B31" w:rsidRPr="00AA608E" w:rsidTr="00DB1A4C">
        <w:trPr>
          <w:trHeight w:val="527"/>
        </w:trPr>
        <w:tc>
          <w:tcPr>
            <w:tcW w:w="1530" w:type="dxa"/>
            <w:vAlign w:val="center"/>
          </w:tcPr>
          <w:p w:rsidR="008E0B31" w:rsidRPr="00AA608E" w:rsidRDefault="008E0B31" w:rsidP="00D909B5">
            <w:pPr>
              <w:pStyle w:val="23"/>
              <w:spacing w:line="240" w:lineRule="auto"/>
              <w:ind w:firstLine="0"/>
              <w:jc w:val="center"/>
              <w:rPr>
                <w:rFonts w:ascii="GHEA Grapalat" w:hAnsi="GHEA Grapalat"/>
                <w:b/>
                <w:bCs/>
                <w:i/>
                <w:iCs/>
                <w:sz w:val="14"/>
                <w:szCs w:val="14"/>
              </w:rPr>
            </w:pPr>
            <w:r w:rsidRPr="00AA608E">
              <w:rPr>
                <w:rFonts w:ascii="GHEA Grapalat" w:hAnsi="GHEA Grapalat"/>
                <w:b/>
                <w:bCs/>
                <w:i/>
                <w:iCs/>
                <w:sz w:val="14"/>
                <w:szCs w:val="14"/>
              </w:rPr>
              <w:t>Չափաբաժինների համարները</w:t>
            </w:r>
          </w:p>
        </w:tc>
        <w:tc>
          <w:tcPr>
            <w:tcW w:w="8820" w:type="dxa"/>
            <w:vAlign w:val="center"/>
          </w:tcPr>
          <w:p w:rsidR="008E0B31" w:rsidRPr="00AA608E" w:rsidRDefault="008E0B31" w:rsidP="00D909B5">
            <w:pPr>
              <w:pStyle w:val="23"/>
              <w:spacing w:line="240" w:lineRule="auto"/>
              <w:ind w:firstLine="0"/>
              <w:jc w:val="center"/>
              <w:rPr>
                <w:rFonts w:ascii="GHEA Grapalat" w:hAnsi="GHEA Grapalat"/>
                <w:b/>
                <w:bCs/>
                <w:i/>
                <w:iCs/>
              </w:rPr>
            </w:pPr>
            <w:r w:rsidRPr="00AA608E">
              <w:rPr>
                <w:rFonts w:ascii="GHEA Grapalat" w:hAnsi="GHEA Grapalat"/>
                <w:b/>
                <w:bCs/>
                <w:i/>
                <w:iCs/>
              </w:rPr>
              <w:t>Չափաբաժնի անվանումը</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sz w:val="16"/>
              </w:rPr>
            </w:pPr>
            <w:r w:rsidRPr="00AA608E">
              <w:rPr>
                <w:rFonts w:ascii="GHEA Grapalat" w:hAnsi="GHEA Grapalat"/>
                <w:sz w:val="16"/>
              </w:rPr>
              <w:t>1</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Հաց մատնաքաշ</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sz w:val="16"/>
              </w:rPr>
            </w:pPr>
            <w:r w:rsidRPr="00AA608E">
              <w:rPr>
                <w:rFonts w:ascii="GHEA Grapalat" w:hAnsi="GHEA Grapalat"/>
                <w:sz w:val="16"/>
              </w:rPr>
              <w:t>2</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Կարագ</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Բուսական   ձեթ/արևածաղկի/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Կաթ պաստերացված</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Մածուն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6</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Թթվասեր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7</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Պանիր չանախ</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8</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Շաքարավազ</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9</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Խտացրած կաթ</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10</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Շոկոլադե կրեմ</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11</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Sylfaen"/>
                <w:sz w:val="18"/>
                <w:szCs w:val="18"/>
                <w:lang w:eastAsia="ru-RU"/>
              </w:rPr>
              <w:t>Միս տավարի /փափուկ/</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12</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Sylfaen"/>
                <w:sz w:val="18"/>
                <w:szCs w:val="18"/>
                <w:lang w:eastAsia="ru-RU"/>
              </w:rPr>
              <w:t>Հավի կրծքամիս</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13</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եգիպտացորեն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14</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Բրինձ</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15</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Մակարոն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16</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Ոսպ</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17</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Ոլոռ</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18</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ոլոռ/կանաչ/</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19</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Հնդկաձավար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20</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Սպիտակաձավար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21</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Ցորենաձավար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22</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Հաճարաձավար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23</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Վարսակի փաթիլներ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24</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Պտղաշաքար/կիսել մրգապտղային/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25</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Աղ կերակրի /մանր/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26</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Կակաոյի փոշի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27</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Թեյ սև</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28</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Տոմատի մածուկ</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29</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Ջեմ ծիրանի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30</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Սոդա /կերակրի/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31</w:t>
            </w:r>
          </w:p>
        </w:tc>
        <w:tc>
          <w:tcPr>
            <w:tcW w:w="8820" w:type="dxa"/>
            <w:vAlign w:val="center"/>
          </w:tcPr>
          <w:p w:rsidR="00DB1A4C" w:rsidRPr="00AA608E" w:rsidRDefault="00DB1A4C" w:rsidP="00DB1A4C">
            <w:pPr>
              <w:jc w:val="center"/>
              <w:rPr>
                <w:rFonts w:ascii="GHEA Grapalat" w:hAnsi="GHEA Grapalat" w:cs="Sylfaen"/>
                <w:sz w:val="18"/>
                <w:szCs w:val="18"/>
                <w:lang w:eastAsia="ru-RU"/>
              </w:rPr>
            </w:pPr>
            <w:r w:rsidRPr="00AA608E">
              <w:rPr>
                <w:rFonts w:ascii="GHEA Grapalat" w:hAnsi="GHEA Grapalat" w:cs="Sylfaen"/>
                <w:sz w:val="18"/>
                <w:szCs w:val="18"/>
                <w:lang w:eastAsia="ru-RU"/>
              </w:rPr>
              <w:t>Դափնետերև</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32</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Ձու      01-կարգ</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33</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Ալյուր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34</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Pr>
                <w:rFonts w:ascii="GHEA Grapalat" w:hAnsi="GHEA Grapalat" w:cs="Calibri"/>
                <w:sz w:val="18"/>
                <w:szCs w:val="18"/>
                <w:lang w:eastAsia="ru-RU"/>
              </w:rPr>
              <w:t>Թխվածքա- բլիթ/պեչենի/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35</w:t>
            </w:r>
          </w:p>
        </w:tc>
        <w:tc>
          <w:tcPr>
            <w:tcW w:w="8820" w:type="dxa"/>
            <w:vAlign w:val="center"/>
          </w:tcPr>
          <w:p w:rsidR="00DB1A4C" w:rsidRPr="00AA608E" w:rsidRDefault="00DB1A4C" w:rsidP="00DB1A4C">
            <w:pPr>
              <w:jc w:val="center"/>
              <w:rPr>
                <w:rFonts w:ascii="GHEA Grapalat" w:hAnsi="GHEA Grapalat"/>
                <w:sz w:val="18"/>
                <w:szCs w:val="18"/>
              </w:rPr>
            </w:pPr>
            <w:r w:rsidRPr="00AA608E">
              <w:rPr>
                <w:rFonts w:ascii="GHEA Grapalat" w:hAnsi="GHEA Grapalat" w:cs="Sylfaen"/>
                <w:sz w:val="18"/>
                <w:szCs w:val="18"/>
              </w:rPr>
              <w:t>Վաֆլի</w:t>
            </w:r>
            <w:r w:rsidRPr="00AA608E">
              <w:rPr>
                <w:rFonts w:ascii="GHEA Grapalat" w:hAnsi="GHEA Grapalat"/>
                <w:sz w:val="18"/>
                <w:szCs w:val="18"/>
              </w:rPr>
              <w:t xml:space="preserve">    /</w:t>
            </w:r>
            <w:r w:rsidRPr="00AA608E">
              <w:rPr>
                <w:rFonts w:ascii="GHEA Grapalat" w:hAnsi="GHEA Grapalat" w:cs="Sylfaen"/>
                <w:sz w:val="18"/>
                <w:szCs w:val="18"/>
              </w:rPr>
              <w:t>թխվածքաբլիթ</w:t>
            </w:r>
            <w:r w:rsidRPr="00AA608E">
              <w:rPr>
                <w:rFonts w:ascii="GHEA Grapalat" w:hAnsi="GHEA Grapalat"/>
                <w:sz w:val="18"/>
                <w:szCs w:val="18"/>
              </w:rPr>
              <w:t>/</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36</w:t>
            </w:r>
          </w:p>
        </w:tc>
        <w:tc>
          <w:tcPr>
            <w:tcW w:w="8820" w:type="dxa"/>
            <w:vAlign w:val="center"/>
          </w:tcPr>
          <w:p w:rsidR="00DB1A4C" w:rsidRPr="00AA608E" w:rsidRDefault="00DB1A4C" w:rsidP="00DB1A4C">
            <w:pPr>
              <w:jc w:val="center"/>
              <w:rPr>
                <w:rFonts w:ascii="GHEA Grapalat" w:hAnsi="GHEA Grapalat"/>
                <w:sz w:val="18"/>
                <w:szCs w:val="18"/>
              </w:rPr>
            </w:pPr>
            <w:r w:rsidRPr="00AA608E">
              <w:rPr>
                <w:rFonts w:ascii="GHEA Grapalat" w:hAnsi="GHEA Grapalat" w:cs="Sylfaen"/>
                <w:sz w:val="18"/>
                <w:szCs w:val="18"/>
              </w:rPr>
              <w:t>Կոնֆետ</w:t>
            </w:r>
            <w:r w:rsidRPr="00AA608E">
              <w:rPr>
                <w:rFonts w:ascii="GHEA Grapalat" w:hAnsi="GHEA Grapalat"/>
                <w:sz w:val="18"/>
                <w:szCs w:val="18"/>
              </w:rPr>
              <w:t xml:space="preserve"> </w:t>
            </w:r>
            <w:r w:rsidRPr="00AA608E">
              <w:rPr>
                <w:rFonts w:ascii="GHEA Grapalat" w:hAnsi="GHEA Grapalat" w:cs="Sylfaen"/>
                <w:sz w:val="18"/>
                <w:szCs w:val="18"/>
              </w:rPr>
              <w:t>կարամել</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37</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Կոնֆետ իրիս</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38</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Հալվա</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39</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Չամիչ</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40</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Կարտոֆիլ</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41</w:t>
            </w:r>
          </w:p>
        </w:tc>
        <w:tc>
          <w:tcPr>
            <w:tcW w:w="8820" w:type="dxa"/>
            <w:vAlign w:val="center"/>
          </w:tcPr>
          <w:p w:rsidR="00DB1A4C" w:rsidRPr="00AA608E" w:rsidRDefault="00DB1A4C" w:rsidP="00DB1A4C">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Սոխ գլուխ</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42</w:t>
            </w:r>
          </w:p>
        </w:tc>
        <w:tc>
          <w:tcPr>
            <w:tcW w:w="8820" w:type="dxa"/>
            <w:vAlign w:val="center"/>
          </w:tcPr>
          <w:p w:rsidR="00DB1A4C" w:rsidRPr="00AA608E" w:rsidRDefault="00DB1A4C" w:rsidP="00DB1A4C">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Կաղամբ</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43</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Գազար    /ստեպղին/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44</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Բազուկ/կարմիր ճակնդեղ/</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45</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Լոլիկ</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46</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Վարունգ</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47</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Կանաչի Խառն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48</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Դեղձ</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49</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Սալոր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50</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Խնձոր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lastRenderedPageBreak/>
              <w:t>51</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Նարինջ</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52</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Բանան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53</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Մանդարին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54</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Մրգահյութ</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55</w:t>
            </w:r>
          </w:p>
        </w:tc>
        <w:tc>
          <w:tcPr>
            <w:tcW w:w="8820" w:type="dxa"/>
            <w:vAlign w:val="center"/>
          </w:tcPr>
          <w:p w:rsidR="00DB1A4C" w:rsidRPr="00AA608E" w:rsidRDefault="00DB1A4C" w:rsidP="00DB1A4C">
            <w:pPr>
              <w:rPr>
                <w:rFonts w:ascii="GHEA Grapalat" w:hAnsi="GHEA Grapalat" w:cs="Calibri"/>
                <w:color w:val="000000"/>
                <w:sz w:val="18"/>
                <w:szCs w:val="18"/>
                <w:lang w:eastAsia="ru-RU"/>
              </w:rPr>
            </w:pPr>
            <w:r>
              <w:rPr>
                <w:rFonts w:ascii="GHEA Grapalat" w:hAnsi="GHEA Grapalat" w:cs="Sylfaen"/>
                <w:color w:val="000000"/>
                <w:sz w:val="18"/>
                <w:szCs w:val="18"/>
                <w:lang w:eastAsia="ru-RU"/>
              </w:rPr>
              <w:t xml:space="preserve">                                                                          </w:t>
            </w:r>
            <w:r w:rsidRPr="00AA608E">
              <w:rPr>
                <w:rFonts w:ascii="GHEA Grapalat" w:hAnsi="GHEA Grapalat" w:cs="Calibri"/>
                <w:color w:val="000000"/>
                <w:sz w:val="18"/>
                <w:szCs w:val="18"/>
                <w:lang w:eastAsia="ru-RU"/>
              </w:rPr>
              <w:t>քացախ</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56</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 xml:space="preserve">Աղացած պղպեղ սև </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57</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 xml:space="preserve">Աղացած պղպեղ կարմիր </w:t>
            </w:r>
          </w:p>
        </w:tc>
      </w:tr>
    </w:tbl>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8E0B31" w:rsidRPr="00AA608E" w:rsidRDefault="008E0B31" w:rsidP="008E0B31">
      <w:pPr>
        <w:pStyle w:val="23"/>
        <w:spacing w:line="240" w:lineRule="auto"/>
        <w:ind w:firstLine="567"/>
        <w:rPr>
          <w:rFonts w:ascii="GHEA Grapalat" w:hAnsi="GHEA Grapalat"/>
        </w:rPr>
      </w:pPr>
    </w:p>
    <w:tbl>
      <w:tblPr>
        <w:tblW w:w="0" w:type="auto"/>
        <w:jc w:val="center"/>
        <w:tblInd w:w="-1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5893"/>
      </w:tblGrid>
      <w:tr w:rsidR="008E0B31" w:rsidRPr="00AA608E" w:rsidTr="00DC13EB">
        <w:trPr>
          <w:jc w:val="center"/>
        </w:trPr>
        <w:tc>
          <w:tcPr>
            <w:tcW w:w="9431" w:type="dxa"/>
            <w:gridSpan w:val="2"/>
          </w:tcPr>
          <w:p w:rsidR="008E0B31" w:rsidRPr="00AA608E" w:rsidRDefault="008E0B31" w:rsidP="00D909B5">
            <w:pPr>
              <w:pStyle w:val="23"/>
              <w:spacing w:line="240" w:lineRule="auto"/>
              <w:ind w:firstLine="0"/>
              <w:jc w:val="center"/>
              <w:rPr>
                <w:rFonts w:ascii="GHEA Grapalat" w:hAnsi="GHEA Grapalat" w:cs="Sylfaen"/>
                <w:b/>
                <w:i/>
                <w:sz w:val="16"/>
                <w:szCs w:val="16"/>
                <w:lang w:val="es-ES"/>
              </w:rPr>
            </w:pPr>
            <w:r w:rsidRPr="00AA608E">
              <w:rPr>
                <w:rFonts w:ascii="GHEA Grapalat" w:hAnsi="GHEA Grapalat" w:cs="Sylfaen"/>
                <w:b/>
                <w:i/>
                <w:sz w:val="16"/>
                <w:szCs w:val="16"/>
                <w:lang w:val="es-ES"/>
              </w:rPr>
              <w:t>Կանխավճարի հատկացման</w:t>
            </w:r>
          </w:p>
        </w:tc>
      </w:tr>
      <w:tr w:rsidR="008E0B31" w:rsidRPr="00AA608E" w:rsidTr="00DC13EB">
        <w:trPr>
          <w:jc w:val="center"/>
        </w:trPr>
        <w:tc>
          <w:tcPr>
            <w:tcW w:w="3538" w:type="dxa"/>
            <w:vAlign w:val="center"/>
          </w:tcPr>
          <w:p w:rsidR="008E0B31" w:rsidRPr="00AA608E" w:rsidRDefault="008E0B31" w:rsidP="00D909B5">
            <w:pPr>
              <w:pStyle w:val="23"/>
              <w:spacing w:line="240" w:lineRule="auto"/>
              <w:ind w:firstLine="0"/>
              <w:jc w:val="center"/>
              <w:rPr>
                <w:rFonts w:ascii="GHEA Grapalat" w:hAnsi="GHEA Grapalat" w:cs="Sylfaen"/>
                <w:b/>
                <w:i/>
                <w:sz w:val="16"/>
                <w:szCs w:val="16"/>
                <w:lang w:val="es-ES"/>
              </w:rPr>
            </w:pPr>
            <w:r w:rsidRPr="00AA608E">
              <w:rPr>
                <w:rFonts w:ascii="GHEA Grapalat" w:hAnsi="GHEA Grapalat" w:cs="Sylfaen"/>
                <w:b/>
                <w:i/>
                <w:sz w:val="16"/>
                <w:szCs w:val="16"/>
                <w:lang w:val="es-ES"/>
              </w:rPr>
              <w:t>առավելագույն չափը (ՀՀ դրամ)</w:t>
            </w:r>
          </w:p>
        </w:tc>
        <w:tc>
          <w:tcPr>
            <w:tcW w:w="5893" w:type="dxa"/>
            <w:vAlign w:val="center"/>
          </w:tcPr>
          <w:p w:rsidR="008E0B31" w:rsidRPr="00AA608E" w:rsidRDefault="008E0B31" w:rsidP="00D909B5">
            <w:pPr>
              <w:pStyle w:val="23"/>
              <w:spacing w:line="240" w:lineRule="auto"/>
              <w:ind w:firstLine="0"/>
              <w:jc w:val="center"/>
              <w:rPr>
                <w:rFonts w:ascii="GHEA Grapalat" w:hAnsi="GHEA Grapalat" w:cs="Sylfaen"/>
                <w:b/>
                <w:i/>
                <w:sz w:val="16"/>
                <w:szCs w:val="16"/>
                <w:lang w:val="es-ES"/>
              </w:rPr>
            </w:pPr>
            <w:r w:rsidRPr="00AA608E">
              <w:rPr>
                <w:rFonts w:ascii="GHEA Grapalat" w:hAnsi="GHEA Grapalat" w:cs="Sylfaen"/>
                <w:b/>
                <w:i/>
                <w:sz w:val="16"/>
                <w:szCs w:val="16"/>
                <w:lang w:val="es-ES"/>
              </w:rPr>
              <w:t>ժամկետը (ամիսը, տարեթիվը)</w:t>
            </w:r>
          </w:p>
        </w:tc>
      </w:tr>
      <w:tr w:rsidR="008E0B31" w:rsidRPr="00AA608E" w:rsidTr="00DC13EB">
        <w:trPr>
          <w:jc w:val="center"/>
        </w:trPr>
        <w:tc>
          <w:tcPr>
            <w:tcW w:w="3538" w:type="dxa"/>
            <w:vAlign w:val="center"/>
          </w:tcPr>
          <w:p w:rsidR="008E0B31" w:rsidRPr="00AA608E" w:rsidRDefault="00DC13EB" w:rsidP="00DC13EB">
            <w:pPr>
              <w:jc w:val="center"/>
              <w:rPr>
                <w:rFonts w:ascii="GHEA Grapalat" w:hAnsi="GHEA Grapalat"/>
                <w:sz w:val="20"/>
                <w:szCs w:val="20"/>
              </w:rPr>
            </w:pPr>
            <w:r w:rsidRPr="00AA608E">
              <w:rPr>
                <w:rFonts w:ascii="GHEA Grapalat" w:hAnsi="GHEA Grapalat"/>
                <w:sz w:val="20"/>
                <w:szCs w:val="20"/>
              </w:rPr>
              <w:t>_______________</w:t>
            </w:r>
          </w:p>
        </w:tc>
        <w:tc>
          <w:tcPr>
            <w:tcW w:w="5893" w:type="dxa"/>
            <w:vAlign w:val="center"/>
          </w:tcPr>
          <w:p w:rsidR="008E0B31" w:rsidRPr="00AA608E" w:rsidRDefault="00DC13EB" w:rsidP="00DC13EB">
            <w:pPr>
              <w:jc w:val="center"/>
              <w:rPr>
                <w:rFonts w:ascii="GHEA Grapalat" w:hAnsi="GHEA Grapalat"/>
                <w:sz w:val="20"/>
                <w:szCs w:val="20"/>
              </w:rPr>
            </w:pPr>
            <w:r w:rsidRPr="00AA608E">
              <w:rPr>
                <w:rFonts w:ascii="GHEA Grapalat" w:hAnsi="GHEA Grapalat"/>
                <w:sz w:val="20"/>
                <w:szCs w:val="20"/>
              </w:rPr>
              <w:t>_____________________</w:t>
            </w:r>
          </w:p>
        </w:tc>
      </w:tr>
      <w:tr w:rsidR="008E0B31" w:rsidRPr="00AA608E" w:rsidTr="00DC13EB">
        <w:trPr>
          <w:jc w:val="center"/>
        </w:trPr>
        <w:tc>
          <w:tcPr>
            <w:tcW w:w="3538" w:type="dxa"/>
            <w:vAlign w:val="center"/>
          </w:tcPr>
          <w:p w:rsidR="008E0B31" w:rsidRPr="00AA608E" w:rsidRDefault="008E0B31" w:rsidP="00DC13EB">
            <w:pPr>
              <w:jc w:val="center"/>
              <w:rPr>
                <w:rFonts w:ascii="GHEA Grapalat" w:hAnsi="GHEA Grapalat"/>
                <w:sz w:val="20"/>
                <w:szCs w:val="20"/>
              </w:rPr>
            </w:pPr>
          </w:p>
        </w:tc>
        <w:tc>
          <w:tcPr>
            <w:tcW w:w="5893" w:type="dxa"/>
            <w:vAlign w:val="center"/>
          </w:tcPr>
          <w:p w:rsidR="008E0B31" w:rsidRPr="00AA608E" w:rsidRDefault="008E0B31" w:rsidP="00DC13EB">
            <w:pPr>
              <w:jc w:val="center"/>
              <w:rPr>
                <w:rFonts w:ascii="GHEA Grapalat" w:hAnsi="GHEA Grapalat"/>
                <w:sz w:val="20"/>
                <w:szCs w:val="20"/>
              </w:rPr>
            </w:pPr>
          </w:p>
        </w:tc>
      </w:tr>
    </w:tbl>
    <w:p w:rsidR="008E0B31" w:rsidRPr="00AA608E" w:rsidRDefault="008E0B31" w:rsidP="008E0B31">
      <w:pPr>
        <w:ind w:firstLine="375"/>
        <w:jc w:val="both"/>
        <w:rPr>
          <w:rFonts w:ascii="GHEA Grapalat" w:hAnsi="GHEA Grapalat"/>
        </w:rPr>
      </w:pPr>
    </w:p>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8E0B31" w:rsidRPr="00AA608E" w:rsidRDefault="008E0B31" w:rsidP="008E0B31">
      <w:pPr>
        <w:ind w:firstLine="567"/>
        <w:rPr>
          <w:rFonts w:ascii="GHEA Grapalat" w:hAnsi="GHEA Grapalat" w:cs="Sylfaen"/>
          <w:i/>
          <w:sz w:val="20"/>
          <w:lang w:val="es-ES"/>
        </w:rPr>
      </w:pPr>
    </w:p>
    <w:p w:rsidR="008E0B31" w:rsidRPr="00AA608E" w:rsidRDefault="008E0B31" w:rsidP="008E0B31">
      <w:pPr>
        <w:ind w:firstLine="567"/>
        <w:rPr>
          <w:rFonts w:ascii="GHEA Grapalat" w:hAnsi="GHEA Grapalat" w:cs="Sylfaen"/>
          <w:i/>
          <w:sz w:val="20"/>
          <w:lang w:val="es-ES"/>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2.  </w:t>
      </w:r>
      <w:r w:rsidRPr="00AA608E">
        <w:rPr>
          <w:rFonts w:ascii="GHEA Grapalat" w:hAnsi="GHEA Grapalat" w:cs="Sylfaen"/>
          <w:b/>
          <w:sz w:val="20"/>
        </w:rPr>
        <w:t>ՄԱՍՆԱԿՑԻ</w:t>
      </w:r>
      <w:r w:rsidRPr="00AA608E">
        <w:rPr>
          <w:rFonts w:ascii="GHEA Grapalat" w:hAnsi="GHEA Grapalat"/>
          <w:b/>
          <w:sz w:val="20"/>
          <w:lang w:val="es-ES"/>
        </w:rPr>
        <w:t xml:space="preserve"> </w:t>
      </w:r>
      <w:r w:rsidRPr="00AA608E">
        <w:rPr>
          <w:rFonts w:ascii="GHEA Grapalat" w:hAnsi="GHEA Grapalat" w:cs="Sylfaen"/>
          <w:b/>
          <w:sz w:val="20"/>
        </w:rPr>
        <w:t>ՄԱՍՆԱԿՑՈՒԹՅԱՆ</w:t>
      </w:r>
      <w:r w:rsidRPr="00AA608E">
        <w:rPr>
          <w:rFonts w:ascii="GHEA Grapalat" w:hAnsi="GHEA Grapalat"/>
          <w:b/>
          <w:sz w:val="20"/>
          <w:lang w:val="es-ES"/>
        </w:rPr>
        <w:t xml:space="preserve"> </w:t>
      </w:r>
      <w:r w:rsidRPr="00AA608E">
        <w:rPr>
          <w:rFonts w:ascii="GHEA Grapalat" w:hAnsi="GHEA Grapalat" w:cs="Sylfaen"/>
          <w:b/>
          <w:sz w:val="20"/>
        </w:rPr>
        <w:t>ԻՐԱՎՈՒՆՔԻ</w:t>
      </w:r>
      <w:r w:rsidRPr="00AA608E">
        <w:rPr>
          <w:rFonts w:ascii="GHEA Grapalat" w:hAnsi="GHEA Grapalat"/>
          <w:b/>
          <w:sz w:val="20"/>
          <w:lang w:val="es-ES"/>
        </w:rPr>
        <w:t xml:space="preserve"> </w:t>
      </w:r>
      <w:r w:rsidRPr="00AA608E">
        <w:rPr>
          <w:rFonts w:ascii="GHEA Grapalat" w:hAnsi="GHEA Grapalat" w:cs="Sylfaen"/>
          <w:b/>
          <w:sz w:val="20"/>
        </w:rPr>
        <w:t>ՊԱՀԱՆՋՆԵՐԸ</w:t>
      </w:r>
      <w:r w:rsidRPr="00AA608E">
        <w:rPr>
          <w:rFonts w:ascii="GHEA Grapalat" w:hAnsi="GHEA Grapalat"/>
          <w:b/>
          <w:sz w:val="20"/>
          <w:lang w:val="es-ES"/>
        </w:rPr>
        <w:t xml:space="preserve">, </w:t>
      </w:r>
      <w:r w:rsidRPr="00AA608E">
        <w:rPr>
          <w:rFonts w:ascii="GHEA Grapalat" w:hAnsi="GHEA Grapalat" w:cs="Sylfaen"/>
          <w:b/>
          <w:sz w:val="20"/>
        </w:rPr>
        <w:t>ՈՐԱԿԱՎՈՐՄԱՆ</w:t>
      </w:r>
      <w:r w:rsidRPr="00AA608E">
        <w:rPr>
          <w:rFonts w:ascii="GHEA Grapalat" w:hAnsi="GHEA Grapalat"/>
          <w:b/>
          <w:sz w:val="20"/>
          <w:lang w:val="es-ES"/>
        </w:rPr>
        <w:t xml:space="preserve"> </w:t>
      </w:r>
      <w:r w:rsidRPr="00AA608E">
        <w:rPr>
          <w:rFonts w:ascii="GHEA Grapalat" w:hAnsi="GHEA Grapalat" w:cs="Sylfaen"/>
          <w:b/>
          <w:sz w:val="20"/>
        </w:rPr>
        <w:t>ՉԱՓԱՆԻՇՆԵՐԸ</w:t>
      </w:r>
      <w:r w:rsidRPr="00AA608E">
        <w:rPr>
          <w:rFonts w:ascii="GHEA Grapalat" w:hAnsi="GHEA Grapalat"/>
          <w:b/>
          <w:sz w:val="20"/>
          <w:lang w:val="es-ES"/>
        </w:rPr>
        <w:t xml:space="preserve">  ԵՎ </w:t>
      </w:r>
      <w:r w:rsidRPr="00AA608E">
        <w:rPr>
          <w:rFonts w:ascii="GHEA Grapalat" w:hAnsi="GHEA Grapalat" w:cs="Sylfaen"/>
          <w:b/>
          <w:sz w:val="20"/>
        </w:rPr>
        <w:t>ԴՐԱՆՑ</w:t>
      </w:r>
      <w:r w:rsidRPr="00AA608E">
        <w:rPr>
          <w:rFonts w:ascii="GHEA Grapalat" w:hAnsi="GHEA Grapalat"/>
          <w:b/>
          <w:sz w:val="20"/>
          <w:lang w:val="es-ES"/>
        </w:rPr>
        <w:t xml:space="preserve"> </w:t>
      </w:r>
      <w:r w:rsidRPr="00AA608E">
        <w:rPr>
          <w:rFonts w:ascii="GHEA Grapalat" w:hAnsi="GHEA Grapalat" w:cs="Sylfaen"/>
          <w:b/>
          <w:sz w:val="20"/>
          <w:lang w:val="es-ES"/>
        </w:rPr>
        <w:t>Գ</w:t>
      </w:r>
      <w:r w:rsidRPr="00AA608E">
        <w:rPr>
          <w:rFonts w:ascii="GHEA Grapalat" w:hAnsi="GHEA Grapalat" w:cs="Sylfaen"/>
          <w:b/>
          <w:sz w:val="20"/>
        </w:rPr>
        <w:t>ՆԱՀԱՏՄԱՆ</w:t>
      </w:r>
      <w:r w:rsidRPr="00AA608E">
        <w:rPr>
          <w:rFonts w:ascii="GHEA Grapalat" w:hAnsi="GHEA Grapalat"/>
          <w:b/>
          <w:sz w:val="20"/>
          <w:lang w:val="es-ES"/>
        </w:rPr>
        <w:t xml:space="preserve"> </w:t>
      </w:r>
      <w:r w:rsidRPr="00AA608E">
        <w:rPr>
          <w:rFonts w:ascii="GHEA Grapalat" w:hAnsi="GHEA Grapalat" w:cs="Sylfaen"/>
          <w:b/>
          <w:sz w:val="20"/>
        </w:rPr>
        <w:t>ԿԱՐ</w:t>
      </w:r>
      <w:r w:rsidRPr="00AA608E">
        <w:rPr>
          <w:rFonts w:ascii="GHEA Grapalat" w:hAnsi="GHEA Grapalat" w:cs="Sylfaen"/>
          <w:b/>
          <w:sz w:val="20"/>
          <w:lang w:val="es-ES"/>
        </w:rPr>
        <w:t>Գ</w:t>
      </w:r>
      <w:r w:rsidRPr="00AA608E">
        <w:rPr>
          <w:rFonts w:ascii="GHEA Grapalat" w:hAnsi="GHEA Grapalat" w:cs="Sylfaen"/>
          <w:b/>
          <w:sz w:val="20"/>
        </w:rPr>
        <w:t>Ը</w:t>
      </w:r>
      <w:r w:rsidRPr="00AA608E">
        <w:rPr>
          <w:rFonts w:ascii="GHEA Grapalat" w:hAnsi="GHEA Grapalat"/>
          <w:b/>
          <w:sz w:val="20"/>
          <w:lang w:val="es-ES"/>
        </w:rPr>
        <w:t xml:space="preserve"> </w:t>
      </w:r>
    </w:p>
    <w:p w:rsidR="008E0B31" w:rsidRPr="00AA608E" w:rsidRDefault="008E0B31" w:rsidP="008E0B31">
      <w:pPr>
        <w:ind w:firstLine="567"/>
        <w:jc w:val="both"/>
        <w:rPr>
          <w:rFonts w:ascii="GHEA Grapalat" w:hAnsi="GHEA Grapalat"/>
          <w:szCs w:val="22"/>
          <w:lang w:val="es-ES"/>
        </w:rPr>
      </w:pPr>
    </w:p>
    <w:p w:rsidR="008E0B31" w:rsidRPr="00AA608E" w:rsidRDefault="008E0B31" w:rsidP="008E0B31">
      <w:pPr>
        <w:ind w:firstLine="567"/>
        <w:jc w:val="both"/>
        <w:rPr>
          <w:rFonts w:ascii="GHEA Grapalat" w:hAnsi="GHEA Grapalat" w:cs="Arial Armenian"/>
          <w:sz w:val="20"/>
          <w:lang w:val="es-ES"/>
        </w:rPr>
      </w:pPr>
      <w:r w:rsidRPr="00AA608E">
        <w:rPr>
          <w:rFonts w:ascii="GHEA Grapalat" w:hAnsi="GHEA Grapalat" w:cs="Arial Armenian"/>
          <w:sz w:val="20"/>
          <w:lang w:val="es-ES"/>
        </w:rPr>
        <w:t xml:space="preserve">2.1 </w:t>
      </w:r>
      <w:r w:rsidRPr="00AA608E">
        <w:rPr>
          <w:rFonts w:ascii="GHEA Grapalat" w:hAnsi="GHEA Grapalat" w:cs="Sylfaen"/>
          <w:sz w:val="20"/>
          <w:lang w:val="ru-RU"/>
        </w:rPr>
        <w:t>Սույն</w:t>
      </w:r>
      <w:r w:rsidRPr="00AA608E">
        <w:rPr>
          <w:rFonts w:ascii="GHEA Grapalat" w:hAnsi="GHEA Grapalat" w:cs="Arial Armenian"/>
          <w:sz w:val="20"/>
          <w:lang w:val="es-ES"/>
        </w:rPr>
        <w:t xml:space="preserve">  ընթացակարգին </w:t>
      </w:r>
      <w:r w:rsidRPr="00AA608E">
        <w:rPr>
          <w:rFonts w:ascii="GHEA Grapalat" w:hAnsi="GHEA Grapalat" w:cs="Sylfaen"/>
          <w:sz w:val="20"/>
          <w:lang w:val="ru-RU"/>
        </w:rPr>
        <w:t>մասնակցելու</w:t>
      </w:r>
      <w:r w:rsidRPr="00AA608E">
        <w:rPr>
          <w:rFonts w:ascii="GHEA Grapalat" w:hAnsi="GHEA Grapalat" w:cs="Arial Armenian"/>
          <w:sz w:val="20"/>
          <w:lang w:val="es-ES"/>
        </w:rPr>
        <w:t xml:space="preserve"> </w:t>
      </w:r>
      <w:r w:rsidRPr="00AA608E">
        <w:rPr>
          <w:rFonts w:ascii="GHEA Grapalat" w:hAnsi="GHEA Grapalat" w:cs="Sylfaen"/>
          <w:sz w:val="20"/>
          <w:lang w:val="ru-RU"/>
        </w:rPr>
        <w:t>իրավունք</w:t>
      </w:r>
      <w:r w:rsidRPr="00AA608E">
        <w:rPr>
          <w:rFonts w:ascii="GHEA Grapalat" w:hAnsi="GHEA Grapalat" w:cs="Arial Armenian"/>
          <w:sz w:val="20"/>
          <w:lang w:val="es-ES"/>
        </w:rPr>
        <w:t xml:space="preserve"> </w:t>
      </w:r>
      <w:r w:rsidRPr="00AA608E">
        <w:rPr>
          <w:rFonts w:ascii="GHEA Grapalat" w:hAnsi="GHEA Grapalat" w:cs="Sylfaen"/>
          <w:sz w:val="20"/>
          <w:lang w:val="ru-RU"/>
        </w:rPr>
        <w:t>չունեն</w:t>
      </w:r>
      <w:r w:rsidRPr="00AA608E">
        <w:rPr>
          <w:rFonts w:ascii="GHEA Grapalat" w:hAnsi="GHEA Grapalat" w:cs="Arial Armenian"/>
          <w:sz w:val="20"/>
          <w:lang w:val="es-ES"/>
        </w:rPr>
        <w:t xml:space="preserve"> </w:t>
      </w:r>
      <w:r w:rsidRPr="00AA608E">
        <w:rPr>
          <w:rFonts w:ascii="GHEA Grapalat" w:hAnsi="GHEA Grapalat" w:cs="Sylfaen"/>
          <w:sz w:val="20"/>
          <w:lang w:val="ru-RU"/>
        </w:rPr>
        <w:t>անձինք</w:t>
      </w:r>
      <w:r w:rsidRPr="00AA608E">
        <w:rPr>
          <w:rFonts w:ascii="GHEA Grapalat" w:hAnsi="GHEA Grapalat" w:cs="Sylfaen"/>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1)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դատական</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ճանաչվել</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սնանկ</w:t>
      </w:r>
      <w:r w:rsidRPr="00AA608E">
        <w:rPr>
          <w:rFonts w:ascii="GHEA Grapalat" w:hAnsi="GHEA Grapalat"/>
          <w:sz w:val="20"/>
          <w:szCs w:val="20"/>
          <w:lang w:val="es-ES"/>
        </w:rPr>
        <w:t xml:space="preserve">. </w:t>
      </w:r>
    </w:p>
    <w:p w:rsidR="008E0B31" w:rsidRPr="00AA608E" w:rsidRDefault="008E0B31" w:rsidP="008E0B31">
      <w:pPr>
        <w:tabs>
          <w:tab w:val="left" w:pos="7200"/>
        </w:tabs>
        <w:ind w:firstLine="720"/>
        <w:jc w:val="both"/>
        <w:rPr>
          <w:rFonts w:ascii="GHEA Grapalat" w:hAnsi="GHEA Grapalat"/>
          <w:sz w:val="20"/>
          <w:szCs w:val="20"/>
          <w:lang w:val="es-ES"/>
        </w:rPr>
      </w:pPr>
      <w:r w:rsidRPr="00AA608E">
        <w:rPr>
          <w:rFonts w:ascii="GHEA Grapalat" w:hAnsi="GHEA Grapalat"/>
          <w:sz w:val="20"/>
          <w:szCs w:val="20"/>
          <w:lang w:val="es-ES"/>
        </w:rPr>
        <w:t xml:space="preserve">2)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sz w:val="20"/>
          <w:szCs w:val="20"/>
        </w:rPr>
        <w:t>հարկային</w:t>
      </w:r>
      <w:r w:rsidRPr="00AA608E">
        <w:rPr>
          <w:rFonts w:ascii="GHEA Grapalat" w:hAnsi="GHEA Grapalat"/>
          <w:sz w:val="20"/>
          <w:szCs w:val="20"/>
          <w:lang w:val="es-ES"/>
        </w:rPr>
        <w:t xml:space="preserve"> </w:t>
      </w:r>
      <w:r w:rsidRPr="00AA608E">
        <w:rPr>
          <w:rFonts w:ascii="GHEA Grapalat" w:hAnsi="GHEA Grapalat"/>
          <w:sz w:val="20"/>
          <w:szCs w:val="20"/>
        </w:rPr>
        <w:t>մարմնի</w:t>
      </w:r>
      <w:r w:rsidRPr="00AA608E">
        <w:rPr>
          <w:rFonts w:ascii="GHEA Grapalat" w:hAnsi="GHEA Grapalat"/>
          <w:sz w:val="20"/>
          <w:szCs w:val="20"/>
          <w:lang w:val="es-ES"/>
        </w:rPr>
        <w:t xml:space="preserve"> </w:t>
      </w:r>
      <w:r w:rsidRPr="00AA608E">
        <w:rPr>
          <w:rFonts w:ascii="GHEA Grapalat" w:hAnsi="GHEA Grapalat"/>
          <w:sz w:val="20"/>
          <w:szCs w:val="20"/>
        </w:rPr>
        <w:t>կողմից</w:t>
      </w:r>
      <w:r w:rsidRPr="00AA608E">
        <w:rPr>
          <w:rFonts w:ascii="GHEA Grapalat" w:hAnsi="GHEA Grapalat"/>
          <w:sz w:val="20"/>
          <w:szCs w:val="20"/>
          <w:lang w:val="es-ES"/>
        </w:rPr>
        <w:t xml:space="preserve"> </w:t>
      </w:r>
      <w:r w:rsidRPr="00AA608E">
        <w:rPr>
          <w:rFonts w:ascii="GHEA Grapalat" w:hAnsi="GHEA Grapalat"/>
          <w:sz w:val="20"/>
          <w:szCs w:val="20"/>
        </w:rPr>
        <w:t>վերահսկվող</w:t>
      </w:r>
      <w:r w:rsidRPr="00AA608E">
        <w:rPr>
          <w:rFonts w:ascii="GHEA Grapalat" w:hAnsi="GHEA Grapalat"/>
          <w:sz w:val="20"/>
          <w:szCs w:val="20"/>
          <w:lang w:val="es-ES"/>
        </w:rPr>
        <w:t xml:space="preserve"> </w:t>
      </w:r>
      <w:r w:rsidRPr="00AA608E">
        <w:rPr>
          <w:rFonts w:ascii="GHEA Grapalat" w:hAnsi="GHEA Grapalat"/>
          <w:sz w:val="20"/>
          <w:szCs w:val="20"/>
        </w:rPr>
        <w:t>եկամուտների</w:t>
      </w:r>
      <w:r w:rsidRPr="00AA608E">
        <w:rPr>
          <w:rFonts w:ascii="GHEA Grapalat" w:hAnsi="GHEA Grapalat"/>
          <w:sz w:val="20"/>
          <w:szCs w:val="20"/>
          <w:lang w:val="es-ES"/>
        </w:rPr>
        <w:t xml:space="preserve"> </w:t>
      </w:r>
      <w:r w:rsidRPr="00AA608E">
        <w:rPr>
          <w:rFonts w:ascii="GHEA Grapalat" w:hAnsi="GHEA Grapalat"/>
          <w:sz w:val="20"/>
          <w:szCs w:val="20"/>
        </w:rPr>
        <w:t>գծով</w:t>
      </w:r>
      <w:r w:rsidRPr="00AA608E">
        <w:rPr>
          <w:rFonts w:ascii="GHEA Grapalat" w:hAnsi="GHEA Grapalat"/>
          <w:sz w:val="20"/>
          <w:szCs w:val="20"/>
          <w:lang w:val="es-ES"/>
        </w:rPr>
        <w:t xml:space="preserve"> </w:t>
      </w:r>
      <w:r w:rsidRPr="00AA608E">
        <w:rPr>
          <w:rFonts w:ascii="GHEA Grapalat" w:hAnsi="GHEA Grapalat" w:cs="Sylfaen"/>
          <w:sz w:val="20"/>
          <w:szCs w:val="20"/>
        </w:rPr>
        <w:t>ունեն</w:t>
      </w:r>
      <w:r w:rsidRPr="00AA608E">
        <w:rPr>
          <w:rFonts w:ascii="GHEA Grapalat" w:hAnsi="GHEA Grapalat"/>
          <w:sz w:val="20"/>
          <w:szCs w:val="20"/>
          <w:lang w:val="es-ES"/>
        </w:rPr>
        <w:t xml:space="preserve"> </w:t>
      </w:r>
      <w:r w:rsidRPr="00AA608E">
        <w:rPr>
          <w:rFonts w:ascii="GHEA Grapalat" w:hAnsi="GHEA Grapalat" w:cs="Sylfaen"/>
          <w:sz w:val="20"/>
          <w:szCs w:val="20"/>
        </w:rPr>
        <w:t>իրենց</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ներկայացրած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գնային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առաջարկի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մինչև</w:t>
      </w:r>
      <w:r w:rsidRPr="00AA608E">
        <w:rPr>
          <w:rFonts w:ascii="GHEA Grapalat" w:hAnsi="GHEA Grapalat" w:cs="Sylfaen"/>
          <w:sz w:val="20"/>
          <w:szCs w:val="20"/>
          <w:lang w:val="es-ES"/>
        </w:rPr>
        <w:t xml:space="preserve"> </w:t>
      </w:r>
      <w:r w:rsidRPr="00AA608E">
        <w:rPr>
          <w:rFonts w:ascii="GHEA Grapalat" w:hAnsi="GHEA Grapalat" w:cs="Sylfaen"/>
          <w:sz w:val="20"/>
          <w:szCs w:val="20"/>
        </w:rPr>
        <w:t>մեկ</w:t>
      </w:r>
      <w:r w:rsidRPr="00AA608E">
        <w:rPr>
          <w:rFonts w:ascii="GHEA Grapalat" w:hAnsi="GHEA Grapalat" w:cs="Sylfaen"/>
          <w:sz w:val="20"/>
          <w:szCs w:val="20"/>
          <w:lang w:val="es-ES"/>
        </w:rPr>
        <w:t xml:space="preserve"> </w:t>
      </w:r>
      <w:r w:rsidRPr="00AA608E">
        <w:rPr>
          <w:rFonts w:ascii="GHEA Grapalat" w:hAnsi="GHEA Grapalat" w:cs="Sylfaen"/>
          <w:sz w:val="20"/>
          <w:szCs w:val="20"/>
        </w:rPr>
        <w:t>տոկոսը</w:t>
      </w:r>
      <w:r w:rsidRPr="00AA608E">
        <w:rPr>
          <w:rFonts w:ascii="GHEA Grapalat" w:hAnsi="GHEA Grapalat" w:cs="Sylfaen"/>
          <w:sz w:val="20"/>
          <w:szCs w:val="20"/>
          <w:lang w:val="es-ES"/>
        </w:rPr>
        <w:t xml:space="preserve">, </w:t>
      </w:r>
      <w:r w:rsidRPr="00AA608E">
        <w:rPr>
          <w:rFonts w:ascii="GHEA Grapalat" w:hAnsi="GHEA Grapalat" w:cs="Sylfaen"/>
          <w:sz w:val="20"/>
          <w:szCs w:val="20"/>
        </w:rPr>
        <w:t>բայց</w:t>
      </w:r>
      <w:r w:rsidRPr="00AA608E">
        <w:rPr>
          <w:rFonts w:ascii="GHEA Grapalat" w:hAnsi="GHEA Grapalat" w:cs="Sylfaen"/>
          <w:sz w:val="20"/>
          <w:szCs w:val="20"/>
          <w:lang w:val="es-ES"/>
        </w:rPr>
        <w:t xml:space="preserve"> </w:t>
      </w:r>
      <w:r w:rsidRPr="00AA608E">
        <w:rPr>
          <w:rFonts w:ascii="GHEA Grapalat" w:hAnsi="GHEA Grapalat" w:cs="Sylfaen"/>
          <w:sz w:val="20"/>
          <w:szCs w:val="20"/>
        </w:rPr>
        <w:t>ոչ</w:t>
      </w:r>
      <w:r w:rsidRPr="00AA608E">
        <w:rPr>
          <w:rFonts w:ascii="GHEA Grapalat" w:hAnsi="GHEA Grapalat" w:cs="Sylfaen"/>
          <w:sz w:val="20"/>
          <w:szCs w:val="20"/>
          <w:lang w:val="es-ES"/>
        </w:rPr>
        <w:t xml:space="preserve"> </w:t>
      </w:r>
      <w:r w:rsidRPr="00AA608E">
        <w:rPr>
          <w:rFonts w:ascii="GHEA Grapalat" w:hAnsi="GHEA Grapalat" w:cs="Sylfaen"/>
          <w:sz w:val="20"/>
          <w:szCs w:val="20"/>
        </w:rPr>
        <w:t>ավելի</w:t>
      </w:r>
      <w:r w:rsidRPr="00AA608E">
        <w:rPr>
          <w:rFonts w:ascii="GHEA Grapalat" w:hAnsi="GHEA Grapalat" w:cs="Sylfaen"/>
          <w:sz w:val="20"/>
          <w:szCs w:val="20"/>
          <w:lang w:val="es-ES"/>
        </w:rPr>
        <w:t xml:space="preserve">, </w:t>
      </w:r>
      <w:r w:rsidRPr="00AA608E">
        <w:rPr>
          <w:rFonts w:ascii="GHEA Grapalat" w:hAnsi="GHEA Grapalat" w:cs="Sylfaen"/>
          <w:sz w:val="20"/>
          <w:szCs w:val="20"/>
        </w:rPr>
        <w:t>քան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հիսուն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հազար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Հայաստանի</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Հանրապետության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դրամը</w:t>
      </w:r>
      <w:r w:rsidRPr="00AA608E">
        <w:rPr>
          <w:rFonts w:ascii="GHEA Grapalat" w:hAnsi="GHEA Grapalat" w:cs="Sylfaen"/>
          <w:sz w:val="20"/>
          <w:szCs w:val="20"/>
          <w:lang w:val="es-ES"/>
        </w:rPr>
        <w:t xml:space="preserve"> </w:t>
      </w:r>
      <w:r w:rsidRPr="00AA608E">
        <w:rPr>
          <w:rFonts w:ascii="GHEA Grapalat" w:hAnsi="GHEA Grapalat"/>
          <w:sz w:val="20"/>
          <w:szCs w:val="20"/>
        </w:rPr>
        <w:t>գերազանցող</w:t>
      </w:r>
      <w:r w:rsidRPr="00AA608E">
        <w:rPr>
          <w:rFonts w:ascii="GHEA Grapalat" w:hAnsi="GHEA Grapalat"/>
          <w:sz w:val="20"/>
          <w:szCs w:val="20"/>
          <w:lang w:val="es-ES"/>
        </w:rPr>
        <w:t xml:space="preserve"> </w:t>
      </w:r>
      <w:r w:rsidRPr="00AA608E">
        <w:rPr>
          <w:rFonts w:ascii="GHEA Grapalat" w:hAnsi="GHEA Grapalat"/>
          <w:sz w:val="20"/>
          <w:szCs w:val="20"/>
        </w:rPr>
        <w:t>ժամկետանց</w:t>
      </w:r>
      <w:r w:rsidRPr="00AA608E">
        <w:rPr>
          <w:rFonts w:ascii="GHEA Grapalat" w:hAnsi="GHEA Grapalat"/>
          <w:sz w:val="20"/>
          <w:szCs w:val="20"/>
          <w:lang w:val="es-ES"/>
        </w:rPr>
        <w:t xml:space="preserve"> </w:t>
      </w:r>
      <w:r w:rsidRPr="00AA608E">
        <w:rPr>
          <w:rFonts w:ascii="GHEA Grapalat" w:hAnsi="GHEA Grapalat"/>
          <w:sz w:val="20"/>
          <w:szCs w:val="20"/>
        </w:rPr>
        <w:t>պարտավորություններ</w:t>
      </w:r>
      <w:r w:rsidRPr="00AA608E">
        <w:rPr>
          <w:rFonts w:ascii="GHEA Grapalat" w:hAnsi="GHEA Grapalat"/>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3)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cs="Sylfaen"/>
          <w:sz w:val="20"/>
          <w:szCs w:val="20"/>
        </w:rPr>
        <w:t>գործադիր</w:t>
      </w:r>
      <w:r w:rsidRPr="00AA608E">
        <w:rPr>
          <w:rFonts w:ascii="GHEA Grapalat" w:hAnsi="GHEA Grapalat"/>
          <w:sz w:val="20"/>
          <w:szCs w:val="20"/>
          <w:lang w:val="es-ES"/>
        </w:rPr>
        <w:t xml:space="preserve"> </w:t>
      </w:r>
      <w:r w:rsidRPr="00AA608E">
        <w:rPr>
          <w:rFonts w:ascii="GHEA Grapalat" w:hAnsi="GHEA Grapalat" w:cs="Sylfaen"/>
          <w:sz w:val="20"/>
          <w:szCs w:val="20"/>
        </w:rPr>
        <w:t>մարմնի</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ներկայացուցիչը</w:t>
      </w:r>
      <w:r w:rsidRPr="00AA608E">
        <w:rPr>
          <w:rFonts w:ascii="GHEA Grapalat" w:hAnsi="GHEA Grapalat"/>
          <w:sz w:val="20"/>
          <w:szCs w:val="20"/>
          <w:lang w:val="es-ES"/>
        </w:rPr>
        <w:t xml:space="preserve"> </w:t>
      </w:r>
      <w:r w:rsidRPr="00AA608E">
        <w:rPr>
          <w:rFonts w:ascii="GHEA Grapalat" w:hAnsi="GHEA Grapalat" w:cs="Sylfaen"/>
          <w:sz w:val="20"/>
          <w:szCs w:val="20"/>
        </w:rPr>
        <w:t>հայտը</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cs="Sylfaen"/>
          <w:sz w:val="20"/>
          <w:szCs w:val="20"/>
        </w:rPr>
        <w:t>օրվան</w:t>
      </w:r>
      <w:r w:rsidRPr="00AA608E">
        <w:rPr>
          <w:rFonts w:ascii="GHEA Grapalat" w:hAnsi="GHEA Grapalat"/>
          <w:sz w:val="20"/>
          <w:szCs w:val="20"/>
          <w:lang w:val="es-ES"/>
        </w:rPr>
        <w:t xml:space="preserve"> </w:t>
      </w:r>
      <w:r w:rsidRPr="00AA608E">
        <w:rPr>
          <w:rFonts w:ascii="GHEA Grapalat" w:hAnsi="GHEA Grapalat" w:cs="Sylfaen"/>
          <w:sz w:val="20"/>
          <w:szCs w:val="20"/>
        </w:rPr>
        <w:t>նախորդող</w:t>
      </w:r>
      <w:r w:rsidRPr="00AA608E">
        <w:rPr>
          <w:rFonts w:ascii="GHEA Grapalat" w:hAnsi="GHEA Grapalat"/>
          <w:sz w:val="20"/>
          <w:szCs w:val="20"/>
          <w:lang w:val="es-ES"/>
        </w:rPr>
        <w:t xml:space="preserve"> </w:t>
      </w:r>
      <w:r w:rsidRPr="00AA608E">
        <w:rPr>
          <w:rFonts w:ascii="GHEA Grapalat" w:hAnsi="GHEA Grapalat" w:cs="Sylfaen"/>
          <w:sz w:val="20"/>
          <w:szCs w:val="20"/>
        </w:rPr>
        <w:t>երեք</w:t>
      </w:r>
      <w:r w:rsidRPr="00AA608E">
        <w:rPr>
          <w:rFonts w:ascii="GHEA Grapalat" w:hAnsi="GHEA Grapalat"/>
          <w:sz w:val="20"/>
          <w:szCs w:val="20"/>
          <w:lang w:val="es-ES"/>
        </w:rPr>
        <w:t xml:space="preserve"> </w:t>
      </w:r>
      <w:r w:rsidRPr="00AA608E">
        <w:rPr>
          <w:rFonts w:ascii="GHEA Grapalat" w:hAnsi="GHEA Grapalat" w:cs="Sylfaen"/>
          <w:sz w:val="20"/>
          <w:szCs w:val="20"/>
        </w:rPr>
        <w:t>տարիների</w:t>
      </w:r>
      <w:r w:rsidRPr="00AA608E">
        <w:rPr>
          <w:rFonts w:ascii="GHEA Grapalat" w:hAnsi="GHEA Grapalat"/>
          <w:sz w:val="20"/>
          <w:szCs w:val="20"/>
          <w:lang w:val="es-ES"/>
        </w:rPr>
        <w:t xml:space="preserve"> </w:t>
      </w:r>
      <w:r w:rsidRPr="00AA608E">
        <w:rPr>
          <w:rFonts w:ascii="GHEA Grapalat" w:hAnsi="GHEA Grapalat" w:cs="Sylfaen"/>
          <w:sz w:val="20"/>
          <w:szCs w:val="20"/>
        </w:rPr>
        <w:t>ընթացքում</w:t>
      </w:r>
      <w:r w:rsidRPr="00AA608E">
        <w:rPr>
          <w:rFonts w:ascii="GHEA Grapalat" w:hAnsi="GHEA Grapalat"/>
          <w:sz w:val="20"/>
          <w:szCs w:val="20"/>
          <w:lang w:val="es-ES"/>
        </w:rPr>
        <w:t xml:space="preserve"> </w:t>
      </w:r>
      <w:r w:rsidRPr="00AA608E">
        <w:rPr>
          <w:rFonts w:ascii="GHEA Grapalat" w:hAnsi="GHEA Grapalat" w:cs="Sylfaen"/>
          <w:sz w:val="20"/>
          <w:szCs w:val="20"/>
        </w:rPr>
        <w:t>դատապարտված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եղել</w:t>
      </w:r>
      <w:r w:rsidRPr="00AA608E">
        <w:rPr>
          <w:rFonts w:ascii="GHEA Grapalat" w:hAnsi="GHEA Grapalat"/>
          <w:sz w:val="20"/>
          <w:szCs w:val="20"/>
          <w:lang w:val="es-ES"/>
        </w:rPr>
        <w:t xml:space="preserve"> </w:t>
      </w:r>
      <w:r w:rsidRPr="00AA608E">
        <w:rPr>
          <w:rFonts w:ascii="GHEA Grapalat" w:hAnsi="GHEA Grapalat"/>
          <w:sz w:val="20"/>
          <w:szCs w:val="20"/>
        </w:rPr>
        <w:t>ահաբեկչության</w:t>
      </w:r>
      <w:r w:rsidRPr="00AA608E">
        <w:rPr>
          <w:rFonts w:ascii="GHEA Grapalat" w:hAnsi="GHEA Grapalat"/>
          <w:sz w:val="20"/>
          <w:szCs w:val="20"/>
          <w:lang w:val="es-ES"/>
        </w:rPr>
        <w:t xml:space="preserve"> </w:t>
      </w:r>
      <w:r w:rsidRPr="00AA608E">
        <w:rPr>
          <w:rFonts w:ascii="GHEA Grapalat" w:hAnsi="GHEA Grapalat"/>
          <w:sz w:val="20"/>
          <w:szCs w:val="20"/>
        </w:rPr>
        <w:t>ֆինանսավորման</w:t>
      </w:r>
      <w:r w:rsidRPr="00AA608E">
        <w:rPr>
          <w:rFonts w:ascii="GHEA Grapalat" w:hAnsi="GHEA Grapalat"/>
          <w:sz w:val="20"/>
          <w:szCs w:val="20"/>
          <w:lang w:val="es-ES"/>
        </w:rPr>
        <w:t xml:space="preserve">, </w:t>
      </w:r>
      <w:r w:rsidRPr="00AA608E">
        <w:rPr>
          <w:rFonts w:ascii="GHEA Grapalat" w:hAnsi="GHEA Grapalat"/>
          <w:sz w:val="20"/>
          <w:szCs w:val="20"/>
        </w:rPr>
        <w:t>երեխայի</w:t>
      </w:r>
      <w:r w:rsidRPr="00AA608E">
        <w:rPr>
          <w:rFonts w:ascii="GHEA Grapalat" w:hAnsi="GHEA Grapalat"/>
          <w:sz w:val="20"/>
          <w:szCs w:val="20"/>
          <w:lang w:val="es-ES"/>
        </w:rPr>
        <w:t xml:space="preserve"> </w:t>
      </w:r>
      <w:r w:rsidRPr="00AA608E">
        <w:rPr>
          <w:rFonts w:ascii="GHEA Grapalat" w:hAnsi="GHEA Grapalat"/>
          <w:sz w:val="20"/>
          <w:szCs w:val="20"/>
        </w:rPr>
        <w:t>շահագործման</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մարդկային</w:t>
      </w:r>
      <w:r w:rsidRPr="00AA608E">
        <w:rPr>
          <w:rFonts w:ascii="GHEA Grapalat" w:hAnsi="GHEA Grapalat"/>
          <w:sz w:val="20"/>
          <w:szCs w:val="20"/>
          <w:lang w:val="es-ES"/>
        </w:rPr>
        <w:t xml:space="preserve"> </w:t>
      </w:r>
      <w:r w:rsidRPr="00AA608E">
        <w:rPr>
          <w:rFonts w:ascii="GHEA Grapalat" w:hAnsi="GHEA Grapalat"/>
          <w:sz w:val="20"/>
          <w:szCs w:val="20"/>
        </w:rPr>
        <w:t>թրաֆիքինգ</w:t>
      </w:r>
      <w:r w:rsidRPr="00AA608E">
        <w:rPr>
          <w:rFonts w:ascii="GHEA Grapalat" w:hAnsi="GHEA Grapalat"/>
          <w:sz w:val="20"/>
          <w:szCs w:val="20"/>
          <w:lang w:val="es-ES"/>
        </w:rPr>
        <w:t xml:space="preserve"> </w:t>
      </w:r>
      <w:r w:rsidRPr="00AA608E">
        <w:rPr>
          <w:rFonts w:ascii="GHEA Grapalat" w:hAnsi="GHEA Grapalat"/>
          <w:sz w:val="20"/>
          <w:szCs w:val="20"/>
        </w:rPr>
        <w:t>ներառող</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հանցագործության</w:t>
      </w:r>
      <w:r w:rsidRPr="00AA608E">
        <w:rPr>
          <w:rFonts w:ascii="GHEA Grapalat" w:hAnsi="GHEA Grapalat"/>
          <w:sz w:val="20"/>
          <w:szCs w:val="20"/>
          <w:lang w:val="es-ES"/>
        </w:rPr>
        <w:t xml:space="preserve">, </w:t>
      </w:r>
      <w:r w:rsidRPr="00AA608E">
        <w:rPr>
          <w:rFonts w:ascii="GHEA Grapalat" w:hAnsi="GHEA Grapalat" w:cs="Sylfaen"/>
          <w:sz w:val="20"/>
          <w:szCs w:val="20"/>
        </w:rPr>
        <w:t>հանցավոր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համագործակցություն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ստեղծելու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կաշառք</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ստանալու</w:t>
      </w:r>
      <w:r w:rsidRPr="00AA608E">
        <w:rPr>
          <w:rFonts w:ascii="GHEA Grapalat" w:hAnsi="GHEA Grapalat"/>
          <w:sz w:val="20"/>
          <w:szCs w:val="20"/>
          <w:lang w:val="es-ES"/>
        </w:rPr>
        <w:t xml:space="preserve">, </w:t>
      </w:r>
      <w:r w:rsidRPr="00AA608E">
        <w:rPr>
          <w:rFonts w:ascii="GHEA Grapalat" w:hAnsi="GHEA Grapalat"/>
          <w:sz w:val="20"/>
          <w:szCs w:val="20"/>
        </w:rPr>
        <w:t>կաշառք</w:t>
      </w:r>
      <w:r w:rsidRPr="00AA608E">
        <w:rPr>
          <w:rFonts w:ascii="GHEA Grapalat" w:hAnsi="GHEA Grapalat"/>
          <w:sz w:val="20"/>
          <w:szCs w:val="20"/>
          <w:lang w:val="es-ES"/>
        </w:rPr>
        <w:t xml:space="preserve"> </w:t>
      </w:r>
      <w:r w:rsidRPr="00AA608E">
        <w:rPr>
          <w:rFonts w:ascii="GHEA Grapalat" w:hAnsi="GHEA Grapalat"/>
          <w:sz w:val="20"/>
          <w:szCs w:val="20"/>
        </w:rPr>
        <w:t>տալու</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կաշառքի</w:t>
      </w:r>
      <w:r w:rsidRPr="00AA608E">
        <w:rPr>
          <w:rFonts w:ascii="GHEA Grapalat" w:hAnsi="GHEA Grapalat"/>
          <w:sz w:val="20"/>
          <w:szCs w:val="20"/>
          <w:lang w:val="es-ES"/>
        </w:rPr>
        <w:t xml:space="preserve"> </w:t>
      </w:r>
      <w:r w:rsidRPr="00AA608E">
        <w:rPr>
          <w:rFonts w:ascii="GHEA Grapalat" w:hAnsi="GHEA Grapalat"/>
          <w:sz w:val="20"/>
          <w:szCs w:val="20"/>
        </w:rPr>
        <w:t>միջնորդության</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նախատեսված</w:t>
      </w:r>
      <w:r w:rsidRPr="00AA608E">
        <w:rPr>
          <w:rFonts w:ascii="GHEA Grapalat" w:hAnsi="GHEA Grapalat"/>
          <w:sz w:val="20"/>
          <w:szCs w:val="20"/>
          <w:lang w:val="es-ES"/>
        </w:rPr>
        <w:t xml:space="preserve"> </w:t>
      </w:r>
      <w:r w:rsidRPr="00AA608E">
        <w:rPr>
          <w:rFonts w:ascii="GHEA Grapalat" w:hAnsi="GHEA Grapalat"/>
          <w:sz w:val="20"/>
          <w:szCs w:val="20"/>
        </w:rPr>
        <w:t>տնտեսական</w:t>
      </w:r>
      <w:r w:rsidRPr="00AA608E">
        <w:rPr>
          <w:rFonts w:ascii="GHEA Grapalat" w:hAnsi="GHEA Grapalat"/>
          <w:sz w:val="20"/>
          <w:szCs w:val="20"/>
          <w:lang w:val="es-ES"/>
        </w:rPr>
        <w:t xml:space="preserve"> </w:t>
      </w:r>
      <w:r w:rsidRPr="00AA608E">
        <w:rPr>
          <w:rFonts w:ascii="GHEA Grapalat" w:hAnsi="GHEA Grapalat"/>
          <w:sz w:val="20"/>
          <w:szCs w:val="20"/>
        </w:rPr>
        <w:t>գործունեության</w:t>
      </w:r>
      <w:r w:rsidRPr="00AA608E">
        <w:rPr>
          <w:rFonts w:ascii="GHEA Grapalat" w:hAnsi="GHEA Grapalat"/>
          <w:sz w:val="20"/>
          <w:szCs w:val="20"/>
          <w:lang w:val="es-ES"/>
        </w:rPr>
        <w:t xml:space="preserve"> </w:t>
      </w:r>
      <w:r w:rsidRPr="00AA608E">
        <w:rPr>
          <w:rFonts w:ascii="GHEA Grapalat" w:hAnsi="GHEA Grapalat"/>
          <w:sz w:val="20"/>
          <w:szCs w:val="20"/>
        </w:rPr>
        <w:t>դեմ</w:t>
      </w:r>
      <w:r w:rsidRPr="00AA608E">
        <w:rPr>
          <w:rFonts w:ascii="GHEA Grapalat" w:hAnsi="GHEA Grapalat"/>
          <w:sz w:val="20"/>
          <w:szCs w:val="20"/>
          <w:lang w:val="es-ES"/>
        </w:rPr>
        <w:t xml:space="preserve"> </w:t>
      </w:r>
      <w:r w:rsidRPr="00AA608E">
        <w:rPr>
          <w:rFonts w:ascii="GHEA Grapalat" w:hAnsi="GHEA Grapalat"/>
          <w:sz w:val="20"/>
          <w:szCs w:val="20"/>
        </w:rPr>
        <w:t>ուղղված</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հանցագործությունների</w:t>
      </w:r>
      <w:r w:rsidRPr="00AA608E">
        <w:rPr>
          <w:rFonts w:ascii="GHEA Grapalat" w:hAnsi="GHEA Grapalat"/>
          <w:sz w:val="20"/>
          <w:szCs w:val="20"/>
          <w:lang w:val="es-ES"/>
        </w:rPr>
        <w:t xml:space="preserve"> </w:t>
      </w:r>
      <w:r w:rsidRPr="00AA608E">
        <w:rPr>
          <w:rFonts w:ascii="GHEA Grapalat" w:hAnsi="GHEA Grapalat"/>
          <w:sz w:val="20"/>
          <w:szCs w:val="20"/>
        </w:rPr>
        <w:t>համար</w:t>
      </w:r>
      <w:r w:rsidRPr="00AA608E">
        <w:rPr>
          <w:rFonts w:ascii="GHEA Grapalat" w:hAnsi="GHEA Grapalat"/>
          <w:sz w:val="20"/>
          <w:szCs w:val="20"/>
          <w:lang w:val="es-ES"/>
        </w:rPr>
        <w:t>,</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sz w:val="20"/>
          <w:szCs w:val="20"/>
          <w:lang w:val="es-ES"/>
        </w:rPr>
        <w:t xml:space="preserve">, </w:t>
      </w:r>
      <w:r w:rsidRPr="00AA608E">
        <w:rPr>
          <w:rFonts w:ascii="GHEA Grapalat" w:hAnsi="GHEA Grapalat" w:cs="Sylfaen"/>
          <w:sz w:val="20"/>
          <w:szCs w:val="20"/>
        </w:rPr>
        <w:t>երբ</w:t>
      </w:r>
      <w:r w:rsidRPr="00AA608E">
        <w:rPr>
          <w:rFonts w:ascii="GHEA Grapalat" w:hAnsi="GHEA Grapalat"/>
          <w:sz w:val="20"/>
          <w:szCs w:val="20"/>
          <w:lang w:val="es-ES"/>
        </w:rPr>
        <w:t xml:space="preserve"> </w:t>
      </w:r>
      <w:r w:rsidRPr="00AA608E">
        <w:rPr>
          <w:rFonts w:ascii="GHEA Grapalat" w:hAnsi="GHEA Grapalat" w:cs="Sylfaen"/>
          <w:sz w:val="20"/>
          <w:szCs w:val="20"/>
        </w:rPr>
        <w:t>դատվածությունը</w:t>
      </w:r>
      <w:r w:rsidRPr="00AA608E">
        <w:rPr>
          <w:rFonts w:ascii="GHEA Grapalat" w:hAnsi="GHEA Grapalat"/>
          <w:sz w:val="20"/>
          <w:szCs w:val="20"/>
          <w:lang w:val="es-ES"/>
        </w:rPr>
        <w:t xml:space="preserve"> </w:t>
      </w:r>
      <w:r w:rsidRPr="00AA608E">
        <w:rPr>
          <w:rFonts w:ascii="GHEA Grapalat" w:hAnsi="GHEA Grapalat" w:cs="Sylfaen"/>
          <w:sz w:val="20"/>
          <w:szCs w:val="20"/>
        </w:rPr>
        <w:t>օրենքով</w:t>
      </w:r>
      <w:r w:rsidRPr="00AA608E">
        <w:rPr>
          <w:rFonts w:ascii="GHEA Grapalat" w:hAnsi="GHEA Grapalat"/>
          <w:sz w:val="20"/>
          <w:szCs w:val="20"/>
          <w:lang w:val="es-ES"/>
        </w:rPr>
        <w:t xml:space="preserve"> </w:t>
      </w:r>
      <w:r w:rsidRPr="00AA608E">
        <w:rPr>
          <w:rFonts w:ascii="GHEA Grapalat" w:hAnsi="GHEA Grapalat" w:cs="Sylfaen"/>
          <w:sz w:val="20"/>
          <w:szCs w:val="20"/>
        </w:rPr>
        <w:t>սահմանված</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հանված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մարված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4)</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sz w:val="20"/>
          <w:szCs w:val="20"/>
        </w:rPr>
        <w:t>վերաբերյալ</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ներկայացվելու</w:t>
      </w:r>
      <w:r w:rsidRPr="00AA608E">
        <w:rPr>
          <w:rFonts w:ascii="GHEA Grapalat" w:hAnsi="GHEA Grapalat"/>
          <w:sz w:val="20"/>
          <w:szCs w:val="20"/>
          <w:lang w:val="es-ES"/>
        </w:rPr>
        <w:t xml:space="preserve"> </w:t>
      </w:r>
      <w:r w:rsidRPr="00AA608E">
        <w:rPr>
          <w:rFonts w:ascii="GHEA Grapalat" w:hAnsi="GHEA Grapalat"/>
          <w:sz w:val="20"/>
          <w:szCs w:val="20"/>
        </w:rPr>
        <w:t>օրվան</w:t>
      </w:r>
      <w:r w:rsidRPr="00AA608E">
        <w:rPr>
          <w:rFonts w:ascii="GHEA Grapalat" w:hAnsi="GHEA Grapalat"/>
          <w:sz w:val="20"/>
          <w:szCs w:val="20"/>
          <w:lang w:val="es-ES"/>
        </w:rPr>
        <w:t xml:space="preserve"> </w:t>
      </w:r>
      <w:r w:rsidRPr="00AA608E">
        <w:rPr>
          <w:rFonts w:ascii="GHEA Grapalat" w:hAnsi="GHEA Grapalat"/>
          <w:sz w:val="20"/>
          <w:szCs w:val="20"/>
        </w:rPr>
        <w:t>նախորդող</w:t>
      </w:r>
      <w:r w:rsidRPr="00AA608E">
        <w:rPr>
          <w:rFonts w:ascii="GHEA Grapalat" w:hAnsi="GHEA Grapalat"/>
          <w:sz w:val="20"/>
          <w:szCs w:val="20"/>
          <w:lang w:val="es-ES"/>
        </w:rPr>
        <w:t xml:space="preserve"> </w:t>
      </w:r>
      <w:r w:rsidRPr="00AA608E">
        <w:rPr>
          <w:rFonts w:ascii="GHEA Grapalat" w:hAnsi="GHEA Grapalat"/>
          <w:sz w:val="20"/>
          <w:szCs w:val="20"/>
        </w:rPr>
        <w:t>մեկ</w:t>
      </w:r>
      <w:r w:rsidRPr="00AA608E">
        <w:rPr>
          <w:rFonts w:ascii="GHEA Grapalat" w:hAnsi="GHEA Grapalat"/>
          <w:sz w:val="20"/>
          <w:szCs w:val="20"/>
          <w:lang w:val="es-ES"/>
        </w:rPr>
        <w:t xml:space="preserve"> </w:t>
      </w:r>
      <w:r w:rsidRPr="00AA608E">
        <w:rPr>
          <w:rFonts w:ascii="GHEA Grapalat" w:hAnsi="GHEA Grapalat"/>
          <w:sz w:val="20"/>
          <w:szCs w:val="20"/>
        </w:rPr>
        <w:t>տարվա</w:t>
      </w:r>
      <w:r w:rsidRPr="00AA608E">
        <w:rPr>
          <w:rFonts w:ascii="GHEA Grapalat" w:hAnsi="GHEA Grapalat"/>
          <w:sz w:val="20"/>
          <w:szCs w:val="20"/>
          <w:lang w:val="es-ES"/>
        </w:rPr>
        <w:t xml:space="preserve"> </w:t>
      </w:r>
      <w:r w:rsidRPr="00AA608E">
        <w:rPr>
          <w:rFonts w:ascii="GHEA Grapalat" w:hAnsi="GHEA Grapalat"/>
          <w:sz w:val="20"/>
          <w:szCs w:val="20"/>
        </w:rPr>
        <w:t>ընթացքում</w:t>
      </w:r>
      <w:r w:rsidRPr="00AA608E">
        <w:rPr>
          <w:rFonts w:ascii="GHEA Grapalat" w:hAnsi="GHEA Grapalat"/>
          <w:sz w:val="20"/>
          <w:szCs w:val="20"/>
          <w:lang w:val="es-ES"/>
        </w:rPr>
        <w:t xml:space="preserve"> </w:t>
      </w:r>
      <w:r w:rsidRPr="00AA608E">
        <w:rPr>
          <w:rFonts w:ascii="GHEA Grapalat" w:hAnsi="GHEA Grapalat"/>
          <w:sz w:val="20"/>
          <w:szCs w:val="20"/>
        </w:rPr>
        <w:t>առկա</w:t>
      </w:r>
      <w:r w:rsidRPr="00AA608E">
        <w:rPr>
          <w:rFonts w:ascii="GHEA Grapalat" w:hAnsi="GHEA Grapalat"/>
          <w:sz w:val="20"/>
          <w:szCs w:val="20"/>
          <w:lang w:val="es-ES"/>
        </w:rPr>
        <w:t xml:space="preserve"> </w:t>
      </w:r>
      <w:r w:rsidRPr="00AA608E">
        <w:rPr>
          <w:rFonts w:ascii="GHEA Grapalat" w:hAnsi="GHEA Grapalat"/>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կարգով</w:t>
      </w:r>
      <w:r w:rsidRPr="00AA608E">
        <w:rPr>
          <w:rFonts w:ascii="GHEA Grapalat" w:hAnsi="GHEA Grapalat"/>
          <w:sz w:val="20"/>
          <w:szCs w:val="20"/>
          <w:lang w:val="es-ES"/>
        </w:rPr>
        <w:t xml:space="preserve"> </w:t>
      </w:r>
      <w:r w:rsidRPr="00AA608E">
        <w:rPr>
          <w:rFonts w:ascii="GHEA Grapalat" w:hAnsi="GHEA Grapalat"/>
          <w:sz w:val="20"/>
          <w:szCs w:val="20"/>
        </w:rPr>
        <w:t>կայացված</w:t>
      </w:r>
      <w:r w:rsidRPr="00AA608E">
        <w:rPr>
          <w:rFonts w:ascii="GHEA Grapalat" w:hAnsi="GHEA Grapalat"/>
          <w:sz w:val="20"/>
          <w:szCs w:val="20"/>
          <w:lang w:val="es-ES"/>
        </w:rPr>
        <w:t xml:space="preserve"> </w:t>
      </w:r>
      <w:r w:rsidRPr="00AA608E">
        <w:rPr>
          <w:rFonts w:ascii="GHEA Grapalat" w:hAnsi="GHEA Grapalat"/>
          <w:sz w:val="20"/>
          <w:szCs w:val="20"/>
        </w:rPr>
        <w:t>անբողոքարկելի</w:t>
      </w:r>
      <w:r w:rsidRPr="00AA608E">
        <w:rPr>
          <w:rFonts w:ascii="GHEA Grapalat" w:hAnsi="GHEA Grapalat"/>
          <w:sz w:val="20"/>
          <w:szCs w:val="20"/>
          <w:lang w:val="es-ES"/>
        </w:rPr>
        <w:t xml:space="preserve"> </w:t>
      </w:r>
      <w:r w:rsidRPr="00AA608E">
        <w:rPr>
          <w:rFonts w:ascii="GHEA Grapalat" w:hAnsi="GHEA Grapalat"/>
          <w:sz w:val="20"/>
          <w:szCs w:val="20"/>
        </w:rPr>
        <w:t>վարչական</w:t>
      </w:r>
      <w:r w:rsidRPr="00AA608E">
        <w:rPr>
          <w:rFonts w:ascii="GHEA Grapalat" w:hAnsi="GHEA Grapalat"/>
          <w:sz w:val="20"/>
          <w:szCs w:val="20"/>
          <w:lang w:val="es-ES"/>
        </w:rPr>
        <w:t xml:space="preserve"> </w:t>
      </w:r>
      <w:r w:rsidRPr="00AA608E">
        <w:rPr>
          <w:rFonts w:ascii="GHEA Grapalat" w:hAnsi="GHEA Grapalat"/>
          <w:sz w:val="20"/>
          <w:szCs w:val="20"/>
        </w:rPr>
        <w:t>ակտ</w:t>
      </w:r>
      <w:r w:rsidRPr="00AA608E">
        <w:rPr>
          <w:rFonts w:ascii="GHEA Grapalat" w:hAnsi="GHEA Grapalat"/>
          <w:sz w:val="20"/>
          <w:szCs w:val="20"/>
          <w:lang w:val="es-ES"/>
        </w:rPr>
        <w:t xml:space="preserve">` </w:t>
      </w:r>
      <w:r w:rsidRPr="00AA608E">
        <w:rPr>
          <w:rFonts w:ascii="GHEA Grapalat" w:hAnsi="GHEA Grapalat"/>
          <w:sz w:val="20"/>
          <w:szCs w:val="20"/>
        </w:rPr>
        <w:t>գնումների</w:t>
      </w:r>
      <w:r w:rsidRPr="00AA608E">
        <w:rPr>
          <w:rFonts w:ascii="GHEA Grapalat" w:hAnsi="GHEA Grapalat"/>
          <w:sz w:val="20"/>
          <w:szCs w:val="20"/>
          <w:lang w:val="es-ES"/>
        </w:rPr>
        <w:t xml:space="preserve"> </w:t>
      </w:r>
      <w:r w:rsidRPr="00AA608E">
        <w:rPr>
          <w:rFonts w:ascii="GHEA Grapalat" w:hAnsi="GHEA Grapalat"/>
          <w:sz w:val="20"/>
          <w:szCs w:val="20"/>
        </w:rPr>
        <w:t>ոլորտում</w:t>
      </w:r>
      <w:r w:rsidRPr="00AA608E">
        <w:rPr>
          <w:rFonts w:ascii="GHEA Grapalat" w:hAnsi="GHEA Grapalat"/>
          <w:sz w:val="20"/>
          <w:szCs w:val="20"/>
          <w:lang w:val="es-ES"/>
        </w:rPr>
        <w:t xml:space="preserve"> </w:t>
      </w:r>
      <w:r w:rsidRPr="00AA608E">
        <w:rPr>
          <w:rFonts w:ascii="GHEA Grapalat" w:hAnsi="GHEA Grapalat" w:cs="Sylfaen"/>
          <w:sz w:val="20"/>
          <w:szCs w:val="20"/>
        </w:rPr>
        <w:t>հակամրցակցային</w:t>
      </w:r>
      <w:r w:rsidRPr="00AA608E">
        <w:rPr>
          <w:rFonts w:ascii="GHEA Grapalat" w:hAnsi="GHEA Grapalat"/>
          <w:sz w:val="20"/>
          <w:szCs w:val="20"/>
          <w:lang w:val="es-ES"/>
        </w:rPr>
        <w:t xml:space="preserve"> </w:t>
      </w:r>
      <w:r w:rsidRPr="00AA608E">
        <w:rPr>
          <w:rFonts w:ascii="GHEA Grapalat" w:hAnsi="GHEA Grapalat" w:cs="Sylfaen"/>
          <w:sz w:val="20"/>
          <w:szCs w:val="20"/>
        </w:rPr>
        <w:t>համաձայնության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գերիշխող</w:t>
      </w:r>
      <w:r w:rsidRPr="00AA608E">
        <w:rPr>
          <w:rFonts w:ascii="GHEA Grapalat" w:hAnsi="GHEA Grapalat"/>
          <w:sz w:val="20"/>
          <w:szCs w:val="20"/>
          <w:lang w:val="es-ES"/>
        </w:rPr>
        <w:t xml:space="preserve"> </w:t>
      </w:r>
      <w:r w:rsidRPr="00AA608E">
        <w:rPr>
          <w:rFonts w:ascii="GHEA Grapalat" w:hAnsi="GHEA Grapalat" w:cs="Sylfaen"/>
          <w:sz w:val="20"/>
          <w:szCs w:val="20"/>
        </w:rPr>
        <w:t>դիրքի</w:t>
      </w:r>
      <w:r w:rsidRPr="00AA608E">
        <w:rPr>
          <w:rFonts w:ascii="GHEA Grapalat" w:hAnsi="GHEA Grapalat"/>
          <w:sz w:val="20"/>
          <w:szCs w:val="20"/>
          <w:lang w:val="es-ES"/>
        </w:rPr>
        <w:t xml:space="preserve"> </w:t>
      </w:r>
      <w:r w:rsidRPr="00AA608E">
        <w:rPr>
          <w:rFonts w:ascii="GHEA Grapalat" w:hAnsi="GHEA Grapalat" w:cs="Sylfaen"/>
          <w:sz w:val="20"/>
          <w:szCs w:val="20"/>
        </w:rPr>
        <w:t>չարաշահման</w:t>
      </w:r>
      <w:r w:rsidRPr="00AA608E">
        <w:rPr>
          <w:rFonts w:ascii="GHEA Grapalat" w:hAnsi="GHEA Grapalat"/>
          <w:sz w:val="20"/>
          <w:szCs w:val="20"/>
          <w:lang w:val="es-ES"/>
        </w:rPr>
        <w:t xml:space="preserve"> </w:t>
      </w:r>
      <w:r w:rsidRPr="00AA608E">
        <w:rPr>
          <w:rFonts w:ascii="GHEA Grapalat" w:hAnsi="GHEA Grapalat" w:cs="Sylfaen"/>
          <w:sz w:val="20"/>
          <w:szCs w:val="20"/>
        </w:rPr>
        <w:t>համար</w:t>
      </w:r>
      <w:r w:rsidRPr="00AA608E">
        <w:rPr>
          <w:rFonts w:ascii="GHEA Grapalat" w:hAnsi="GHEA Grapalat" w:cs="Sylfaen"/>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 xml:space="preserve">5)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են</w:t>
      </w:r>
      <w:r w:rsidRPr="00AA608E">
        <w:rPr>
          <w:rFonts w:ascii="GHEA Grapalat" w:hAnsi="GHEA Grapalat" w:cs="Sylfaen"/>
          <w:sz w:val="20"/>
          <w:szCs w:val="20"/>
          <w:lang w:val="es-ES"/>
        </w:rPr>
        <w:t xml:space="preserve"> </w:t>
      </w:r>
      <w:r w:rsidRPr="00AA608E">
        <w:rPr>
          <w:rFonts w:ascii="GHEA Grapalat" w:hAnsi="GHEA Grapalat" w:cs="Sylfaen"/>
          <w:sz w:val="20"/>
          <w:szCs w:val="20"/>
        </w:rPr>
        <w:t>Եվրասիական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տնտեսական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միությանն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անդամակցող</w:t>
      </w:r>
      <w:r w:rsidRPr="00AA608E">
        <w:rPr>
          <w:rFonts w:ascii="GHEA Grapalat" w:hAnsi="GHEA Grapalat" w:cs="Sylfaen"/>
          <w:sz w:val="20"/>
          <w:szCs w:val="20"/>
          <w:lang w:val="es-ES"/>
        </w:rPr>
        <w:t xml:space="preserve"> </w:t>
      </w:r>
      <w:r w:rsidRPr="00AA608E">
        <w:rPr>
          <w:rFonts w:ascii="GHEA Grapalat" w:hAnsi="GHEA Grapalat" w:cs="Sylfaen"/>
          <w:sz w:val="20"/>
          <w:szCs w:val="20"/>
        </w:rPr>
        <w:t>երկրների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օրենսդրության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համաձայն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հրապարակված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es-ES"/>
        </w:rPr>
        <w:t xml:space="preserve">   6)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sz w:val="20"/>
          <w:szCs w:val="20"/>
        </w:rPr>
        <w:t>օրվա</w:t>
      </w:r>
      <w:r w:rsidRPr="00AA608E">
        <w:rPr>
          <w:rFonts w:ascii="GHEA Grapalat" w:hAnsi="GHEA Grapalat"/>
          <w:sz w:val="20"/>
          <w:szCs w:val="20"/>
          <w:lang w:val="es-ES"/>
        </w:rPr>
        <w:t xml:space="preserve"> </w:t>
      </w:r>
      <w:r w:rsidRPr="00AA608E">
        <w:rPr>
          <w:rFonts w:ascii="GHEA Grapalat" w:hAnsi="GHEA Grapalat"/>
          <w:sz w:val="20"/>
          <w:szCs w:val="20"/>
        </w:rPr>
        <w:t>դրությամբ</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sz w:val="20"/>
          <w:szCs w:val="20"/>
          <w:lang w:val="es-ES"/>
        </w:rPr>
        <w:t>:</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A608E">
        <w:rPr>
          <w:rFonts w:ascii="GHEA Grapalat" w:hAnsi="GHEA Grapalat" w:cs="Arial"/>
          <w:sz w:val="20"/>
          <w:lang w:val="es-ES"/>
        </w:rPr>
        <w:t xml:space="preserve"> </w:t>
      </w:r>
      <w:r w:rsidRPr="00AA608E">
        <w:rPr>
          <w:rFonts w:ascii="GHEA Grapalat" w:hAnsi="GHEA Grapalat" w:cs="Sylfaen"/>
          <w:sz w:val="20"/>
          <w:lang w:val="es-ES"/>
        </w:rPr>
        <w:t>հրավերի</w:t>
      </w:r>
      <w:r w:rsidRPr="00AA608E">
        <w:rPr>
          <w:rFonts w:ascii="GHEA Grapalat" w:hAnsi="GHEA Grapalat" w:cs="Arial"/>
          <w:sz w:val="20"/>
          <w:lang w:val="es-ES"/>
        </w:rPr>
        <w:t xml:space="preserve"> 2-րդ </w:t>
      </w:r>
      <w:r w:rsidRPr="00AA608E">
        <w:rPr>
          <w:rFonts w:ascii="GHEA Grapalat" w:hAnsi="GHEA Grapalat" w:cs="Sylfaen"/>
          <w:sz w:val="20"/>
          <w:lang w:val="es-ES"/>
        </w:rPr>
        <w:t>մասի</w:t>
      </w:r>
      <w:r w:rsidRPr="00AA608E">
        <w:rPr>
          <w:rFonts w:ascii="GHEA Grapalat" w:hAnsi="GHEA Grapalat" w:cs="Arial"/>
          <w:sz w:val="20"/>
          <w:lang w:val="es-ES"/>
        </w:rPr>
        <w:t xml:space="preserve"> 2.2 </w:t>
      </w:r>
      <w:r w:rsidRPr="00AA608E">
        <w:rPr>
          <w:rFonts w:ascii="GHEA Grapalat" w:hAnsi="GHEA Grapalat" w:cs="Sylfaen"/>
          <w:sz w:val="20"/>
          <w:lang w:val="es-ES"/>
        </w:rPr>
        <w:t>կետով</w:t>
      </w:r>
      <w:r w:rsidRPr="00AA608E">
        <w:rPr>
          <w:rFonts w:ascii="GHEA Grapalat" w:hAnsi="GHEA Grapalat" w:cs="Arial"/>
          <w:sz w:val="20"/>
          <w:lang w:val="es-ES"/>
        </w:rPr>
        <w:t xml:space="preserve"> </w:t>
      </w:r>
      <w:r w:rsidRPr="00AA608E">
        <w:rPr>
          <w:rFonts w:ascii="GHEA Grapalat" w:hAnsi="GHEA Grapalat" w:cs="Sylfaen"/>
          <w:sz w:val="20"/>
          <w:lang w:val="es-ES"/>
        </w:rPr>
        <w:t>նախատեսված</w:t>
      </w:r>
      <w:r w:rsidRPr="00AA608E">
        <w:rPr>
          <w:rFonts w:ascii="GHEA Grapalat" w:hAnsi="GHEA Grapalat" w:cs="Arial"/>
          <w:sz w:val="20"/>
          <w:lang w:val="es-ES"/>
        </w:rPr>
        <w:t xml:space="preserve"> </w:t>
      </w:r>
      <w:r w:rsidRPr="00AA608E">
        <w:rPr>
          <w:rFonts w:ascii="GHEA Grapalat" w:hAnsi="GHEA Grapalat" w:cs="Sylfaen"/>
          <w:sz w:val="20"/>
          <w:lang w:val="es-ES"/>
        </w:rPr>
        <w:t>գրավոր</w:t>
      </w:r>
      <w:r w:rsidRPr="00AA608E">
        <w:rPr>
          <w:rFonts w:ascii="GHEA Grapalat" w:hAnsi="GHEA Grapalat" w:cs="Arial"/>
          <w:sz w:val="20"/>
          <w:lang w:val="es-ES"/>
        </w:rPr>
        <w:t xml:space="preserve"> </w:t>
      </w:r>
      <w:r w:rsidRPr="00AA608E">
        <w:rPr>
          <w:rFonts w:ascii="GHEA Grapalat" w:hAnsi="GHEA Grapalat" w:cs="Sylfaen"/>
          <w:sz w:val="20"/>
          <w:lang w:val="es-ES"/>
        </w:rPr>
        <w:t xml:space="preserve">հայտարարություն: </w:t>
      </w:r>
      <w:r w:rsidRPr="00AA608E">
        <w:rPr>
          <w:rFonts w:ascii="GHEA Grapalat" w:hAnsi="GHEA Grapalat" w:cs="Sylfaen"/>
          <w:sz w:val="20"/>
        </w:rPr>
        <w:t>Բացի</w:t>
      </w:r>
      <w:r w:rsidRPr="00AA608E">
        <w:rPr>
          <w:rFonts w:ascii="GHEA Grapalat" w:hAnsi="GHEA Grapalat" w:cs="Sylfaen"/>
          <w:sz w:val="20"/>
          <w:lang w:val="es-ES"/>
        </w:rPr>
        <w:t xml:space="preserve"> </w:t>
      </w:r>
      <w:r w:rsidRPr="00AA608E">
        <w:rPr>
          <w:rFonts w:ascii="GHEA Grapalat" w:hAnsi="GHEA Grapalat" w:cs="Sylfaen"/>
          <w:sz w:val="20"/>
        </w:rPr>
        <w:t>սույն</w:t>
      </w:r>
      <w:r w:rsidRPr="00AA608E">
        <w:rPr>
          <w:rFonts w:ascii="GHEA Grapalat" w:hAnsi="GHEA Grapalat" w:cs="Sylfaen"/>
          <w:sz w:val="20"/>
          <w:lang w:val="es-ES"/>
        </w:rPr>
        <w:t xml:space="preserve"> </w:t>
      </w:r>
      <w:r w:rsidRPr="00AA608E">
        <w:rPr>
          <w:rFonts w:ascii="GHEA Grapalat" w:hAnsi="GHEA Grapalat" w:cs="Sylfaen"/>
          <w:sz w:val="20"/>
        </w:rPr>
        <w:t>կետով</w:t>
      </w:r>
      <w:r w:rsidRPr="00AA608E">
        <w:rPr>
          <w:rFonts w:ascii="GHEA Grapalat" w:hAnsi="GHEA Grapalat" w:cs="Sylfaen"/>
          <w:sz w:val="20"/>
          <w:lang w:val="es-ES"/>
        </w:rPr>
        <w:t xml:space="preserve"> </w:t>
      </w:r>
      <w:r w:rsidRPr="00AA608E">
        <w:rPr>
          <w:rFonts w:ascii="GHEA Grapalat" w:hAnsi="GHEA Grapalat" w:cs="Sylfaen"/>
          <w:sz w:val="20"/>
        </w:rPr>
        <w:t>նախատեսված</w:t>
      </w:r>
      <w:r w:rsidRPr="00AA608E">
        <w:rPr>
          <w:rFonts w:ascii="GHEA Grapalat" w:hAnsi="GHEA Grapalat" w:cs="Sylfaen"/>
          <w:sz w:val="20"/>
          <w:lang w:val="es-ES"/>
        </w:rPr>
        <w:t xml:space="preserve"> </w:t>
      </w:r>
      <w:r w:rsidRPr="00AA608E">
        <w:rPr>
          <w:rFonts w:ascii="GHEA Grapalat" w:hAnsi="GHEA Grapalat" w:cs="Sylfaen"/>
          <w:sz w:val="20"/>
        </w:rPr>
        <w:t>հայտարարությունից</w:t>
      </w:r>
      <w:r w:rsidRPr="00AA608E">
        <w:rPr>
          <w:rFonts w:ascii="GHEA Grapalat" w:hAnsi="GHEA Grapalat" w:cs="Sylfaen"/>
          <w:sz w:val="20"/>
          <w:lang w:val="es-ES"/>
        </w:rPr>
        <w:t xml:space="preserve"> </w:t>
      </w:r>
      <w:r w:rsidRPr="00AA608E">
        <w:rPr>
          <w:rFonts w:ascii="GHEA Grapalat" w:hAnsi="GHEA Grapalat" w:cs="Sylfaen"/>
          <w:sz w:val="20"/>
        </w:rPr>
        <w:t>մասնակցության</w:t>
      </w:r>
      <w:r w:rsidRPr="00AA608E">
        <w:rPr>
          <w:rFonts w:ascii="GHEA Grapalat" w:hAnsi="GHEA Grapalat" w:cs="Sylfaen"/>
          <w:sz w:val="20"/>
          <w:lang w:val="es-ES"/>
        </w:rPr>
        <w:t xml:space="preserve"> </w:t>
      </w:r>
      <w:r w:rsidRPr="00AA608E">
        <w:rPr>
          <w:rFonts w:ascii="GHEA Grapalat" w:hAnsi="GHEA Grapalat" w:cs="Sylfaen"/>
          <w:sz w:val="20"/>
        </w:rPr>
        <w:t>իրավունքի</w:t>
      </w:r>
      <w:r w:rsidRPr="00AA608E">
        <w:rPr>
          <w:rFonts w:ascii="GHEA Grapalat" w:hAnsi="GHEA Grapalat" w:cs="Sylfaen"/>
          <w:sz w:val="20"/>
          <w:lang w:val="es-ES"/>
        </w:rPr>
        <w:t xml:space="preserve"> </w:t>
      </w:r>
      <w:r w:rsidRPr="00AA608E">
        <w:rPr>
          <w:rFonts w:ascii="GHEA Grapalat" w:hAnsi="GHEA Grapalat" w:cs="Sylfaen"/>
          <w:sz w:val="20"/>
        </w:rPr>
        <w:t>գնահատման</w:t>
      </w:r>
      <w:r w:rsidRPr="00AA608E">
        <w:rPr>
          <w:rFonts w:ascii="GHEA Grapalat" w:hAnsi="GHEA Grapalat" w:cs="Sylfaen"/>
          <w:sz w:val="20"/>
          <w:lang w:val="es-ES"/>
        </w:rPr>
        <w:t xml:space="preserve"> </w:t>
      </w:r>
      <w:r w:rsidRPr="00AA608E">
        <w:rPr>
          <w:rFonts w:ascii="GHEA Grapalat" w:hAnsi="GHEA Grapalat" w:cs="Sylfaen"/>
          <w:sz w:val="20"/>
        </w:rPr>
        <w:t>համար</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այդ</w:t>
      </w:r>
      <w:r w:rsidRPr="00AA608E">
        <w:rPr>
          <w:rFonts w:ascii="GHEA Grapalat" w:hAnsi="GHEA Grapalat" w:cs="Sylfaen"/>
          <w:sz w:val="20"/>
          <w:lang w:val="es-ES"/>
        </w:rPr>
        <w:t xml:space="preserve"> </w:t>
      </w:r>
      <w:r w:rsidRPr="00AA608E">
        <w:rPr>
          <w:rFonts w:ascii="GHEA Grapalat" w:hAnsi="GHEA Grapalat" w:cs="Sylfaen"/>
          <w:sz w:val="20"/>
        </w:rPr>
        <w:t>թվում</w:t>
      </w:r>
      <w:r w:rsidRPr="00AA608E">
        <w:rPr>
          <w:rFonts w:ascii="GHEA Grapalat" w:hAnsi="GHEA Grapalat" w:cs="Sylfaen"/>
          <w:sz w:val="20"/>
          <w:lang w:val="es-ES"/>
        </w:rPr>
        <w:t xml:space="preserve"> </w:t>
      </w:r>
      <w:r w:rsidRPr="00AA608E">
        <w:rPr>
          <w:rFonts w:ascii="GHEA Grapalat" w:hAnsi="GHEA Grapalat" w:cs="Sylfaen"/>
          <w:sz w:val="20"/>
        </w:rPr>
        <w:t>ընտրված</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փաստաթղթեր</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հիմնավորումներ</w:t>
      </w:r>
      <w:r w:rsidRPr="00AA608E">
        <w:rPr>
          <w:rFonts w:ascii="GHEA Grapalat" w:hAnsi="GHEA Grapalat" w:cs="Sylfaen"/>
          <w:sz w:val="20"/>
          <w:lang w:val="es-ES"/>
        </w:rPr>
        <w:t xml:space="preserve"> </w:t>
      </w:r>
      <w:r w:rsidRPr="00AA608E">
        <w:rPr>
          <w:rFonts w:ascii="GHEA Grapalat" w:hAnsi="GHEA Grapalat" w:cs="Sylfaen"/>
          <w:sz w:val="20"/>
        </w:rPr>
        <w:t>չեն</w:t>
      </w:r>
      <w:r w:rsidRPr="00AA608E">
        <w:rPr>
          <w:rFonts w:ascii="GHEA Grapalat" w:hAnsi="GHEA Grapalat" w:cs="Sylfaen"/>
          <w:sz w:val="20"/>
          <w:lang w:val="es-ES"/>
        </w:rPr>
        <w:t xml:space="preserve"> </w:t>
      </w:r>
      <w:r w:rsidRPr="00AA608E">
        <w:rPr>
          <w:rFonts w:ascii="GHEA Grapalat" w:hAnsi="GHEA Grapalat" w:cs="Sylfaen"/>
          <w:sz w:val="20"/>
        </w:rPr>
        <w:t>կարող</w:t>
      </w:r>
      <w:r w:rsidRPr="00AA608E">
        <w:rPr>
          <w:rFonts w:ascii="GHEA Grapalat" w:hAnsi="GHEA Grapalat" w:cs="Sylfaen"/>
          <w:sz w:val="20"/>
          <w:lang w:val="es-ES"/>
        </w:rPr>
        <w:t xml:space="preserve"> </w:t>
      </w:r>
      <w:r w:rsidRPr="00AA608E">
        <w:rPr>
          <w:rFonts w:ascii="GHEA Grapalat" w:hAnsi="GHEA Grapalat" w:cs="Sylfaen"/>
          <w:sz w:val="20"/>
        </w:rPr>
        <w:t>պահանջվել</w:t>
      </w:r>
      <w:r w:rsidRPr="00AA608E">
        <w:rPr>
          <w:rFonts w:ascii="GHEA Grapalat" w:hAnsi="GHEA Grapalat" w:cs="Sylfaen"/>
          <w:sz w:val="20"/>
          <w:lang w:val="es-ES"/>
        </w:rPr>
        <w:t>:</w:t>
      </w:r>
      <w:r w:rsidRPr="00AA608E">
        <w:rPr>
          <w:rFonts w:ascii="GHEA Grapalat" w:hAnsi="GHEA Grapalat" w:cs="Tahoma"/>
          <w:sz w:val="20"/>
          <w:lang w:val="hy-AM"/>
        </w:rPr>
        <w:t xml:space="preserve"> </w:t>
      </w:r>
      <w:r w:rsidRPr="00AA608E">
        <w:rPr>
          <w:rFonts w:ascii="GHEA Grapalat" w:hAnsi="GHEA Grapalat" w:cs="Tahoma"/>
          <w:sz w:val="20"/>
        </w:rPr>
        <w:t>Մասնակցի</w:t>
      </w:r>
      <w:r w:rsidRPr="00AA608E">
        <w:rPr>
          <w:rFonts w:ascii="GHEA Grapalat" w:hAnsi="GHEA Grapalat" w:cs="Tahoma"/>
          <w:sz w:val="20"/>
          <w:lang w:val="es-ES"/>
        </w:rPr>
        <w:t xml:space="preserve"> </w:t>
      </w:r>
      <w:r w:rsidRPr="00AA608E">
        <w:rPr>
          <w:rFonts w:ascii="GHEA Grapalat" w:hAnsi="GHEA Grapalat" w:cs="Tahoma"/>
          <w:sz w:val="20"/>
        </w:rPr>
        <w:t>հայտարարության</w:t>
      </w:r>
      <w:r w:rsidRPr="00AA608E">
        <w:rPr>
          <w:rFonts w:ascii="GHEA Grapalat" w:hAnsi="GHEA Grapalat" w:cs="Tahoma"/>
          <w:sz w:val="20"/>
          <w:lang w:val="es-ES"/>
        </w:rPr>
        <w:t xml:space="preserve"> </w:t>
      </w:r>
      <w:r w:rsidRPr="00AA608E">
        <w:rPr>
          <w:rFonts w:ascii="GHEA Grapalat" w:hAnsi="GHEA Grapalat" w:cs="Tahoma"/>
          <w:sz w:val="20"/>
        </w:rPr>
        <w:t>իսկությունը</w:t>
      </w:r>
      <w:r w:rsidRPr="00AA608E">
        <w:rPr>
          <w:rFonts w:ascii="GHEA Grapalat" w:hAnsi="GHEA Grapalat" w:cs="Tahoma"/>
          <w:sz w:val="20"/>
          <w:lang w:val="es-ES"/>
        </w:rPr>
        <w:t xml:space="preserve"> </w:t>
      </w:r>
      <w:r w:rsidRPr="00AA608E">
        <w:rPr>
          <w:rFonts w:ascii="GHEA Grapalat" w:hAnsi="GHEA Grapalat" w:cs="Tahoma"/>
          <w:sz w:val="20"/>
        </w:rPr>
        <w:t>գնահատող</w:t>
      </w:r>
      <w:r w:rsidRPr="00AA608E">
        <w:rPr>
          <w:rFonts w:ascii="GHEA Grapalat" w:hAnsi="GHEA Grapalat" w:cs="Tahoma"/>
          <w:sz w:val="20"/>
          <w:lang w:val="es-ES"/>
        </w:rPr>
        <w:t xml:space="preserve"> </w:t>
      </w:r>
      <w:r w:rsidRPr="00AA608E">
        <w:rPr>
          <w:rFonts w:ascii="GHEA Grapalat" w:hAnsi="GHEA Grapalat" w:cs="Tahoma"/>
          <w:sz w:val="20"/>
        </w:rPr>
        <w:t>հանձնաժողովը</w:t>
      </w:r>
      <w:r w:rsidRPr="00AA608E">
        <w:rPr>
          <w:rFonts w:ascii="GHEA Grapalat" w:hAnsi="GHEA Grapalat" w:cs="Tahoma"/>
          <w:sz w:val="20"/>
          <w:lang w:val="es-ES"/>
        </w:rPr>
        <w:t xml:space="preserve"> (</w:t>
      </w:r>
      <w:r w:rsidRPr="00AA608E">
        <w:rPr>
          <w:rFonts w:ascii="GHEA Grapalat" w:hAnsi="GHEA Grapalat" w:cs="Tahoma"/>
          <w:sz w:val="20"/>
        </w:rPr>
        <w:t>այսուհետ</w:t>
      </w:r>
      <w:r w:rsidRPr="00AA608E">
        <w:rPr>
          <w:rFonts w:ascii="GHEA Grapalat" w:hAnsi="GHEA Grapalat" w:cs="Tahoma"/>
          <w:sz w:val="20"/>
          <w:lang w:val="es-ES"/>
        </w:rPr>
        <w:t xml:space="preserve">` </w:t>
      </w:r>
      <w:r w:rsidRPr="00AA608E">
        <w:rPr>
          <w:rFonts w:ascii="GHEA Grapalat" w:hAnsi="GHEA Grapalat" w:cs="Tahoma"/>
          <w:sz w:val="20"/>
        </w:rPr>
        <w:t>հանձնաժողով</w:t>
      </w:r>
      <w:r w:rsidRPr="00AA608E">
        <w:rPr>
          <w:rFonts w:ascii="GHEA Grapalat" w:hAnsi="GHEA Grapalat" w:cs="Tahoma"/>
          <w:sz w:val="20"/>
          <w:lang w:val="es-ES"/>
        </w:rPr>
        <w:t xml:space="preserve">) </w:t>
      </w:r>
      <w:r w:rsidRPr="00AA608E">
        <w:rPr>
          <w:rFonts w:ascii="GHEA Grapalat" w:hAnsi="GHEA Grapalat" w:cs="Tahoma"/>
          <w:sz w:val="20"/>
        </w:rPr>
        <w:t>գնահատում</w:t>
      </w:r>
      <w:r w:rsidRPr="00AA608E">
        <w:rPr>
          <w:rFonts w:ascii="GHEA Grapalat" w:hAnsi="GHEA Grapalat" w:cs="Tahoma"/>
          <w:sz w:val="20"/>
          <w:lang w:val="es-ES"/>
        </w:rPr>
        <w:t xml:space="preserve"> </w:t>
      </w:r>
      <w:r w:rsidRPr="00AA608E">
        <w:rPr>
          <w:rFonts w:ascii="GHEA Grapalat" w:hAnsi="GHEA Grapalat" w:cs="Tahoma"/>
          <w:sz w:val="20"/>
        </w:rPr>
        <w:t>է</w:t>
      </w:r>
      <w:r w:rsidRPr="00AA608E">
        <w:rPr>
          <w:rFonts w:ascii="GHEA Grapalat" w:hAnsi="GHEA Grapalat" w:cs="Tahoma"/>
          <w:sz w:val="20"/>
          <w:lang w:val="es-ES"/>
        </w:rPr>
        <w:t xml:space="preserve"> </w:t>
      </w:r>
      <w:r w:rsidRPr="00AA608E">
        <w:rPr>
          <w:rFonts w:ascii="GHEA Grapalat" w:hAnsi="GHEA Grapalat" w:cs="Tahoma"/>
          <w:sz w:val="20"/>
        </w:rPr>
        <w:t>սույն</w:t>
      </w:r>
      <w:r w:rsidRPr="00AA608E">
        <w:rPr>
          <w:rFonts w:ascii="GHEA Grapalat" w:hAnsi="GHEA Grapalat" w:cs="Tahoma"/>
          <w:sz w:val="20"/>
          <w:lang w:val="es-ES"/>
        </w:rPr>
        <w:t xml:space="preserve"> </w:t>
      </w:r>
      <w:r w:rsidRPr="00AA608E">
        <w:rPr>
          <w:rFonts w:ascii="GHEA Grapalat" w:hAnsi="GHEA Grapalat" w:cs="Tahoma"/>
          <w:sz w:val="20"/>
        </w:rPr>
        <w:t>հրավերով</w:t>
      </w:r>
      <w:r w:rsidRPr="00AA608E">
        <w:rPr>
          <w:rFonts w:ascii="GHEA Grapalat" w:hAnsi="GHEA Grapalat" w:cs="Tahoma"/>
          <w:sz w:val="20"/>
          <w:lang w:val="es-ES"/>
        </w:rPr>
        <w:t xml:space="preserve"> </w:t>
      </w:r>
      <w:r w:rsidRPr="00AA608E">
        <w:rPr>
          <w:rFonts w:ascii="GHEA Grapalat" w:hAnsi="GHEA Grapalat" w:cs="Tahoma"/>
          <w:sz w:val="20"/>
        </w:rPr>
        <w:t>սահմանված</w:t>
      </w:r>
      <w:r w:rsidRPr="00AA608E">
        <w:rPr>
          <w:rFonts w:ascii="GHEA Grapalat" w:hAnsi="GHEA Grapalat" w:cs="Tahoma"/>
          <w:sz w:val="20"/>
          <w:lang w:val="es-ES"/>
        </w:rPr>
        <w:t xml:space="preserve"> </w:t>
      </w:r>
      <w:r w:rsidRPr="00AA608E">
        <w:rPr>
          <w:rFonts w:ascii="GHEA Grapalat" w:hAnsi="GHEA Grapalat" w:cs="Tahoma"/>
          <w:sz w:val="20"/>
        </w:rPr>
        <w:t>պայմաններով</w:t>
      </w:r>
      <w:r w:rsidRPr="00AA608E">
        <w:rPr>
          <w:rFonts w:ascii="GHEA Grapalat" w:hAnsi="GHEA Grapalat" w:cs="Tahoma"/>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Tahoma"/>
          <w:sz w:val="20"/>
          <w:szCs w:val="20"/>
          <w:lang w:val="es-ES"/>
        </w:rPr>
        <w:t xml:space="preserve">2.3 </w:t>
      </w:r>
      <w:r w:rsidRPr="00AA608E">
        <w:rPr>
          <w:rFonts w:ascii="GHEA Grapalat" w:hAnsi="GHEA Grapalat" w:cs="Sylfaen"/>
          <w:sz w:val="20"/>
          <w:szCs w:val="20"/>
        </w:rPr>
        <w:t>Արգելվում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կետով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փոխկապակցված</w:t>
      </w:r>
      <w:r w:rsidRPr="00AA608E">
        <w:rPr>
          <w:rFonts w:ascii="GHEA Grapalat" w:hAnsi="GHEA Grapalat"/>
          <w:sz w:val="20"/>
          <w:szCs w:val="20"/>
          <w:lang w:val="es-ES"/>
        </w:rPr>
        <w:t xml:space="preserve"> </w:t>
      </w:r>
      <w:r w:rsidRPr="00AA608E">
        <w:rPr>
          <w:rFonts w:ascii="GHEA Grapalat" w:hAnsi="GHEA Grapalat"/>
          <w:sz w:val="20"/>
          <w:szCs w:val="20"/>
        </w:rPr>
        <w:t>անձանց</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ավելի</w:t>
      </w:r>
      <w:r w:rsidRPr="00AA608E">
        <w:rPr>
          <w:rFonts w:ascii="GHEA Grapalat" w:hAnsi="GHEA Grapalat"/>
          <w:sz w:val="20"/>
          <w:szCs w:val="20"/>
          <w:lang w:val="es-ES"/>
        </w:rPr>
        <w:t xml:space="preserve"> </w:t>
      </w:r>
      <w:r w:rsidRPr="00AA608E">
        <w:rPr>
          <w:rFonts w:ascii="GHEA Grapalat" w:hAnsi="GHEA Grapalat" w:cs="Sylfaen"/>
          <w:sz w:val="20"/>
          <w:szCs w:val="20"/>
        </w:rPr>
        <w:t>քան</w:t>
      </w:r>
      <w:r w:rsidRPr="00AA608E">
        <w:rPr>
          <w:rFonts w:ascii="GHEA Grapalat" w:hAnsi="GHEA Grapalat"/>
          <w:sz w:val="20"/>
          <w:szCs w:val="20"/>
          <w:lang w:val="es-ES"/>
        </w:rPr>
        <w:t xml:space="preserve"> </w:t>
      </w:r>
      <w:r w:rsidRPr="00AA608E">
        <w:rPr>
          <w:rFonts w:ascii="GHEA Grapalat" w:hAnsi="GHEA Grapalat" w:cs="Sylfaen"/>
          <w:sz w:val="20"/>
          <w:szCs w:val="20"/>
        </w:rPr>
        <w:t>հիսուն</w:t>
      </w:r>
      <w:r w:rsidRPr="00AA608E">
        <w:rPr>
          <w:rFonts w:ascii="GHEA Grapalat" w:hAnsi="GHEA Grapalat"/>
          <w:sz w:val="20"/>
          <w:szCs w:val="20"/>
          <w:lang w:val="es-ES"/>
        </w:rPr>
        <w:t xml:space="preserve"> </w:t>
      </w:r>
      <w:r w:rsidRPr="00AA608E">
        <w:rPr>
          <w:rFonts w:ascii="GHEA Grapalat" w:hAnsi="GHEA Grapalat" w:cs="Sylfaen"/>
          <w:sz w:val="20"/>
          <w:szCs w:val="20"/>
        </w:rPr>
        <w:t>տոկոս</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պատկանող</w:t>
      </w:r>
      <w:r w:rsidRPr="00AA608E">
        <w:rPr>
          <w:rFonts w:ascii="GHEA Grapalat" w:hAnsi="GHEA Grapalat"/>
          <w:sz w:val="20"/>
          <w:szCs w:val="20"/>
          <w:lang w:val="es-ES"/>
        </w:rPr>
        <w:t xml:space="preserve"> </w:t>
      </w:r>
      <w:r w:rsidRPr="00AA608E">
        <w:rPr>
          <w:rFonts w:ascii="GHEA Grapalat" w:hAnsi="GHEA Grapalat" w:cs="Sylfaen"/>
          <w:sz w:val="20"/>
          <w:szCs w:val="20"/>
        </w:rPr>
        <w:t>բաժնեմաս</w:t>
      </w:r>
      <w:r w:rsidRPr="00AA608E">
        <w:rPr>
          <w:rFonts w:ascii="GHEA Grapalat" w:hAnsi="GHEA Grapalat"/>
          <w:sz w:val="20"/>
          <w:szCs w:val="20"/>
          <w:lang w:val="es-ES"/>
        </w:rPr>
        <w:t xml:space="preserve"> (</w:t>
      </w:r>
      <w:r w:rsidRPr="00AA608E">
        <w:rPr>
          <w:rFonts w:ascii="GHEA Grapalat" w:hAnsi="GHEA Grapalat"/>
          <w:sz w:val="20"/>
          <w:szCs w:val="20"/>
        </w:rPr>
        <w:t>փայաբաժին</w:t>
      </w:r>
      <w:r w:rsidRPr="00AA608E">
        <w:rPr>
          <w:rFonts w:ascii="GHEA Grapalat" w:hAnsi="GHEA Grapalat"/>
          <w:sz w:val="20"/>
          <w:szCs w:val="20"/>
          <w:lang w:val="es-ES"/>
        </w:rPr>
        <w:t xml:space="preserve">) </w:t>
      </w:r>
      <w:r w:rsidRPr="00AA608E">
        <w:rPr>
          <w:rFonts w:ascii="GHEA Grapalat" w:hAnsi="GHEA Grapalat" w:cs="Sylfaen"/>
          <w:sz w:val="20"/>
          <w:szCs w:val="20"/>
        </w:rPr>
        <w:t>ունեցող</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sz w:val="20"/>
          <w:szCs w:val="20"/>
          <w:lang w:val="es-ES"/>
        </w:rPr>
        <w:t xml:space="preserve"> </w:t>
      </w:r>
      <w:r w:rsidRPr="00AA608E">
        <w:rPr>
          <w:rFonts w:ascii="GHEA Grapalat" w:hAnsi="GHEA Grapalat" w:cs="Sylfaen"/>
          <w:sz w:val="20"/>
          <w:szCs w:val="20"/>
        </w:rPr>
        <w:t>միաժամանակյա</w:t>
      </w:r>
      <w:r w:rsidRPr="00AA608E">
        <w:rPr>
          <w:rFonts w:ascii="GHEA Grapalat" w:hAnsi="GHEA Grapalat"/>
          <w:sz w:val="20"/>
          <w:szCs w:val="20"/>
          <w:lang w:val="es-ES"/>
        </w:rPr>
        <w:t xml:space="preserve"> </w:t>
      </w:r>
      <w:r w:rsidRPr="00AA608E">
        <w:rPr>
          <w:rFonts w:ascii="GHEA Grapalat" w:hAnsi="GHEA Grapalat" w:cs="Sylfaen"/>
          <w:sz w:val="20"/>
          <w:szCs w:val="20"/>
        </w:rPr>
        <w:t>մասնակցությունը</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ընթացակարգին</w:t>
      </w:r>
      <w:r w:rsidRPr="00AA608E">
        <w:rPr>
          <w:rFonts w:ascii="GHEA Grapalat" w:hAnsi="GHEA Grapalat"/>
          <w:sz w:val="20"/>
          <w:szCs w:val="20"/>
          <w:lang w:val="hy-AM"/>
        </w:rPr>
        <w:t xml:space="preserve"> </w:t>
      </w:r>
      <w:r w:rsidRPr="00AA608E">
        <w:rPr>
          <w:rFonts w:ascii="GHEA Grapalat" w:hAnsi="GHEA Grapalat" w:cs="Sylfaen"/>
          <w:sz w:val="20"/>
          <w:szCs w:val="20"/>
          <w:lang w:val="es-ES"/>
        </w:rPr>
        <w:t>(</w:t>
      </w:r>
      <w:r w:rsidRPr="00AA608E">
        <w:rPr>
          <w:rFonts w:ascii="GHEA Grapalat" w:hAnsi="GHEA Grapalat" w:cs="Sylfaen"/>
          <w:sz w:val="20"/>
          <w:szCs w:val="20"/>
        </w:rPr>
        <w:t>միևնույն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չափաբաժնին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պետության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համայնքների</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և</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rPr>
        <w:t>համատեղ</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ործունեության</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ով</w:t>
      </w:r>
      <w:r w:rsidRPr="00AA608E">
        <w:rPr>
          <w:rFonts w:ascii="GHEA Grapalat" w:hAnsi="GHEA Grapalat" w:cs="Sylfaen"/>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կոնսորցիումով</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ործընթացին</w:t>
      </w:r>
      <w:r w:rsidRPr="00AA608E">
        <w:rPr>
          <w:rFonts w:ascii="GHEA Grapalat" w:hAnsi="GHEA Grapalat" w:cs="Sylfaen"/>
          <w:sz w:val="20"/>
          <w:lang w:val="es-ES"/>
        </w:rPr>
        <w:t xml:space="preserve"> </w:t>
      </w:r>
      <w:r w:rsidRPr="00AA608E">
        <w:rPr>
          <w:rFonts w:ascii="GHEA Grapalat" w:hAnsi="GHEA Grapalat" w:cs="Sylfaen"/>
          <w:sz w:val="20"/>
          <w:szCs w:val="20"/>
        </w:rPr>
        <w:t>մասնակցության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cs="Sylfaen"/>
          <w:sz w:val="20"/>
          <w:szCs w:val="20"/>
          <w:lang w:val="es-ES"/>
        </w:rPr>
        <w:t>:</w:t>
      </w:r>
    </w:p>
    <w:p w:rsidR="008E0B31" w:rsidRPr="00AA608E" w:rsidRDefault="008E0B31" w:rsidP="008E0B31">
      <w:pPr>
        <w:pStyle w:val="af4"/>
        <w:spacing w:before="0" w:beforeAutospacing="0" w:after="0" w:afterAutospacing="0"/>
        <w:ind w:firstLine="708"/>
        <w:jc w:val="both"/>
        <w:rPr>
          <w:rFonts w:ascii="GHEA Grapalat" w:hAnsi="GHEA Grapalat"/>
          <w:sz w:val="20"/>
          <w:szCs w:val="20"/>
          <w:lang w:val="hy-AM"/>
        </w:rPr>
      </w:pPr>
      <w:r w:rsidRPr="00AA608E">
        <w:rPr>
          <w:rFonts w:ascii="GHEA Grapalat" w:hAnsi="GHEA Grapalat"/>
          <w:sz w:val="20"/>
          <w:szCs w:val="20"/>
        </w:rPr>
        <w:t>Կարգի</w:t>
      </w:r>
      <w:r w:rsidRPr="00AA608E">
        <w:rPr>
          <w:rFonts w:ascii="GHEA Grapalat" w:hAnsi="GHEA Grapalat"/>
          <w:sz w:val="20"/>
          <w:szCs w:val="20"/>
          <w:lang w:val="es-ES"/>
        </w:rPr>
        <w:t xml:space="preserve"> 119-</w:t>
      </w:r>
      <w:r w:rsidRPr="00AA608E">
        <w:rPr>
          <w:rFonts w:ascii="GHEA Grapalat" w:hAnsi="GHEA Grapalat"/>
          <w:sz w:val="20"/>
          <w:szCs w:val="20"/>
        </w:rPr>
        <w:t>րդ</w:t>
      </w:r>
      <w:r w:rsidRPr="00AA608E">
        <w:rPr>
          <w:rFonts w:ascii="GHEA Grapalat" w:hAnsi="GHEA Grapalat"/>
          <w:sz w:val="20"/>
          <w:szCs w:val="20"/>
          <w:lang w:val="es-ES"/>
        </w:rPr>
        <w:t xml:space="preserve"> </w:t>
      </w:r>
      <w:r w:rsidRPr="00AA608E">
        <w:rPr>
          <w:rFonts w:ascii="GHEA Grapalat" w:hAnsi="GHEA Grapalat"/>
          <w:sz w:val="20"/>
          <w:szCs w:val="20"/>
        </w:rPr>
        <w:t>կետի</w:t>
      </w:r>
      <w:r w:rsidRPr="00AA608E">
        <w:rPr>
          <w:rFonts w:ascii="GHEA Grapalat" w:hAnsi="GHEA Grapalat"/>
          <w:sz w:val="20"/>
          <w:szCs w:val="20"/>
          <w:lang w:val="es-ES"/>
        </w:rPr>
        <w:t xml:space="preserve"> </w:t>
      </w:r>
      <w:r w:rsidRPr="00AA608E">
        <w:rPr>
          <w:rFonts w:ascii="GHEA Grapalat" w:hAnsi="GHEA Grapalat"/>
          <w:sz w:val="20"/>
          <w:szCs w:val="20"/>
          <w:lang w:val="hy-AM"/>
        </w:rPr>
        <w:t>իմաստով`</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lastRenderedPageBreak/>
        <w:t>1</w:t>
      </w:r>
      <w:r w:rsidRPr="00AA608E">
        <w:rPr>
          <w:rFonts w:ascii="GHEA Grapalat" w:hAnsi="GHEA Grapalat"/>
          <w:color w:val="000000"/>
          <w:sz w:val="20"/>
          <w:szCs w:val="20"/>
          <w:lang w:val="hy-AM"/>
        </w:rPr>
        <w:t xml:space="preserve">) </w:t>
      </w:r>
      <w:r w:rsidRPr="00AA608E">
        <w:rPr>
          <w:rFonts w:ascii="GHEA Grapalat" w:hAnsi="GHEA Grapalat"/>
          <w:sz w:val="20"/>
          <w:szCs w:val="20"/>
          <w:lang w:val="hy-AM"/>
        </w:rPr>
        <w:t xml:space="preserve">ֆիզիկական </w:t>
      </w:r>
      <w:r w:rsidRPr="00AA608E">
        <w:rPr>
          <w:rFonts w:ascii="GHEA Grapalat" w:hAnsi="GHEA Grapalat" w:cs="GHEA Grapalat"/>
          <w:color w:val="000000"/>
          <w:sz w:val="20"/>
          <w:szCs w:val="20"/>
          <w:lang w:val="hy-AM"/>
        </w:rPr>
        <w:t xml:space="preserve">անձինք համարվում են փոխկապակցված, </w:t>
      </w:r>
      <w:r w:rsidRPr="00AA608E">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ա. տվյալ իրավաբանական անձի բաժնետոմսերի տաս տոկոսից ավելին տնօրինող մասնակից.</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 xml:space="preserve">3) ֆիզիկական անձի կարգավիճակ չունեցող մասնակիցները </w:t>
      </w:r>
      <w:r w:rsidRPr="00AA608E">
        <w:rPr>
          <w:rFonts w:ascii="GHEA Grapalat" w:hAnsi="GHEA Grapalat"/>
          <w:color w:val="000000"/>
          <w:sz w:val="20"/>
          <w:szCs w:val="20"/>
          <w:lang w:val="hy-AM"/>
        </w:rPr>
        <w:t xml:space="preserve">համարվում են փոխկապակցված, եթե` </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E0B31" w:rsidRPr="00AA608E" w:rsidRDefault="008E0B31" w:rsidP="008E0B31">
      <w:pPr>
        <w:pStyle w:val="af4"/>
        <w:spacing w:before="0" w:beforeAutospacing="0" w:after="0" w:afterAutospacing="0"/>
        <w:ind w:firstLine="708"/>
        <w:jc w:val="both"/>
        <w:rPr>
          <w:rFonts w:ascii="Sylfaen" w:hAnsi="Sylfaen"/>
          <w:sz w:val="20"/>
          <w:szCs w:val="20"/>
          <w:lang w:val="hy-AM"/>
        </w:rPr>
      </w:pPr>
      <w:r w:rsidRPr="00AA608E">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8E0B31" w:rsidRPr="00AA608E" w:rsidRDefault="008E0B31" w:rsidP="008E0B31">
      <w:pPr>
        <w:ind w:firstLine="284"/>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Armenian"/>
          <w:sz w:val="20"/>
          <w:lang w:val="hy-AM"/>
        </w:rPr>
        <w:t xml:space="preserve">2.4 </w:t>
      </w:r>
      <w:r w:rsidRPr="00AA608E">
        <w:rPr>
          <w:rFonts w:ascii="GHEA Grapalat" w:hAnsi="GHEA Grapalat" w:cs="Sylfaen"/>
          <w:sz w:val="20"/>
          <w:lang w:val="hy-AM"/>
        </w:rPr>
        <w:t>Մասնակիցը</w:t>
      </w:r>
      <w:r w:rsidRPr="00AA608E">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8E0B31" w:rsidRPr="00AA608E" w:rsidRDefault="008E0B31" w:rsidP="008E0B31">
      <w:pPr>
        <w:pStyle w:val="norm"/>
        <w:spacing w:line="240" w:lineRule="auto"/>
        <w:ind w:firstLine="540"/>
        <w:rPr>
          <w:rFonts w:ascii="GHEA Grapalat" w:hAnsi="GHEA Grapalat" w:cs="Sylfaen"/>
          <w:sz w:val="20"/>
          <w:szCs w:val="24"/>
          <w:lang w:val="af-ZA" w:eastAsia="en-US"/>
        </w:rPr>
      </w:pPr>
      <w:r w:rsidRPr="00AA608E">
        <w:rPr>
          <w:rFonts w:ascii="GHEA Grapalat" w:hAnsi="GHEA Grapalat" w:cs="Sylfaen"/>
          <w:sz w:val="20"/>
          <w:szCs w:val="24"/>
          <w:lang w:val="hy-AM" w:eastAsia="en-US"/>
        </w:rPr>
        <w:t>2.5 Սույն ընթացակարգի շրջանակում կնքվելիք 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կարող</w:t>
      </w:r>
      <w:r w:rsidRPr="00AA608E">
        <w:rPr>
          <w:rFonts w:ascii="GHEA Grapalat" w:hAnsi="GHEA Grapalat" w:cs="Sylfaen"/>
          <w:sz w:val="20"/>
          <w:szCs w:val="24"/>
          <w:lang w:val="af-ZA" w:eastAsia="en-US"/>
        </w:rPr>
        <w:t xml:space="preserve"> է </w:t>
      </w:r>
      <w:r w:rsidRPr="00AA608E">
        <w:rPr>
          <w:rFonts w:ascii="GHEA Grapalat" w:hAnsi="GHEA Grapalat" w:cs="Sylfaen"/>
          <w:sz w:val="20"/>
          <w:szCs w:val="24"/>
          <w:lang w:val="hy-AM" w:eastAsia="en-US"/>
        </w:rPr>
        <w:t>իրականացվել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պայմանագիր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կնքելու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չի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հանդիսանալ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lang w:val="af-ZA"/>
        </w:rPr>
        <w:t>(</w:t>
      </w:r>
      <w:r w:rsidRPr="00AA608E">
        <w:rPr>
          <w:rFonts w:ascii="GHEA Grapalat" w:hAnsi="GHEA Grapalat" w:cs="Sylfaen"/>
          <w:sz w:val="20"/>
        </w:rPr>
        <w:t>միևնույն</w:t>
      </w:r>
      <w:r w:rsidRPr="00AA608E">
        <w:rPr>
          <w:rFonts w:ascii="GHEA Grapalat" w:hAnsi="GHEA Grapalat" w:cs="Sylfaen"/>
          <w:sz w:val="20"/>
          <w:lang w:val="af-ZA"/>
        </w:rPr>
        <w:t xml:space="preserve"> </w:t>
      </w:r>
      <w:r w:rsidRPr="00AA608E">
        <w:rPr>
          <w:rFonts w:ascii="GHEA Grapalat" w:hAnsi="GHEA Grapalat" w:cs="Sylfaen"/>
          <w:sz w:val="20"/>
        </w:rPr>
        <w:t>չափաբաժնին</w:t>
      </w:r>
      <w:r w:rsidRPr="00AA608E">
        <w:rPr>
          <w:rFonts w:ascii="GHEA Grapalat" w:hAnsi="GHEA Grapalat" w:cs="Sylfaen"/>
          <w:sz w:val="20"/>
          <w:lang w:val="af-ZA"/>
        </w:rPr>
        <w:t xml:space="preserve">) </w:t>
      </w:r>
      <w:r w:rsidRPr="00AA608E">
        <w:rPr>
          <w:rFonts w:ascii="GHEA Grapalat" w:hAnsi="GHEA Grapalat" w:cs="Sylfaen"/>
          <w:sz w:val="20"/>
          <w:szCs w:val="24"/>
          <w:lang w:eastAsia="en-US"/>
        </w:rPr>
        <w:t>մասնակցելու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հայտ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մասնակիցը</w:t>
      </w:r>
      <w:r w:rsidRPr="00AA608E">
        <w:rPr>
          <w:rFonts w:ascii="GHEA Grapalat" w:hAnsi="GHEA Grapalat" w:cs="Sylfaen"/>
          <w:sz w:val="20"/>
          <w:szCs w:val="24"/>
          <w:lang w:val="af-ZA" w:eastAsia="en-US"/>
        </w:rPr>
        <w:t xml:space="preserve">: </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 2</w:t>
      </w:r>
      <w:r w:rsidRPr="00AA608E">
        <w:rPr>
          <w:rFonts w:ascii="GHEA Grapalat" w:hAnsi="GHEA Grapalat" w:cs="Sylfaen"/>
          <w:szCs w:val="24"/>
          <w:lang w:val="hy-AM"/>
        </w:rPr>
        <w:t>.</w:t>
      </w:r>
      <w:r w:rsidRPr="00AA608E">
        <w:rPr>
          <w:rFonts w:ascii="GHEA Grapalat" w:hAnsi="GHEA Grapalat" w:cs="Sylfaen"/>
          <w:szCs w:val="24"/>
        </w:rPr>
        <w:t xml:space="preserve">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szCs w:val="24"/>
          <w:lang w:val="ru-RU"/>
        </w:rPr>
        <w:t>մասնակցել</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կոնսորցիումով</w:t>
      </w:r>
      <w:r w:rsidRPr="00AA608E">
        <w:rPr>
          <w:rFonts w:ascii="GHEA Grapalat" w:hAnsi="GHEA Grapalat" w:cs="Sylfaen"/>
          <w:szCs w:val="24"/>
        </w:rPr>
        <w:t>)</w:t>
      </w:r>
      <w:r w:rsidRPr="00AA608E">
        <w:rPr>
          <w:rFonts w:ascii="GHEA Grapalat" w:hAnsi="GHEA Grapalat" w:cs="Sylfaen"/>
          <w:szCs w:val="24"/>
          <w:lang w:val="ru-RU"/>
        </w:rPr>
        <w:t>։</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1)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պայմանագրի</w:t>
      </w:r>
      <w:r w:rsidRPr="00AA608E">
        <w:rPr>
          <w:rFonts w:ascii="GHEA Grapalat" w:hAnsi="GHEA Grapalat" w:cs="Sylfaen"/>
          <w:szCs w:val="24"/>
        </w:rPr>
        <w:t xml:space="preserve"> </w:t>
      </w:r>
      <w:r w:rsidRPr="00AA608E">
        <w:rPr>
          <w:rFonts w:ascii="GHEA Grapalat" w:hAnsi="GHEA Grapalat" w:cs="Sylfaen"/>
          <w:szCs w:val="24"/>
          <w:lang w:val="ru-RU"/>
        </w:rPr>
        <w:t>կողմերից</w:t>
      </w:r>
      <w:r w:rsidRPr="00AA608E">
        <w:rPr>
          <w:rFonts w:ascii="GHEA Grapalat" w:hAnsi="GHEA Grapalat" w:cs="Sylfaen"/>
          <w:szCs w:val="24"/>
        </w:rPr>
        <w:t xml:space="preserve"> </w:t>
      </w:r>
      <w:r w:rsidRPr="00AA608E">
        <w:rPr>
          <w:rFonts w:ascii="GHEA Grapalat" w:hAnsi="GHEA Grapalat" w:cs="Sylfaen"/>
          <w:szCs w:val="24"/>
          <w:lang w:val="ru-RU"/>
        </w:rPr>
        <w:t>որևէ</w:t>
      </w:r>
      <w:r w:rsidRPr="00AA608E">
        <w:rPr>
          <w:rFonts w:ascii="GHEA Grapalat" w:hAnsi="GHEA Grapalat" w:cs="Sylfaen"/>
          <w:szCs w:val="24"/>
        </w:rPr>
        <w:t xml:space="preserve"> </w:t>
      </w:r>
      <w:r w:rsidRPr="00AA608E">
        <w:rPr>
          <w:rFonts w:ascii="GHEA Grapalat" w:hAnsi="GHEA Grapalat" w:cs="Sylfaen"/>
          <w:szCs w:val="24"/>
          <w:lang w:val="ru-RU"/>
        </w:rPr>
        <w:t>մեկը</w:t>
      </w:r>
      <w:r w:rsidRPr="00AA608E">
        <w:rPr>
          <w:rFonts w:ascii="GHEA Grapalat" w:hAnsi="GHEA Grapalat" w:cs="Sylfaen"/>
          <w:szCs w:val="24"/>
        </w:rPr>
        <w:t xml:space="preserve"> </w:t>
      </w:r>
      <w:r w:rsidRPr="00AA608E">
        <w:rPr>
          <w:rFonts w:ascii="GHEA Grapalat" w:hAnsi="GHEA Grapalat" w:cs="Sylfaen"/>
          <w:szCs w:val="24"/>
          <w:lang w:val="ru-RU"/>
        </w:rPr>
        <w:t>չի</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նույն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rPr>
        <w:t>(</w:t>
      </w:r>
      <w:r w:rsidRPr="00AA608E">
        <w:rPr>
          <w:rFonts w:ascii="GHEA Grapalat" w:hAnsi="GHEA Grapalat" w:cs="Sylfaen"/>
          <w:lang w:val="en-US"/>
        </w:rPr>
        <w:t>միևնույն</w:t>
      </w:r>
      <w:r w:rsidRPr="00AA608E">
        <w:rPr>
          <w:rFonts w:ascii="GHEA Grapalat" w:hAnsi="GHEA Grapalat" w:cs="Sylfaen"/>
        </w:rPr>
        <w:t xml:space="preserve"> </w:t>
      </w:r>
      <w:r w:rsidRPr="00AA608E">
        <w:rPr>
          <w:rFonts w:ascii="GHEA Grapalat" w:hAnsi="GHEA Grapalat" w:cs="Sylfaen"/>
          <w:lang w:val="en-US"/>
        </w:rPr>
        <w:t>չափաբաժնին</w:t>
      </w:r>
      <w:r w:rsidRPr="00AA608E">
        <w:rPr>
          <w:rFonts w:ascii="GHEA Grapalat" w:hAnsi="GHEA Grapalat" w:cs="Sylfaen"/>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հայտ</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պարբերության</w:t>
      </w:r>
      <w:r w:rsidRPr="00AA608E">
        <w:rPr>
          <w:rFonts w:ascii="GHEA Grapalat" w:hAnsi="GHEA Grapalat" w:cs="Sylfaen"/>
          <w:szCs w:val="24"/>
        </w:rPr>
        <w:t xml:space="preserve"> </w:t>
      </w:r>
      <w:r w:rsidRPr="00AA608E">
        <w:rPr>
          <w:rFonts w:ascii="GHEA Grapalat" w:hAnsi="GHEA Grapalat" w:cs="Sylfaen"/>
          <w:szCs w:val="24"/>
          <w:lang w:val="ru-RU"/>
        </w:rPr>
        <w:t>պահանջի</w:t>
      </w:r>
      <w:r w:rsidRPr="00AA608E">
        <w:rPr>
          <w:rFonts w:ascii="GHEA Grapalat" w:hAnsi="GHEA Grapalat" w:cs="Sylfaen"/>
          <w:szCs w:val="24"/>
        </w:rPr>
        <w:t xml:space="preserve"> </w:t>
      </w:r>
      <w:r w:rsidRPr="00AA608E">
        <w:rPr>
          <w:rFonts w:ascii="GHEA Grapalat" w:hAnsi="GHEA Grapalat" w:cs="Sylfaen"/>
          <w:szCs w:val="24"/>
          <w:lang w:val="ru-RU"/>
        </w:rPr>
        <w:t>չպահպանման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հայտերի</w:t>
      </w:r>
      <w:r w:rsidRPr="00AA608E">
        <w:rPr>
          <w:rFonts w:ascii="GHEA Grapalat" w:hAnsi="GHEA Grapalat" w:cs="Sylfaen"/>
          <w:szCs w:val="24"/>
        </w:rPr>
        <w:t xml:space="preserve"> </w:t>
      </w:r>
      <w:r w:rsidRPr="00AA608E">
        <w:rPr>
          <w:rFonts w:ascii="GHEA Grapalat" w:hAnsi="GHEA Grapalat" w:cs="Sylfaen"/>
          <w:szCs w:val="24"/>
          <w:lang w:val="ru-RU"/>
        </w:rPr>
        <w:t>բացման</w:t>
      </w:r>
      <w:r w:rsidRPr="00AA608E">
        <w:rPr>
          <w:rFonts w:ascii="GHEA Grapalat" w:hAnsi="GHEA Grapalat" w:cs="Sylfaen"/>
          <w:szCs w:val="24"/>
        </w:rPr>
        <w:t xml:space="preserve"> </w:t>
      </w:r>
      <w:r w:rsidRPr="00AA608E">
        <w:rPr>
          <w:rFonts w:ascii="GHEA Grapalat" w:hAnsi="GHEA Grapalat" w:cs="Sylfaen"/>
          <w:szCs w:val="24"/>
          <w:lang w:val="ru-RU"/>
        </w:rPr>
        <w:t>նիստում</w:t>
      </w:r>
      <w:r w:rsidRPr="00AA608E">
        <w:rPr>
          <w:rFonts w:ascii="GHEA Grapalat" w:hAnsi="GHEA Grapalat" w:cs="Sylfaen"/>
          <w:szCs w:val="24"/>
        </w:rPr>
        <w:t xml:space="preserve"> </w:t>
      </w:r>
      <w:r w:rsidRPr="00AA608E">
        <w:rPr>
          <w:rFonts w:ascii="GHEA Grapalat" w:hAnsi="GHEA Grapalat" w:cs="Sylfaen"/>
          <w:szCs w:val="24"/>
          <w:lang w:val="ru-RU"/>
        </w:rPr>
        <w:t>մերժվում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ինչպես</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այնպես</w:t>
      </w:r>
      <w:r w:rsidRPr="00AA608E">
        <w:rPr>
          <w:rFonts w:ascii="GHEA Grapalat" w:hAnsi="GHEA Grapalat" w:cs="Sylfaen"/>
          <w:szCs w:val="24"/>
        </w:rPr>
        <w:t xml:space="preserve"> </w:t>
      </w:r>
      <w:r w:rsidRPr="00AA608E">
        <w:rPr>
          <w:rFonts w:ascii="GHEA Grapalat" w:hAnsi="GHEA Grapalat" w:cs="Sylfaen"/>
          <w:szCs w:val="24"/>
          <w:lang w:val="ru-RU"/>
        </w:rPr>
        <w:t>էլ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հայտերը</w:t>
      </w:r>
      <w:r w:rsidRPr="00AA608E">
        <w:rPr>
          <w:rFonts w:ascii="GHEA Grapalat" w:hAnsi="GHEA Grapalat" w:cs="Sylfaen"/>
          <w:szCs w:val="24"/>
        </w:rPr>
        <w:t>.</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rPr>
        <w:t>2) Մ</w:t>
      </w:r>
      <w:r w:rsidRPr="00AA608E">
        <w:rPr>
          <w:rFonts w:ascii="GHEA Grapalat" w:hAnsi="GHEA Grapalat" w:cs="Sylfaen"/>
          <w:szCs w:val="24"/>
          <w:lang w:val="ru-RU"/>
        </w:rPr>
        <w:t>ասնակիցները</w:t>
      </w:r>
      <w:r w:rsidRPr="00AA608E">
        <w:rPr>
          <w:rFonts w:ascii="GHEA Grapalat" w:hAnsi="GHEA Grapalat" w:cs="Sylfaen"/>
          <w:szCs w:val="24"/>
        </w:rPr>
        <w:t xml:space="preserve"> </w:t>
      </w:r>
      <w:r w:rsidRPr="00AA608E">
        <w:rPr>
          <w:rFonts w:ascii="GHEA Grapalat" w:hAnsi="GHEA Grapalat" w:cs="Sylfaen"/>
          <w:szCs w:val="24"/>
          <w:lang w:val="ru-RU"/>
        </w:rPr>
        <w:t>կրում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համապարտ</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պատասխանատվություն</w:t>
      </w:r>
      <w:r w:rsidRPr="00AA608E">
        <w:rPr>
          <w:rFonts w:ascii="GHEA Grapalat" w:hAnsi="GHEA Grapalat" w:cs="Sylfaen"/>
          <w:szCs w:val="24"/>
        </w:rPr>
        <w:t>:</w:t>
      </w:r>
      <w:r w:rsidRPr="00AA608E">
        <w:rPr>
          <w:rFonts w:ascii="GHEA Grapalat" w:hAnsi="GHEA Grapalat" w:cs="Sylfaen"/>
          <w:szCs w:val="24"/>
          <w:lang w:val="hy-AM"/>
        </w:rPr>
        <w:t xml:space="preserve"> </w:t>
      </w:r>
      <w:r w:rsidRPr="00AA608E">
        <w:rPr>
          <w:rFonts w:ascii="GHEA Grapalat" w:hAnsi="GHEA Grapalat" w:cs="Sylfaen"/>
          <w:szCs w:val="24"/>
        </w:rPr>
        <w:t>Ընդ որում,</w:t>
      </w:r>
      <w:r w:rsidRPr="00AA608E">
        <w:rPr>
          <w:rFonts w:ascii="GHEA Grapalat" w:hAnsi="GHEA Grapalat" w:cs="Sylfaen"/>
          <w:szCs w:val="24"/>
          <w:lang w:val="hy-AM"/>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անդամի</w:t>
      </w:r>
      <w:r w:rsidRPr="00AA608E">
        <w:rPr>
          <w:rFonts w:ascii="GHEA Grapalat" w:hAnsi="GHEA Grapalat" w:cs="Sylfaen"/>
          <w:szCs w:val="24"/>
        </w:rPr>
        <w:t xml:space="preserve"> </w:t>
      </w:r>
      <w:r w:rsidRPr="00AA608E">
        <w:rPr>
          <w:rFonts w:ascii="GHEA Grapalat" w:hAnsi="GHEA Grapalat" w:cs="Sylfaen"/>
          <w:szCs w:val="24"/>
          <w:lang w:val="ru-RU"/>
        </w:rPr>
        <w:t>կոնսորցիումից</w:t>
      </w:r>
      <w:r w:rsidRPr="00AA608E">
        <w:rPr>
          <w:rFonts w:ascii="GHEA Grapalat" w:hAnsi="GHEA Grapalat" w:cs="Sylfaen"/>
          <w:szCs w:val="24"/>
        </w:rPr>
        <w:t xml:space="preserve"> </w:t>
      </w:r>
      <w:r w:rsidRPr="00AA608E">
        <w:rPr>
          <w:rFonts w:ascii="GHEA Grapalat" w:hAnsi="GHEA Grapalat" w:cs="Sylfaen"/>
          <w:szCs w:val="24"/>
          <w:lang w:val="ru-RU"/>
        </w:rPr>
        <w:t>դուրս</w:t>
      </w:r>
      <w:r w:rsidRPr="00AA608E">
        <w:rPr>
          <w:rFonts w:ascii="GHEA Grapalat" w:hAnsi="GHEA Grapalat" w:cs="Sylfaen"/>
          <w:szCs w:val="24"/>
        </w:rPr>
        <w:t xml:space="preserve"> </w:t>
      </w:r>
      <w:r w:rsidRPr="00AA608E">
        <w:rPr>
          <w:rFonts w:ascii="GHEA Grapalat" w:hAnsi="GHEA Grapalat" w:cs="Sylfaen"/>
          <w:szCs w:val="24"/>
          <w:lang w:val="ru-RU"/>
        </w:rPr>
        <w:t>գալու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հետ</w:t>
      </w:r>
      <w:r w:rsidRPr="00AA608E">
        <w:rPr>
          <w:rFonts w:ascii="GHEA Grapalat" w:hAnsi="GHEA Grapalat" w:cs="Sylfaen"/>
          <w:szCs w:val="24"/>
        </w:rPr>
        <w:t xml:space="preserve"> </w:t>
      </w:r>
      <w:r w:rsidRPr="00AA608E">
        <w:rPr>
          <w:rFonts w:ascii="GHEA Grapalat" w:hAnsi="GHEA Grapalat" w:cs="Sylfaen"/>
          <w:szCs w:val="24"/>
          <w:lang w:val="en-US"/>
        </w:rPr>
        <w:t>պ</w:t>
      </w:r>
      <w:r w:rsidRPr="00AA608E">
        <w:rPr>
          <w:rFonts w:ascii="GHEA Grapalat" w:hAnsi="GHEA Grapalat" w:cs="Sylfaen"/>
          <w:szCs w:val="24"/>
          <w:lang w:val="ru-RU"/>
        </w:rPr>
        <w:t>ատվիրատուի</w:t>
      </w:r>
      <w:r w:rsidRPr="00AA608E">
        <w:rPr>
          <w:rFonts w:ascii="GHEA Grapalat" w:hAnsi="GHEA Grapalat" w:cs="Sylfaen"/>
          <w:szCs w:val="24"/>
        </w:rPr>
        <w:t xml:space="preserve"> </w:t>
      </w:r>
      <w:r w:rsidRPr="00AA608E">
        <w:rPr>
          <w:rFonts w:ascii="GHEA Grapalat" w:hAnsi="GHEA Grapalat" w:cs="Sylfaen"/>
          <w:szCs w:val="24"/>
          <w:lang w:val="ru-RU"/>
        </w:rPr>
        <w:t>կնքած</w:t>
      </w:r>
      <w:r w:rsidRPr="00AA608E">
        <w:rPr>
          <w:rFonts w:ascii="GHEA Grapalat" w:hAnsi="GHEA Grapalat" w:cs="Sylfaen"/>
          <w:szCs w:val="24"/>
        </w:rPr>
        <w:t xml:space="preserve"> </w:t>
      </w:r>
      <w:r w:rsidRPr="00AA608E">
        <w:rPr>
          <w:rFonts w:ascii="GHEA Grapalat" w:hAnsi="GHEA Grapalat" w:cs="Sylfaen"/>
          <w:szCs w:val="24"/>
          <w:lang w:val="ru-RU"/>
        </w:rPr>
        <w:t>պայմանագիրը</w:t>
      </w:r>
      <w:r w:rsidRPr="00AA608E">
        <w:rPr>
          <w:rFonts w:ascii="GHEA Grapalat" w:hAnsi="GHEA Grapalat" w:cs="Sylfaen"/>
          <w:szCs w:val="24"/>
        </w:rPr>
        <w:t xml:space="preserve"> </w:t>
      </w:r>
      <w:r w:rsidRPr="00AA608E">
        <w:rPr>
          <w:rFonts w:ascii="GHEA Grapalat" w:hAnsi="GHEA Grapalat" w:cs="Sylfaen"/>
          <w:szCs w:val="24"/>
          <w:lang w:val="ru-RU"/>
        </w:rPr>
        <w:t>միակողմանիորեն</w:t>
      </w:r>
      <w:r w:rsidRPr="00AA608E">
        <w:rPr>
          <w:rFonts w:ascii="GHEA Grapalat" w:hAnsi="GHEA Grapalat" w:cs="Sylfaen"/>
          <w:szCs w:val="24"/>
        </w:rPr>
        <w:t xml:space="preserve"> </w:t>
      </w:r>
      <w:r w:rsidRPr="00AA608E">
        <w:rPr>
          <w:rFonts w:ascii="GHEA Grapalat" w:hAnsi="GHEA Grapalat" w:cs="Sylfaen"/>
          <w:szCs w:val="24"/>
          <w:lang w:val="ru-RU"/>
        </w:rPr>
        <w:t>լուծվում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անդամների</w:t>
      </w:r>
      <w:r w:rsidRPr="00AA608E">
        <w:rPr>
          <w:rFonts w:ascii="GHEA Grapalat" w:hAnsi="GHEA Grapalat" w:cs="Sylfaen"/>
          <w:szCs w:val="24"/>
        </w:rPr>
        <w:t xml:space="preserve"> </w:t>
      </w:r>
      <w:r w:rsidRPr="00AA608E">
        <w:rPr>
          <w:rFonts w:ascii="GHEA Grapalat" w:hAnsi="GHEA Grapalat" w:cs="Sylfaen"/>
          <w:szCs w:val="24"/>
          <w:lang w:val="ru-RU"/>
        </w:rPr>
        <w:t>նկատմամբ</w:t>
      </w:r>
      <w:r w:rsidRPr="00AA608E">
        <w:rPr>
          <w:rFonts w:ascii="GHEA Grapalat" w:hAnsi="GHEA Grapalat" w:cs="Sylfaen"/>
          <w:szCs w:val="24"/>
        </w:rPr>
        <w:t xml:space="preserve"> </w:t>
      </w:r>
      <w:r w:rsidRPr="00AA608E">
        <w:rPr>
          <w:rFonts w:ascii="GHEA Grapalat" w:hAnsi="GHEA Grapalat" w:cs="Sylfaen"/>
          <w:szCs w:val="24"/>
          <w:lang w:val="ru-RU"/>
        </w:rPr>
        <w:t>կիրառվում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պայմանագրով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պատասխանատվության</w:t>
      </w:r>
      <w:r w:rsidRPr="00AA608E">
        <w:rPr>
          <w:rFonts w:ascii="GHEA Grapalat" w:hAnsi="GHEA Grapalat" w:cs="Sylfaen"/>
          <w:szCs w:val="24"/>
        </w:rPr>
        <w:t xml:space="preserve"> </w:t>
      </w:r>
      <w:r w:rsidRPr="00AA608E">
        <w:rPr>
          <w:rFonts w:ascii="GHEA Grapalat" w:hAnsi="GHEA Grapalat" w:cs="Sylfaen"/>
          <w:szCs w:val="24"/>
          <w:lang w:val="ru-RU"/>
        </w:rPr>
        <w:t>միջոցները</w:t>
      </w:r>
    </w:p>
    <w:p w:rsidR="008E0B31" w:rsidRPr="00AA608E" w:rsidRDefault="008E0B31" w:rsidP="008E0B31">
      <w:pPr>
        <w:jc w:val="both"/>
        <w:rPr>
          <w:rFonts w:ascii="GHEA Grapalat" w:hAnsi="GHEA Grapalat"/>
          <w:b/>
          <w:sz w:val="20"/>
          <w:lang w:val="af-ZA"/>
        </w:rPr>
      </w:pP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3.  </w:t>
      </w:r>
      <w:r w:rsidRPr="00AA608E">
        <w:rPr>
          <w:rFonts w:ascii="GHEA Grapalat" w:hAnsi="GHEA Grapalat" w:cs="Sylfaen"/>
          <w:b/>
          <w:sz w:val="20"/>
        </w:rPr>
        <w:t>ՀՐԱՎԵՐԻ</w:t>
      </w:r>
      <w:r w:rsidRPr="00AA608E">
        <w:rPr>
          <w:rFonts w:ascii="GHEA Grapalat" w:hAnsi="GHEA Grapalat" w:cs="Arial"/>
          <w:b/>
          <w:sz w:val="20"/>
          <w:lang w:val="af-ZA"/>
        </w:rPr>
        <w:t xml:space="preserve">  </w:t>
      </w:r>
      <w:r w:rsidRPr="00AA608E">
        <w:rPr>
          <w:rFonts w:ascii="GHEA Grapalat" w:hAnsi="GHEA Grapalat" w:cs="Sylfaen"/>
          <w:b/>
          <w:sz w:val="20"/>
        </w:rPr>
        <w:t>ՊԱՐԶԱԲԱՆՈՒՄԸ</w:t>
      </w:r>
      <w:r w:rsidRPr="00AA608E">
        <w:rPr>
          <w:rFonts w:ascii="GHEA Grapalat" w:hAnsi="GHEA Grapalat" w:cs="Arial"/>
          <w:b/>
          <w:sz w:val="20"/>
          <w:lang w:val="af-ZA"/>
        </w:rPr>
        <w:t xml:space="preserve">  </w:t>
      </w:r>
      <w:r w:rsidRPr="00AA608E">
        <w:rPr>
          <w:rFonts w:ascii="GHEA Grapalat" w:hAnsi="GHEA Grapalat" w:cs="Arial"/>
          <w:b/>
          <w:sz w:val="20"/>
        </w:rPr>
        <w:t>ԵՎ</w:t>
      </w:r>
      <w:r w:rsidRPr="00AA608E">
        <w:rPr>
          <w:rFonts w:ascii="GHEA Grapalat" w:hAnsi="GHEA Grapalat" w:cs="Arial"/>
          <w:b/>
          <w:sz w:val="20"/>
          <w:lang w:val="af-ZA"/>
        </w:rPr>
        <w:t xml:space="preserve"> </w:t>
      </w:r>
      <w:r w:rsidRPr="00AA608E">
        <w:rPr>
          <w:rFonts w:ascii="GHEA Grapalat" w:hAnsi="GHEA Grapalat" w:cs="Sylfaen"/>
          <w:b/>
          <w:sz w:val="20"/>
        </w:rPr>
        <w:t>ՀՐԱՎԵՐՈՒՄ</w:t>
      </w:r>
      <w:r w:rsidRPr="00AA608E">
        <w:rPr>
          <w:rFonts w:ascii="GHEA Grapalat" w:hAnsi="GHEA Grapalat" w:cs="Arial"/>
          <w:b/>
          <w:sz w:val="20"/>
          <w:lang w:val="af-ZA"/>
        </w:rPr>
        <w:t xml:space="preserve"> </w:t>
      </w:r>
      <w:r w:rsidRPr="00AA608E">
        <w:rPr>
          <w:rFonts w:ascii="GHEA Grapalat" w:hAnsi="GHEA Grapalat" w:cs="Sylfaen"/>
          <w:b/>
          <w:sz w:val="20"/>
        </w:rPr>
        <w:t>ՓՈՓՈԽՈՒԹՅՈՒՆ</w:t>
      </w:r>
      <w:r w:rsidRPr="00AA608E">
        <w:rPr>
          <w:rFonts w:ascii="GHEA Grapalat" w:hAnsi="GHEA Grapalat" w:cs="Arial"/>
          <w:b/>
          <w:sz w:val="20"/>
          <w:lang w:val="af-ZA"/>
        </w:rPr>
        <w:t xml:space="preserve"> </w:t>
      </w:r>
      <w:r w:rsidRPr="00AA608E">
        <w:rPr>
          <w:rFonts w:ascii="GHEA Grapalat" w:hAnsi="GHEA Grapalat" w:cs="Sylfaen"/>
          <w:b/>
          <w:sz w:val="20"/>
        </w:rPr>
        <w:t>ԿԱՏԱՐԵԼՈՒ</w:t>
      </w:r>
      <w:r w:rsidRPr="00AA608E">
        <w:rPr>
          <w:rFonts w:ascii="GHEA Grapalat" w:hAnsi="GHEA Grapalat" w:cs="Arial"/>
          <w:b/>
          <w:sz w:val="20"/>
          <w:lang w:val="af-ZA"/>
        </w:rPr>
        <w:t xml:space="preserve"> </w:t>
      </w:r>
      <w:r w:rsidRPr="00AA608E">
        <w:rPr>
          <w:rFonts w:ascii="GHEA Grapalat" w:hAnsi="GHEA Grapalat" w:cs="Sylfaen"/>
          <w:b/>
          <w:sz w:val="20"/>
        </w:rPr>
        <w:t>ԿԱՐԳԸ</w:t>
      </w:r>
      <w:r w:rsidRPr="00AA608E">
        <w:rPr>
          <w:rFonts w:ascii="GHEA Grapalat" w:hAnsi="GHEA Grapalat" w:cs="Arial"/>
          <w:b/>
          <w:sz w:val="20"/>
          <w:lang w:val="af-ZA"/>
        </w:rPr>
        <w:t xml:space="preserve"> </w:t>
      </w:r>
    </w:p>
    <w:p w:rsidR="008E0B31" w:rsidRPr="00AA608E" w:rsidRDefault="008E0B31" w:rsidP="008E0B31">
      <w:pPr>
        <w:jc w:val="center"/>
        <w:rPr>
          <w:rFonts w:ascii="GHEA Grapalat" w:hAnsi="GHEA Grapalat"/>
          <w:b/>
          <w:sz w:val="20"/>
          <w:lang w:val="af-ZA"/>
        </w:rPr>
      </w:pPr>
    </w:p>
    <w:p w:rsidR="008E0B31" w:rsidRPr="00AA608E" w:rsidRDefault="008E0B31" w:rsidP="008E0B31">
      <w:pPr>
        <w:ind w:firstLine="567"/>
        <w:jc w:val="both"/>
        <w:rPr>
          <w:rFonts w:ascii="GHEA Grapalat" w:hAnsi="GHEA Grapalat"/>
          <w:sz w:val="20"/>
          <w:lang w:val="af-ZA"/>
        </w:rPr>
      </w:pPr>
      <w:r w:rsidRPr="00AA608E">
        <w:rPr>
          <w:rFonts w:ascii="GHEA Grapalat" w:hAnsi="GHEA Grapalat"/>
          <w:sz w:val="20"/>
          <w:lang w:val="af-ZA"/>
        </w:rPr>
        <w:t xml:space="preserve">3.1 </w:t>
      </w:r>
      <w:r w:rsidRPr="00AA608E">
        <w:rPr>
          <w:rFonts w:ascii="GHEA Grapalat" w:hAnsi="GHEA Grapalat" w:cs="Sylfaen"/>
          <w:sz w:val="20"/>
        </w:rPr>
        <w:t>Օրենքի</w:t>
      </w:r>
      <w:r w:rsidRPr="00AA608E">
        <w:rPr>
          <w:rFonts w:ascii="GHEA Grapalat" w:hAnsi="GHEA Grapalat" w:cs="Arial"/>
          <w:sz w:val="20"/>
          <w:lang w:val="af-ZA"/>
        </w:rPr>
        <w:t xml:space="preserve"> 29-</w:t>
      </w:r>
      <w:r w:rsidRPr="00AA608E">
        <w:rPr>
          <w:rFonts w:ascii="GHEA Grapalat" w:hAnsi="GHEA Grapalat" w:cs="Sylfaen"/>
          <w:sz w:val="20"/>
        </w:rPr>
        <w:t>րդ</w:t>
      </w:r>
      <w:r w:rsidRPr="00AA608E">
        <w:rPr>
          <w:rFonts w:ascii="GHEA Grapalat" w:hAnsi="GHEA Grapalat" w:cs="Arial"/>
          <w:sz w:val="20"/>
          <w:lang w:val="af-ZA"/>
        </w:rPr>
        <w:t xml:space="preserve"> </w:t>
      </w:r>
      <w:r w:rsidRPr="00AA608E">
        <w:rPr>
          <w:rFonts w:ascii="GHEA Grapalat" w:hAnsi="GHEA Grapalat" w:cs="Sylfaen"/>
          <w:sz w:val="20"/>
        </w:rPr>
        <w:t>հոդվածի</w:t>
      </w:r>
      <w:r w:rsidRPr="00AA608E">
        <w:rPr>
          <w:rFonts w:ascii="GHEA Grapalat" w:hAnsi="GHEA Grapalat" w:cs="Arial"/>
          <w:sz w:val="20"/>
          <w:lang w:val="af-ZA"/>
        </w:rPr>
        <w:t xml:space="preserve"> </w:t>
      </w:r>
      <w:r w:rsidRPr="00AA608E">
        <w:rPr>
          <w:rFonts w:ascii="GHEA Grapalat" w:hAnsi="GHEA Grapalat" w:cs="Sylfaen"/>
          <w:sz w:val="20"/>
        </w:rPr>
        <w:t>համաձայն</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պատվիրատուից</w:t>
      </w:r>
      <w:r w:rsidRPr="00AA608E">
        <w:rPr>
          <w:rFonts w:ascii="GHEA Grapalat" w:hAnsi="GHEA Grapalat" w:cs="Arial"/>
          <w:sz w:val="20"/>
          <w:lang w:val="af-ZA"/>
        </w:rPr>
        <w:t xml:space="preserve"> </w:t>
      </w:r>
      <w:r w:rsidRPr="00AA608E">
        <w:rPr>
          <w:rFonts w:ascii="GHEA Grapalat" w:hAnsi="GHEA Grapalat" w:cs="Sylfaen"/>
          <w:sz w:val="20"/>
        </w:rPr>
        <w:t>պահանջել</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p>
    <w:p w:rsidR="008E0B31" w:rsidRPr="00AA608E" w:rsidRDefault="008E0B31" w:rsidP="008E0B31">
      <w:pPr>
        <w:autoSpaceDE w:val="0"/>
        <w:autoSpaceDN w:val="0"/>
        <w:adjustRightInd w:val="0"/>
        <w:ind w:firstLine="567"/>
        <w:jc w:val="both"/>
        <w:rPr>
          <w:rFonts w:ascii="GHEA Grapalat" w:hAnsi="GHEA Grapalat"/>
          <w:sz w:val="20"/>
          <w:lang w:val="af-ZA"/>
        </w:rPr>
      </w:pPr>
      <w:r w:rsidRPr="00AA608E">
        <w:rPr>
          <w:rFonts w:ascii="GHEA Grapalat" w:hAnsi="GHEA Grapalat" w:cs="Sylfaen"/>
          <w:sz w:val="20"/>
        </w:rPr>
        <w:t>Մասնակիցն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հայտերի</w:t>
      </w:r>
      <w:r w:rsidRPr="00AA608E">
        <w:rPr>
          <w:rFonts w:ascii="GHEA Grapalat" w:hAnsi="GHEA Grapalat" w:cs="Arial"/>
          <w:sz w:val="20"/>
          <w:lang w:val="af-ZA"/>
        </w:rPr>
        <w:t xml:space="preserve"> </w:t>
      </w:r>
      <w:r w:rsidRPr="00AA608E">
        <w:rPr>
          <w:rFonts w:ascii="GHEA Grapalat" w:hAnsi="GHEA Grapalat" w:cs="Sylfaen"/>
          <w:sz w:val="20"/>
        </w:rPr>
        <w:t>ներկայացման</w:t>
      </w:r>
      <w:r w:rsidRPr="00AA608E">
        <w:rPr>
          <w:rFonts w:ascii="GHEA Grapalat" w:hAnsi="GHEA Grapalat" w:cs="Arial"/>
          <w:sz w:val="20"/>
          <w:lang w:val="af-ZA"/>
        </w:rPr>
        <w:t xml:space="preserve"> </w:t>
      </w:r>
      <w:r w:rsidRPr="00AA608E">
        <w:rPr>
          <w:rFonts w:ascii="GHEA Grapalat" w:hAnsi="GHEA Grapalat" w:cs="Sylfaen"/>
          <w:sz w:val="20"/>
        </w:rPr>
        <w:t>վերջնաժամկետը</w:t>
      </w:r>
      <w:r w:rsidRPr="00AA608E">
        <w:rPr>
          <w:rFonts w:ascii="GHEA Grapalat" w:hAnsi="GHEA Grapalat" w:cs="Arial"/>
          <w:sz w:val="20"/>
          <w:lang w:val="af-ZA"/>
        </w:rPr>
        <w:t xml:space="preserve"> </w:t>
      </w:r>
      <w:r w:rsidRPr="00AA608E">
        <w:rPr>
          <w:rFonts w:ascii="GHEA Grapalat" w:hAnsi="GHEA Grapalat" w:cs="Sylfaen"/>
          <w:sz w:val="20"/>
        </w:rPr>
        <w:t>լրանալուց</w:t>
      </w:r>
      <w:r w:rsidRPr="00AA608E">
        <w:rPr>
          <w:rFonts w:ascii="GHEA Grapalat" w:hAnsi="GHEA Grapalat" w:cs="Arial"/>
          <w:sz w:val="20"/>
          <w:lang w:val="af-ZA"/>
        </w:rPr>
        <w:t xml:space="preserve"> </w:t>
      </w:r>
      <w:r w:rsidRPr="00AA608E">
        <w:rPr>
          <w:rFonts w:ascii="GHEA Grapalat" w:hAnsi="GHEA Grapalat" w:cs="Sylfaen"/>
          <w:sz w:val="20"/>
        </w:rPr>
        <w:t>առնվազն</w:t>
      </w:r>
      <w:r w:rsidRPr="00AA608E">
        <w:rPr>
          <w:rFonts w:ascii="GHEA Grapalat" w:hAnsi="GHEA Grapalat" w:cs="Arial"/>
          <w:sz w:val="20"/>
          <w:lang w:val="af-ZA"/>
        </w:rPr>
        <w:t xml:space="preserve"> </w:t>
      </w:r>
      <w:r w:rsidRPr="00AA608E">
        <w:rPr>
          <w:rFonts w:ascii="GHEA Grapalat" w:hAnsi="GHEA Grapalat" w:cs="Sylfaen"/>
          <w:sz w:val="20"/>
        </w:rPr>
        <w:t>հինգ</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w:t>
      </w:r>
      <w:r w:rsidRPr="00AA608E">
        <w:rPr>
          <w:rFonts w:ascii="GHEA Grapalat" w:hAnsi="GHEA Grapalat" w:cs="Sylfaen"/>
          <w:sz w:val="20"/>
          <w:lang w:val="af-ZA"/>
        </w:rPr>
        <w:t xml:space="preserve"> </w:t>
      </w:r>
      <w:r w:rsidRPr="00AA608E">
        <w:rPr>
          <w:rFonts w:ascii="GHEA Grapalat" w:hAnsi="GHEA Grapalat" w:cs="Sylfaen"/>
          <w:sz w:val="20"/>
        </w:rPr>
        <w:t>առաջ</w:t>
      </w:r>
      <w:r w:rsidRPr="00AA608E">
        <w:rPr>
          <w:rFonts w:ascii="GHEA Grapalat" w:hAnsi="GHEA Grapalat" w:cs="Arial"/>
          <w:sz w:val="20"/>
          <w:lang w:val="af-ZA"/>
        </w:rPr>
        <w:t xml:space="preserve"> գրավոր </w:t>
      </w:r>
      <w:r w:rsidRPr="00AA608E">
        <w:rPr>
          <w:rFonts w:ascii="GHEA Grapalat" w:hAnsi="GHEA Grapalat" w:cs="Sylfaen"/>
          <w:sz w:val="20"/>
        </w:rPr>
        <w:t>հանձնաժողովից</w:t>
      </w:r>
      <w:r w:rsidRPr="00AA608E">
        <w:rPr>
          <w:rFonts w:ascii="GHEA Grapalat" w:hAnsi="GHEA Grapalat" w:cs="Sylfaen"/>
          <w:sz w:val="20"/>
          <w:lang w:val="af-ZA"/>
        </w:rPr>
        <w:t xml:space="preserve"> </w:t>
      </w:r>
      <w:r w:rsidRPr="00AA608E">
        <w:rPr>
          <w:rFonts w:ascii="GHEA Grapalat" w:hAnsi="GHEA Grapalat" w:cs="Sylfaen"/>
          <w:sz w:val="20"/>
        </w:rPr>
        <w:t>պահանջելու</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r w:rsidRPr="00AA608E">
        <w:rPr>
          <w:rFonts w:ascii="GHEA Grapalat" w:hAnsi="GHEA Grapalat"/>
          <w:sz w:val="20"/>
          <w:lang w:val="af-ZA"/>
        </w:rPr>
        <w:t xml:space="preserve"> </w:t>
      </w:r>
      <w:r w:rsidRPr="00AA608E">
        <w:rPr>
          <w:rFonts w:ascii="GHEA Grapalat" w:hAnsi="GHEA Grapalat"/>
          <w:sz w:val="20"/>
        </w:rPr>
        <w:t>Հանձնաժողովը</w:t>
      </w:r>
      <w:r w:rsidRPr="00AA608E">
        <w:rPr>
          <w:rFonts w:ascii="GHEA Grapalat" w:hAnsi="GHEA Grapalat"/>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ասնակցին</w:t>
      </w:r>
      <w:r w:rsidRPr="00AA608E">
        <w:rPr>
          <w:rFonts w:ascii="GHEA Grapalat" w:hAnsi="GHEA Grapalat" w:cs="Arial"/>
          <w:sz w:val="20"/>
          <w:lang w:val="af-ZA"/>
        </w:rPr>
        <w:t xml:space="preserve"> </w:t>
      </w:r>
      <w:r w:rsidRPr="00AA608E">
        <w:rPr>
          <w:rFonts w:ascii="GHEA Grapalat" w:hAnsi="GHEA Grapalat" w:cs="Sylfaen"/>
          <w:sz w:val="20"/>
        </w:rPr>
        <w:t>պարզաբանումը</w:t>
      </w:r>
      <w:r w:rsidRPr="00AA608E">
        <w:rPr>
          <w:rFonts w:ascii="GHEA Grapalat" w:hAnsi="GHEA Grapalat" w:cs="Arial"/>
          <w:sz w:val="20"/>
          <w:lang w:val="af-ZA"/>
        </w:rPr>
        <w:t xml:space="preserve"> </w:t>
      </w:r>
      <w:r w:rsidRPr="00AA608E">
        <w:rPr>
          <w:rFonts w:ascii="GHEA Grapalat" w:hAnsi="GHEA Grapalat" w:cs="Sylfaen"/>
          <w:sz w:val="20"/>
        </w:rPr>
        <w:t>տրամադրում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գրավոր</w:t>
      </w:r>
      <w:r w:rsidRPr="00AA608E" w:rsidDel="00197D76">
        <w:rPr>
          <w:rFonts w:ascii="GHEA Grapalat" w:hAnsi="GHEA Grapalat" w:cs="Sylfaen"/>
          <w:sz w:val="20"/>
          <w:lang w:val="af-ZA"/>
        </w:rPr>
        <w:t xml:space="preserve"> </w:t>
      </w:r>
      <w:r w:rsidRPr="00AA608E">
        <w:rPr>
          <w:rFonts w:ascii="GHEA Grapalat" w:hAnsi="GHEA Grapalat" w:cs="Sylfaen"/>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ստանալու</w:t>
      </w:r>
      <w:r w:rsidRPr="00AA608E">
        <w:rPr>
          <w:rFonts w:ascii="GHEA Grapalat" w:hAnsi="GHEA Grapalat" w:cs="Arial"/>
          <w:sz w:val="20"/>
          <w:lang w:val="af-ZA"/>
        </w:rPr>
        <w:t xml:space="preserve"> </w:t>
      </w:r>
      <w:r w:rsidRPr="00AA608E">
        <w:rPr>
          <w:rFonts w:ascii="GHEA Grapalat" w:hAnsi="GHEA Grapalat" w:cs="Sylfaen"/>
          <w:sz w:val="20"/>
        </w:rPr>
        <w:t>օրվան</w:t>
      </w:r>
      <w:r w:rsidRPr="00AA608E">
        <w:rPr>
          <w:rFonts w:ascii="GHEA Grapalat" w:hAnsi="GHEA Grapalat" w:cs="Arial"/>
          <w:sz w:val="20"/>
          <w:lang w:val="af-ZA"/>
        </w:rPr>
        <w:t xml:space="preserve"> </w:t>
      </w:r>
      <w:r w:rsidRPr="00AA608E">
        <w:rPr>
          <w:rFonts w:ascii="GHEA Grapalat" w:hAnsi="GHEA Grapalat" w:cs="Sylfaen"/>
          <w:sz w:val="20"/>
        </w:rPr>
        <w:t>հաջորդող</w:t>
      </w:r>
      <w:r w:rsidRPr="00AA608E">
        <w:rPr>
          <w:rFonts w:ascii="GHEA Grapalat" w:hAnsi="GHEA Grapalat" w:cs="Arial"/>
          <w:sz w:val="20"/>
          <w:lang w:val="af-ZA"/>
        </w:rPr>
        <w:t xml:space="preserve"> </w:t>
      </w:r>
      <w:r w:rsidRPr="00AA608E">
        <w:rPr>
          <w:rFonts w:ascii="GHEA Grapalat" w:hAnsi="GHEA Grapalat" w:cs="Sylfaen"/>
          <w:sz w:val="20"/>
        </w:rPr>
        <w:t>երկու</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օրվա</w:t>
      </w:r>
      <w:r w:rsidRPr="00AA608E">
        <w:rPr>
          <w:rFonts w:ascii="GHEA Grapalat" w:hAnsi="GHEA Grapalat" w:cs="Arial"/>
          <w:sz w:val="20"/>
          <w:lang w:val="af-ZA"/>
        </w:rPr>
        <w:t xml:space="preserve"> </w:t>
      </w:r>
      <w:r w:rsidRPr="00AA608E">
        <w:rPr>
          <w:rFonts w:ascii="GHEA Grapalat" w:hAnsi="GHEA Grapalat" w:cs="Sylfaen"/>
          <w:sz w:val="20"/>
        </w:rPr>
        <w:t>ընթացքում</w:t>
      </w:r>
      <w:r w:rsidRPr="00AA608E">
        <w:rPr>
          <w:rFonts w:ascii="GHEA Grapalat" w:hAnsi="GHEA Grapalat" w:cs="Tahoma"/>
          <w:sz w:val="20"/>
        </w:rPr>
        <w:t>։</w:t>
      </w:r>
      <w:r w:rsidRPr="00AA608E">
        <w:rPr>
          <w:rFonts w:ascii="GHEA Grapalat" w:hAnsi="GHEA Grapalat" w:cs="Tahoma"/>
          <w:sz w:val="20"/>
          <w:vertAlign w:val="superscript"/>
        </w:rPr>
        <w:t>5</w:t>
      </w:r>
      <w:r w:rsidRPr="00AA608E">
        <w:rPr>
          <w:rFonts w:ascii="GHEA Grapalat" w:hAnsi="GHEA Grapalat" w:cs="Tahoma"/>
          <w:sz w:val="20"/>
          <w:lang w:val="af-ZA"/>
        </w:rPr>
        <w:t xml:space="preserve"> </w:t>
      </w:r>
      <w:r w:rsidRPr="00AA608E">
        <w:rPr>
          <w:rFonts w:ascii="GHEA Grapalat" w:hAnsi="GHEA Grapalat"/>
          <w:sz w:val="20"/>
          <w:lang w:val="af-ZA"/>
        </w:rPr>
        <w:t xml:space="preserve"> </w:t>
      </w:r>
    </w:p>
    <w:p w:rsidR="008E0B31" w:rsidRPr="00AA608E" w:rsidRDefault="008E0B31" w:rsidP="008E0B31">
      <w:pPr>
        <w:ind w:firstLine="567"/>
        <w:jc w:val="both"/>
        <w:rPr>
          <w:rFonts w:ascii="GHEA Grapalat" w:hAnsi="GHEA Grapalat"/>
          <w:sz w:val="20"/>
          <w:szCs w:val="20"/>
          <w:lang w:val="af-ZA"/>
        </w:rPr>
      </w:pPr>
      <w:r w:rsidRPr="00AA608E">
        <w:rPr>
          <w:rFonts w:ascii="GHEA Grapalat" w:hAnsi="GHEA Grapalat"/>
          <w:sz w:val="20"/>
          <w:lang w:val="af-ZA"/>
        </w:rPr>
        <w:lastRenderedPageBreak/>
        <w:t xml:space="preserve">3.2 </w:t>
      </w:r>
      <w:r w:rsidRPr="00AA608E">
        <w:rPr>
          <w:rFonts w:ascii="GHEA Grapalat" w:hAnsi="GHEA Grapalat" w:cs="Sylfaen"/>
          <w:sz w:val="20"/>
        </w:rPr>
        <w:t>Հարցման</w:t>
      </w:r>
      <w:r w:rsidRPr="00AA608E">
        <w:rPr>
          <w:rFonts w:ascii="GHEA Grapalat" w:hAnsi="GHEA Grapalat" w:cs="Arial"/>
          <w:sz w:val="20"/>
          <w:lang w:val="af-ZA"/>
        </w:rPr>
        <w:t xml:space="preserve"> </w:t>
      </w:r>
      <w:r w:rsidRPr="00AA608E">
        <w:rPr>
          <w:rFonts w:ascii="GHEA Grapalat" w:hAnsi="GHEA Grapalat" w:cs="Sylfaen"/>
          <w:sz w:val="20"/>
        </w:rPr>
        <w:t>և</w:t>
      </w:r>
      <w:r w:rsidRPr="00AA608E">
        <w:rPr>
          <w:rFonts w:ascii="GHEA Grapalat" w:hAnsi="GHEA Grapalat" w:cs="Arial"/>
          <w:sz w:val="20"/>
          <w:lang w:val="af-ZA"/>
        </w:rPr>
        <w:t xml:space="preserve"> </w:t>
      </w:r>
      <w:r w:rsidRPr="00AA608E">
        <w:rPr>
          <w:rFonts w:ascii="GHEA Grapalat" w:hAnsi="GHEA Grapalat" w:cs="Sylfaen"/>
          <w:sz w:val="20"/>
        </w:rPr>
        <w:t>պարզաբանումների</w:t>
      </w:r>
      <w:r w:rsidRPr="00AA608E">
        <w:rPr>
          <w:rFonts w:ascii="GHEA Grapalat" w:hAnsi="GHEA Grapalat" w:cs="Arial"/>
          <w:sz w:val="20"/>
          <w:lang w:val="af-ZA"/>
        </w:rPr>
        <w:t xml:space="preserve"> </w:t>
      </w:r>
      <w:r w:rsidRPr="00AA608E">
        <w:rPr>
          <w:rFonts w:ascii="GHEA Grapalat" w:hAnsi="GHEA Grapalat" w:cs="Sylfaen"/>
          <w:sz w:val="20"/>
        </w:rPr>
        <w:t>բովանդակության</w:t>
      </w:r>
      <w:r w:rsidRPr="00AA608E">
        <w:rPr>
          <w:rFonts w:ascii="GHEA Grapalat" w:hAnsi="GHEA Grapalat" w:cs="Arial"/>
          <w:sz w:val="20"/>
          <w:lang w:val="af-ZA"/>
        </w:rPr>
        <w:t xml:space="preserve"> </w:t>
      </w:r>
      <w:r w:rsidRPr="00AA608E">
        <w:rPr>
          <w:rFonts w:ascii="GHEA Grapalat" w:hAnsi="GHEA Grapalat" w:cs="Sylfaen"/>
          <w:sz w:val="20"/>
        </w:rPr>
        <w:t>մասին</w:t>
      </w:r>
      <w:r w:rsidRPr="00AA608E">
        <w:rPr>
          <w:rFonts w:ascii="GHEA Grapalat" w:hAnsi="GHEA Grapalat" w:cs="Arial"/>
          <w:sz w:val="20"/>
          <w:lang w:val="af-ZA"/>
        </w:rPr>
        <w:t xml:space="preserve"> </w:t>
      </w:r>
      <w:r w:rsidRPr="00AA608E">
        <w:rPr>
          <w:rFonts w:ascii="GHEA Grapalat" w:hAnsi="GHEA Grapalat" w:cs="Sylfaen"/>
          <w:sz w:val="20"/>
        </w:rPr>
        <w:t>հայտարարությունը</w:t>
      </w:r>
      <w:r w:rsidRPr="00AA608E">
        <w:rPr>
          <w:rFonts w:ascii="GHEA Grapalat" w:hAnsi="GHEA Grapalat" w:cs="Arial"/>
          <w:sz w:val="20"/>
          <w:lang w:val="af-ZA"/>
        </w:rPr>
        <w:t xml:space="preserve"> </w:t>
      </w:r>
      <w:r w:rsidRPr="00AA608E">
        <w:rPr>
          <w:rFonts w:ascii="GHEA Grapalat" w:hAnsi="GHEA Grapalat" w:cs="Arial"/>
          <w:sz w:val="20"/>
        </w:rPr>
        <w:t>պարզաբանումը</w:t>
      </w:r>
      <w:r w:rsidRPr="00AA608E">
        <w:rPr>
          <w:rFonts w:ascii="GHEA Grapalat" w:hAnsi="GHEA Grapalat" w:cs="Arial"/>
          <w:sz w:val="20"/>
          <w:lang w:val="af-ZA"/>
        </w:rPr>
        <w:t xml:space="preserve"> </w:t>
      </w:r>
      <w:r w:rsidRPr="00AA608E">
        <w:rPr>
          <w:rFonts w:ascii="GHEA Grapalat" w:hAnsi="GHEA Grapalat" w:cs="Arial"/>
          <w:sz w:val="20"/>
        </w:rPr>
        <w:t>տրամադրելու</w:t>
      </w:r>
      <w:r w:rsidRPr="00AA608E">
        <w:rPr>
          <w:rFonts w:ascii="GHEA Grapalat" w:hAnsi="GHEA Grapalat" w:cs="Arial"/>
          <w:sz w:val="20"/>
          <w:lang w:val="af-ZA"/>
        </w:rPr>
        <w:t xml:space="preserve"> </w:t>
      </w:r>
      <w:r w:rsidRPr="00AA608E">
        <w:rPr>
          <w:rFonts w:ascii="GHEA Grapalat" w:hAnsi="GHEA Grapalat" w:cs="Arial"/>
          <w:sz w:val="20"/>
        </w:rPr>
        <w:t>օրը</w:t>
      </w:r>
      <w:r w:rsidRPr="00AA608E">
        <w:rPr>
          <w:rFonts w:ascii="GHEA Grapalat" w:hAnsi="GHEA Grapalat" w:cs="Arial"/>
          <w:sz w:val="20"/>
          <w:lang w:val="af-ZA"/>
        </w:rPr>
        <w:t xml:space="preserve"> </w:t>
      </w:r>
      <w:r w:rsidRPr="00AA608E">
        <w:rPr>
          <w:rFonts w:ascii="GHEA Grapalat" w:hAnsi="GHEA Grapalat" w:cs="Sylfaen"/>
          <w:sz w:val="20"/>
        </w:rPr>
        <w:t>հրապարակվում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Arial"/>
          <w:sz w:val="20"/>
          <w:lang w:val="af-ZA"/>
        </w:rPr>
        <w:t xml:space="preserve"> </w:t>
      </w:r>
      <w:r w:rsidRPr="00AA608E">
        <w:rPr>
          <w:rFonts w:ascii="GHEA Grapalat" w:hAnsi="GHEA Grapalat" w:cs="Sylfaen"/>
          <w:sz w:val="20"/>
          <w:lang w:val="af-ZA"/>
        </w:rPr>
        <w:t xml:space="preserve">www.procurement.am </w:t>
      </w:r>
      <w:r w:rsidRPr="00AA608E">
        <w:rPr>
          <w:rFonts w:ascii="GHEA Grapalat" w:hAnsi="GHEA Grapalat" w:cs="Sylfaen"/>
          <w:sz w:val="20"/>
          <w:lang w:val="ru-RU"/>
        </w:rPr>
        <w:t>հասցեով</w:t>
      </w:r>
      <w:r w:rsidRPr="00AA608E">
        <w:rPr>
          <w:rFonts w:ascii="GHEA Grapalat" w:hAnsi="GHEA Grapalat" w:cs="Sylfaen"/>
          <w:sz w:val="20"/>
          <w:lang w:val="af-ZA"/>
        </w:rPr>
        <w:t xml:space="preserve"> </w:t>
      </w:r>
      <w:r w:rsidRPr="00AA608E">
        <w:rPr>
          <w:rFonts w:ascii="GHEA Grapalat" w:hAnsi="GHEA Grapalat" w:cs="Sylfaen"/>
          <w:sz w:val="20"/>
        </w:rPr>
        <w:t>գործող</w:t>
      </w:r>
      <w:r w:rsidRPr="00AA608E">
        <w:rPr>
          <w:rFonts w:ascii="GHEA Grapalat" w:hAnsi="GHEA Grapalat" w:cs="Sylfaen"/>
          <w:sz w:val="20"/>
          <w:lang w:val="af-ZA"/>
        </w:rPr>
        <w:t xml:space="preserve"> </w:t>
      </w:r>
      <w:r w:rsidRPr="00AA608E">
        <w:rPr>
          <w:rFonts w:ascii="GHEA Grapalat" w:hAnsi="GHEA Grapalat" w:cs="Sylfaen"/>
          <w:sz w:val="20"/>
          <w:lang w:val="ru-RU"/>
        </w:rPr>
        <w:t>տեղեկագր</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lang w:val="ru-RU"/>
        </w:rPr>
        <w:t>այսուհետ</w:t>
      </w:r>
      <w:r w:rsidRPr="00AA608E">
        <w:rPr>
          <w:rFonts w:ascii="GHEA Grapalat" w:hAnsi="GHEA Grapalat" w:cs="Sylfaen"/>
          <w:sz w:val="20"/>
          <w:lang w:val="af-ZA"/>
        </w:rPr>
        <w:t xml:space="preserve">` </w:t>
      </w:r>
      <w:r w:rsidRPr="00AA608E">
        <w:rPr>
          <w:rFonts w:ascii="GHEA Grapalat" w:hAnsi="GHEA Grapalat" w:cs="Sylfaen"/>
          <w:sz w:val="20"/>
          <w:lang w:val="ru-RU"/>
        </w:rPr>
        <w:t>տեղեկագիր</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բաժնի</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Հրավերների</w:t>
      </w:r>
      <w:r w:rsidRPr="00AA608E">
        <w:rPr>
          <w:rFonts w:ascii="GHEA Grapalat" w:hAnsi="GHEA Grapalat" w:cs="Sylfaen"/>
          <w:sz w:val="20"/>
          <w:lang w:val="af-ZA"/>
        </w:rPr>
        <w:t xml:space="preserve"> </w:t>
      </w:r>
      <w:r w:rsidRPr="00AA608E">
        <w:rPr>
          <w:rFonts w:ascii="GHEA Grapalat" w:hAnsi="GHEA Grapalat" w:cs="Sylfaen"/>
          <w:sz w:val="20"/>
        </w:rPr>
        <w:t>պարզաբանումների</w:t>
      </w:r>
      <w:r w:rsidRPr="00AA608E">
        <w:rPr>
          <w:rFonts w:ascii="GHEA Grapalat" w:hAnsi="GHEA Grapalat" w:cs="Sylfaen"/>
          <w:sz w:val="20"/>
          <w:lang w:val="af-ZA"/>
        </w:rPr>
        <w:t xml:space="preserve"> </w:t>
      </w:r>
      <w:r w:rsidRPr="00AA608E">
        <w:rPr>
          <w:rFonts w:ascii="GHEA Grapalat" w:hAnsi="GHEA Grapalat" w:cs="Sylfaen"/>
          <w:sz w:val="20"/>
        </w:rPr>
        <w:t>վերաբերյալ</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ենթաբաբաժնում</w:t>
      </w:r>
      <w:r w:rsidRPr="00AA608E">
        <w:rPr>
          <w:rFonts w:ascii="GHEA Grapalat" w:hAnsi="GHEA Grapalat" w:cs="Sylfaen"/>
          <w:sz w:val="20"/>
          <w:lang w:val="af-ZA"/>
        </w:rPr>
        <w:t xml:space="preserve">` </w:t>
      </w:r>
      <w:r w:rsidRPr="00AA608E">
        <w:rPr>
          <w:rFonts w:ascii="GHEA Grapalat" w:hAnsi="GHEA Grapalat" w:cs="Sylfaen"/>
          <w:sz w:val="20"/>
        </w:rPr>
        <w:t>առանց</w:t>
      </w:r>
      <w:r w:rsidRPr="00AA608E">
        <w:rPr>
          <w:rFonts w:ascii="GHEA Grapalat" w:hAnsi="GHEA Grapalat" w:cs="Arial"/>
          <w:sz w:val="20"/>
          <w:lang w:val="af-ZA"/>
        </w:rPr>
        <w:t xml:space="preserve"> </w:t>
      </w:r>
      <w:r w:rsidRPr="00AA608E">
        <w:rPr>
          <w:rFonts w:ascii="GHEA Grapalat" w:hAnsi="GHEA Grapalat" w:cs="Sylfaen"/>
          <w:sz w:val="20"/>
        </w:rPr>
        <w:t>նշելու</w:t>
      </w:r>
      <w:r w:rsidRPr="00AA608E">
        <w:rPr>
          <w:rFonts w:ascii="GHEA Grapalat" w:hAnsi="GHEA Grapalat" w:cs="Arial"/>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w:t>
      </w:r>
      <w:r w:rsidRPr="00AA608E">
        <w:rPr>
          <w:rFonts w:ascii="GHEA Grapalat" w:hAnsi="GHEA Grapalat" w:cs="Arial"/>
          <w:sz w:val="20"/>
          <w:lang w:val="af-ZA"/>
        </w:rPr>
        <w:t xml:space="preserve"> </w:t>
      </w:r>
      <w:r w:rsidRPr="00AA608E">
        <w:rPr>
          <w:rFonts w:ascii="GHEA Grapalat" w:hAnsi="GHEA Grapalat" w:cs="Sylfaen"/>
          <w:sz w:val="20"/>
        </w:rPr>
        <w:t>տվյալները</w:t>
      </w:r>
      <w:r w:rsidRPr="00AA608E">
        <w:rPr>
          <w:rFonts w:ascii="GHEA Grapalat" w:hAnsi="GHEA Grapalat" w:cs="Tahoma"/>
          <w:sz w:val="20"/>
        </w:rPr>
        <w:t>։</w:t>
      </w:r>
      <w:r w:rsidRPr="00AA608E">
        <w:rPr>
          <w:rFonts w:ascii="GHEA Grapalat" w:hAnsi="GHEA Grapalat" w:cs="Tahoma"/>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af-ZA"/>
        </w:rPr>
      </w:pPr>
      <w:r w:rsidRPr="00AA608E">
        <w:rPr>
          <w:rFonts w:ascii="GHEA Grapalat" w:hAnsi="GHEA Grapalat" w:cs="Arial Unicode"/>
          <w:sz w:val="20"/>
          <w:lang w:val="af-ZA"/>
        </w:rPr>
        <w:t xml:space="preserve">3.3 </w:t>
      </w:r>
      <w:r w:rsidRPr="00AA608E">
        <w:rPr>
          <w:rFonts w:ascii="GHEA Grapalat" w:hAnsi="GHEA Grapalat" w:cs="Sylfaen"/>
          <w:sz w:val="20"/>
          <w:lang w:val="ru-RU"/>
        </w:rPr>
        <w:t>Պարզաբանում</w:t>
      </w:r>
      <w:r w:rsidRPr="00AA608E">
        <w:rPr>
          <w:rFonts w:ascii="GHEA Grapalat" w:hAnsi="GHEA Grapalat" w:cs="Arial Unicode"/>
          <w:sz w:val="20"/>
          <w:lang w:val="af-ZA"/>
        </w:rPr>
        <w:t xml:space="preserve"> </w:t>
      </w:r>
      <w:r w:rsidRPr="00AA608E">
        <w:rPr>
          <w:rFonts w:ascii="GHEA Grapalat" w:hAnsi="GHEA Grapalat" w:cs="Sylfaen"/>
          <w:sz w:val="20"/>
          <w:lang w:val="ru-RU"/>
        </w:rPr>
        <w:t>չի</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տրամադրվում</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սույն</w:t>
      </w:r>
      <w:r w:rsidRPr="00AA608E">
        <w:rPr>
          <w:rFonts w:ascii="GHEA Grapalat" w:hAnsi="GHEA Grapalat" w:cs="Arial Unicode"/>
          <w:sz w:val="20"/>
          <w:lang w:val="af-ZA"/>
        </w:rPr>
        <w:t xml:space="preserve"> </w:t>
      </w:r>
      <w:r w:rsidRPr="00AA608E">
        <w:rPr>
          <w:rFonts w:ascii="GHEA Grapalat" w:hAnsi="GHEA Grapalat" w:cs="Sylfaen"/>
          <w:sz w:val="20"/>
        </w:rPr>
        <w:t>բաժն</w:t>
      </w:r>
      <w:r w:rsidRPr="00AA608E">
        <w:rPr>
          <w:rFonts w:ascii="GHEA Grapalat" w:hAnsi="GHEA Grapalat" w:cs="Sylfaen"/>
          <w:sz w:val="20"/>
          <w:lang w:val="ru-RU"/>
        </w:rPr>
        <w:t>ով</w:t>
      </w:r>
      <w:r w:rsidRPr="00AA608E">
        <w:rPr>
          <w:rFonts w:ascii="GHEA Grapalat" w:hAnsi="GHEA Grapalat" w:cs="Arial Unicode"/>
          <w:sz w:val="20"/>
          <w:lang w:val="af-ZA"/>
        </w:rPr>
        <w:t xml:space="preserve"> </w:t>
      </w:r>
      <w:r w:rsidRPr="00AA608E">
        <w:rPr>
          <w:rFonts w:ascii="GHEA Grapalat" w:hAnsi="GHEA Grapalat" w:cs="Sylfaen"/>
          <w:sz w:val="20"/>
          <w:lang w:val="ru-RU"/>
        </w:rPr>
        <w:t>սահմանված</w:t>
      </w:r>
      <w:r w:rsidRPr="00AA608E">
        <w:rPr>
          <w:rFonts w:ascii="GHEA Grapalat" w:hAnsi="GHEA Grapalat" w:cs="Arial Unicode"/>
          <w:sz w:val="20"/>
          <w:lang w:val="af-ZA"/>
        </w:rPr>
        <w:t xml:space="preserve"> </w:t>
      </w:r>
      <w:r w:rsidRPr="00AA608E">
        <w:rPr>
          <w:rFonts w:ascii="GHEA Grapalat" w:hAnsi="GHEA Grapalat" w:cs="Sylfaen"/>
          <w:sz w:val="20"/>
          <w:lang w:val="ru-RU"/>
        </w:rPr>
        <w:t>ժամկետի</w:t>
      </w:r>
      <w:r w:rsidRPr="00AA608E">
        <w:rPr>
          <w:rFonts w:ascii="GHEA Grapalat" w:hAnsi="GHEA Grapalat" w:cs="Arial Unicode"/>
          <w:sz w:val="20"/>
          <w:lang w:val="af-ZA"/>
        </w:rPr>
        <w:t xml:space="preserve"> </w:t>
      </w:r>
      <w:r w:rsidRPr="00AA608E">
        <w:rPr>
          <w:rFonts w:ascii="GHEA Grapalat" w:hAnsi="GHEA Grapalat" w:cs="Sylfaen"/>
          <w:sz w:val="20"/>
          <w:lang w:val="ru-RU"/>
        </w:rPr>
        <w:t>խախտմամբ</w:t>
      </w:r>
      <w:r w:rsidRPr="00AA608E">
        <w:rPr>
          <w:rFonts w:ascii="GHEA Grapalat" w:hAnsi="GHEA Grapalat" w:cs="Arial Unicode"/>
          <w:sz w:val="20"/>
          <w:lang w:val="af-ZA"/>
        </w:rPr>
        <w:t xml:space="preserve">, </w:t>
      </w:r>
      <w:r w:rsidRPr="00AA608E">
        <w:rPr>
          <w:rFonts w:ascii="GHEA Grapalat" w:hAnsi="GHEA Grapalat" w:cs="Sylfaen"/>
          <w:sz w:val="20"/>
          <w:lang w:val="ru-RU"/>
        </w:rPr>
        <w:t>ինչպես</w:t>
      </w:r>
      <w:r w:rsidRPr="00AA608E">
        <w:rPr>
          <w:rFonts w:ascii="GHEA Grapalat" w:hAnsi="GHEA Grapalat" w:cs="Arial Unicode"/>
          <w:sz w:val="20"/>
          <w:lang w:val="af-ZA"/>
        </w:rPr>
        <w:t xml:space="preserve"> </w:t>
      </w:r>
      <w:r w:rsidRPr="00AA608E">
        <w:rPr>
          <w:rFonts w:ascii="GHEA Grapalat" w:hAnsi="GHEA Grapalat" w:cs="Sylfaen"/>
          <w:sz w:val="20"/>
          <w:lang w:val="ru-RU"/>
        </w:rPr>
        <w:t>նաև</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դուրս</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Arial Unicode"/>
          <w:sz w:val="20"/>
        </w:rPr>
        <w:t>սույն</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հրավերի</w:t>
      </w:r>
      <w:r w:rsidRPr="00AA608E">
        <w:rPr>
          <w:rFonts w:ascii="GHEA Grapalat" w:hAnsi="GHEA Grapalat" w:cs="Arial Unicode"/>
          <w:sz w:val="20"/>
          <w:lang w:val="af-ZA"/>
        </w:rPr>
        <w:t xml:space="preserve"> </w:t>
      </w:r>
      <w:r w:rsidRPr="00AA608E">
        <w:rPr>
          <w:rFonts w:ascii="GHEA Grapalat" w:hAnsi="GHEA Grapalat" w:cs="Sylfaen"/>
          <w:sz w:val="20"/>
          <w:lang w:val="ru-RU"/>
        </w:rPr>
        <w:t>բովանդակության</w:t>
      </w:r>
      <w:r w:rsidRPr="00AA608E">
        <w:rPr>
          <w:rFonts w:ascii="GHEA Grapalat" w:hAnsi="GHEA Grapalat" w:cs="Arial Unicode"/>
          <w:sz w:val="20"/>
          <w:lang w:val="af-ZA"/>
        </w:rPr>
        <w:t xml:space="preserve"> </w:t>
      </w:r>
      <w:r w:rsidRPr="00AA608E">
        <w:rPr>
          <w:rFonts w:ascii="GHEA Grapalat" w:hAnsi="GHEA Grapalat" w:cs="Sylfaen"/>
          <w:sz w:val="20"/>
          <w:lang w:val="ru-RU"/>
        </w:rPr>
        <w:t>շրջանակից</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հարցումը</w:t>
      </w:r>
      <w:r w:rsidRPr="00AA608E">
        <w:rPr>
          <w:rFonts w:ascii="GHEA Grapalat" w:hAnsi="GHEA Grapalat" w:cs="Sylfaen"/>
          <w:sz w:val="20"/>
          <w:lang w:val="af-ZA"/>
        </w:rPr>
        <w:t xml:space="preserve"> </w:t>
      </w:r>
      <w:r w:rsidRPr="00AA608E">
        <w:rPr>
          <w:rFonts w:ascii="GHEA Grapalat" w:hAnsi="GHEA Grapalat" w:cs="Sylfaen"/>
          <w:sz w:val="20"/>
          <w:lang w:val="ru-RU"/>
        </w:rPr>
        <w:t>վերաբերում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վերջինիս</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առաջարկվելիք</w:t>
      </w:r>
      <w:r w:rsidRPr="00AA608E">
        <w:rPr>
          <w:rFonts w:ascii="GHEA Grapalat" w:hAnsi="GHEA Grapalat" w:cs="Sylfaen"/>
          <w:sz w:val="20"/>
          <w:lang w:val="af-ZA"/>
        </w:rPr>
        <w:t xml:space="preserve"> </w:t>
      </w:r>
      <w:r w:rsidRPr="00AA608E">
        <w:rPr>
          <w:rFonts w:ascii="GHEA Grapalat" w:hAnsi="GHEA Grapalat" w:cs="Sylfaen"/>
          <w:sz w:val="20"/>
          <w:lang w:val="ru-RU"/>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հրավերով</w:t>
      </w:r>
      <w:r w:rsidRPr="00AA608E">
        <w:rPr>
          <w:rFonts w:ascii="GHEA Grapalat" w:hAnsi="GHEA Grapalat" w:cs="Sylfaen"/>
          <w:sz w:val="20"/>
          <w:lang w:val="af-ZA"/>
        </w:rPr>
        <w:t xml:space="preserve"> </w:t>
      </w:r>
      <w:r w:rsidRPr="00AA608E">
        <w:rPr>
          <w:rFonts w:ascii="GHEA Grapalat" w:hAnsi="GHEA Grapalat" w:cs="Sylfaen"/>
          <w:sz w:val="20"/>
          <w:lang w:val="ru-RU"/>
        </w:rPr>
        <w:t>նախատեսված</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բնութագրերին</w:t>
      </w:r>
      <w:r w:rsidRPr="00AA608E">
        <w:rPr>
          <w:rFonts w:ascii="GHEA Grapalat" w:hAnsi="GHEA Grapalat" w:cs="Sylfaen"/>
          <w:sz w:val="20"/>
          <w:lang w:val="af-ZA"/>
        </w:rPr>
        <w:t xml:space="preserve"> </w:t>
      </w:r>
      <w:r w:rsidRPr="00AA608E">
        <w:rPr>
          <w:rFonts w:ascii="GHEA Grapalat" w:hAnsi="GHEA Grapalat" w:cs="Sylfaen"/>
          <w:sz w:val="20"/>
          <w:lang w:val="ru-RU"/>
        </w:rPr>
        <w:t>համարժեքության</w:t>
      </w:r>
      <w:r w:rsidRPr="00AA608E">
        <w:rPr>
          <w:rFonts w:ascii="GHEA Grapalat" w:hAnsi="GHEA Grapalat" w:cs="Sylfaen"/>
          <w:sz w:val="20"/>
          <w:lang w:val="af-ZA"/>
        </w:rPr>
        <w:t xml:space="preserve"> </w:t>
      </w:r>
      <w:r w:rsidRPr="00AA608E">
        <w:rPr>
          <w:rFonts w:ascii="GHEA Grapalat" w:hAnsi="GHEA Grapalat" w:cs="Sylfaen"/>
          <w:sz w:val="20"/>
          <w:lang w:val="ru-RU"/>
        </w:rPr>
        <w:t>համա</w:t>
      </w:r>
      <w:r w:rsidRPr="00AA608E">
        <w:rPr>
          <w:rFonts w:ascii="GHEA Grapalat" w:hAnsi="GHEA Grapalat" w:cs="Sylfaen"/>
          <w:sz w:val="20"/>
          <w:lang w:val="af-ZA"/>
        </w:rPr>
        <w:softHyphen/>
      </w:r>
      <w:r w:rsidRPr="00AA608E">
        <w:rPr>
          <w:rFonts w:ascii="GHEA Grapalat" w:hAnsi="GHEA Grapalat" w:cs="Sylfaen"/>
          <w:sz w:val="20"/>
          <w:lang w:val="ru-RU"/>
        </w:rPr>
        <w:t>պատասխանությանը</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sz w:val="20"/>
          <w:szCs w:val="20"/>
        </w:rPr>
        <w:t>Ընդ</w:t>
      </w:r>
      <w:r w:rsidRPr="00AA608E">
        <w:rPr>
          <w:rFonts w:ascii="GHEA Grapalat" w:hAnsi="GHEA Grapalat"/>
          <w:sz w:val="20"/>
          <w:szCs w:val="20"/>
          <w:lang w:val="af-ZA"/>
        </w:rPr>
        <w:t xml:space="preserve"> </w:t>
      </w:r>
      <w:r w:rsidRPr="00AA608E">
        <w:rPr>
          <w:rFonts w:ascii="GHEA Grapalat" w:hAnsi="GHEA Grapalat"/>
          <w:sz w:val="20"/>
          <w:szCs w:val="20"/>
        </w:rPr>
        <w:t>որում</w:t>
      </w:r>
      <w:r w:rsidRPr="00AA608E">
        <w:rPr>
          <w:rFonts w:ascii="GHEA Grapalat" w:hAnsi="GHEA Grapalat"/>
          <w:sz w:val="20"/>
          <w:szCs w:val="20"/>
          <w:lang w:val="af-ZA"/>
        </w:rPr>
        <w:t xml:space="preserve">, </w:t>
      </w:r>
      <w:r w:rsidRPr="00AA608E">
        <w:rPr>
          <w:rFonts w:ascii="GHEA Grapalat" w:hAnsi="GHEA Grapalat"/>
          <w:sz w:val="20"/>
          <w:szCs w:val="20"/>
        </w:rPr>
        <w:t>մասնակիցը</w:t>
      </w:r>
      <w:r w:rsidRPr="00AA608E">
        <w:rPr>
          <w:rFonts w:ascii="GHEA Grapalat" w:hAnsi="GHEA Grapalat"/>
          <w:sz w:val="20"/>
          <w:szCs w:val="20"/>
          <w:lang w:val="af-ZA"/>
        </w:rPr>
        <w:t xml:space="preserve"> </w:t>
      </w:r>
      <w:r w:rsidRPr="00AA608E">
        <w:rPr>
          <w:rFonts w:ascii="GHEA Grapalat" w:hAnsi="GHEA Grapalat"/>
          <w:sz w:val="20"/>
          <w:szCs w:val="20"/>
        </w:rPr>
        <w:t>գրավոր</w:t>
      </w:r>
      <w:r w:rsidRPr="00AA608E">
        <w:rPr>
          <w:rFonts w:ascii="GHEA Grapalat" w:hAnsi="GHEA Grapalat"/>
          <w:sz w:val="20"/>
          <w:szCs w:val="20"/>
          <w:lang w:val="af-ZA"/>
        </w:rPr>
        <w:t xml:space="preserve"> </w:t>
      </w:r>
      <w:r w:rsidRPr="00AA608E">
        <w:rPr>
          <w:rFonts w:ascii="GHEA Grapalat" w:hAnsi="GHEA Grapalat"/>
          <w:sz w:val="20"/>
          <w:szCs w:val="20"/>
        </w:rPr>
        <w:t>ծանուցվում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պարզաբանում</w:t>
      </w:r>
      <w:r w:rsidRPr="00AA608E">
        <w:rPr>
          <w:rFonts w:ascii="GHEA Grapalat" w:hAnsi="GHEA Grapalat"/>
          <w:sz w:val="20"/>
          <w:szCs w:val="20"/>
          <w:lang w:val="af-ZA"/>
        </w:rPr>
        <w:t xml:space="preserve"> </w:t>
      </w:r>
      <w:r w:rsidRPr="00AA608E">
        <w:rPr>
          <w:rFonts w:ascii="GHEA Grapalat" w:hAnsi="GHEA Grapalat"/>
          <w:sz w:val="20"/>
          <w:szCs w:val="20"/>
        </w:rPr>
        <w:t>չտրամադրելու</w:t>
      </w:r>
      <w:r w:rsidRPr="00AA608E">
        <w:rPr>
          <w:rFonts w:ascii="GHEA Grapalat" w:hAnsi="GHEA Grapalat"/>
          <w:sz w:val="20"/>
          <w:szCs w:val="20"/>
          <w:lang w:val="af-ZA"/>
        </w:rPr>
        <w:t xml:space="preserve"> </w:t>
      </w:r>
      <w:r w:rsidRPr="00AA608E">
        <w:rPr>
          <w:rFonts w:ascii="GHEA Grapalat" w:hAnsi="GHEA Grapalat"/>
          <w:sz w:val="20"/>
          <w:szCs w:val="20"/>
        </w:rPr>
        <w:t>հիմքերի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cs="Sylfaen"/>
          <w:sz w:val="20"/>
          <w:szCs w:val="20"/>
        </w:rPr>
        <w:t>հարցումը</w:t>
      </w:r>
      <w:r w:rsidRPr="00AA608E">
        <w:rPr>
          <w:rFonts w:ascii="GHEA Grapalat" w:hAnsi="GHEA Grapalat"/>
          <w:sz w:val="20"/>
          <w:szCs w:val="20"/>
          <w:lang w:val="af-ZA"/>
        </w:rPr>
        <w:t xml:space="preserve"> </w:t>
      </w:r>
      <w:r w:rsidRPr="00AA608E">
        <w:rPr>
          <w:rFonts w:ascii="GHEA Grapalat" w:hAnsi="GHEA Grapalat" w:cs="Sylfaen"/>
          <w:sz w:val="20"/>
          <w:szCs w:val="20"/>
        </w:rPr>
        <w:t>ստանալու</w:t>
      </w:r>
      <w:r w:rsidRPr="00AA608E">
        <w:rPr>
          <w:rFonts w:ascii="GHEA Grapalat" w:hAnsi="GHEA Grapalat"/>
          <w:sz w:val="20"/>
          <w:szCs w:val="20"/>
          <w:lang w:val="af-ZA"/>
        </w:rPr>
        <w:t xml:space="preserve"> </w:t>
      </w:r>
      <w:r w:rsidRPr="00AA608E">
        <w:rPr>
          <w:rFonts w:ascii="GHEA Grapalat" w:hAnsi="GHEA Grapalat" w:cs="Sylfaen"/>
          <w:sz w:val="20"/>
          <w:szCs w:val="20"/>
        </w:rPr>
        <w:t>օրվան</w:t>
      </w:r>
      <w:r w:rsidRPr="00AA608E">
        <w:rPr>
          <w:rFonts w:ascii="GHEA Grapalat" w:hAnsi="GHEA Grapalat"/>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sz w:val="20"/>
          <w:szCs w:val="20"/>
          <w:lang w:val="af-ZA"/>
        </w:rPr>
        <w:t xml:space="preserve"> </w:t>
      </w:r>
      <w:r w:rsidRPr="00AA608E">
        <w:rPr>
          <w:rFonts w:ascii="GHEA Grapalat" w:hAnsi="GHEA Grapalat" w:cs="Sylfaen"/>
          <w:sz w:val="20"/>
          <w:szCs w:val="20"/>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օրացուցային</w:t>
      </w:r>
      <w:r w:rsidRPr="00AA608E">
        <w:rPr>
          <w:rFonts w:ascii="GHEA Grapalat" w:hAnsi="GHEA Grapalat"/>
          <w:sz w:val="20"/>
          <w:szCs w:val="20"/>
          <w:lang w:val="af-ZA"/>
        </w:rPr>
        <w:t xml:space="preserve"> </w:t>
      </w:r>
      <w:r w:rsidRPr="00AA608E">
        <w:rPr>
          <w:rFonts w:ascii="GHEA Grapalat" w:hAnsi="GHEA Grapalat" w:cs="Sylfaen"/>
          <w:sz w:val="20"/>
          <w:szCs w:val="20"/>
        </w:rPr>
        <w:t>օրվա</w:t>
      </w:r>
      <w:r w:rsidRPr="00AA608E">
        <w:rPr>
          <w:rFonts w:ascii="GHEA Grapalat" w:hAnsi="GHEA Grapalat"/>
          <w:sz w:val="20"/>
          <w:szCs w:val="20"/>
          <w:lang w:val="af-ZA"/>
        </w:rPr>
        <w:t xml:space="preserve"> </w:t>
      </w:r>
      <w:r w:rsidRPr="00AA608E">
        <w:rPr>
          <w:rFonts w:ascii="GHEA Grapalat" w:hAnsi="GHEA Grapalat" w:cs="Sylfaen"/>
          <w:sz w:val="20"/>
          <w:szCs w:val="20"/>
        </w:rPr>
        <w:t>ընթացքում</w:t>
      </w:r>
      <w:r w:rsidRPr="00AA608E">
        <w:rPr>
          <w:rFonts w:ascii="GHEA Grapalat" w:hAnsi="GHEA Grapalat"/>
          <w:sz w:val="20"/>
          <w:szCs w:val="20"/>
          <w:lang w:val="af-ZA"/>
        </w:rPr>
        <w:t>:</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af-ZA"/>
        </w:rPr>
        <w:t xml:space="preserve">3.4 </w:t>
      </w:r>
      <w:r w:rsidRPr="00AA608E">
        <w:rPr>
          <w:rFonts w:ascii="GHEA Grapalat" w:hAnsi="GHEA Grapalat" w:cs="Sylfaen"/>
          <w:sz w:val="20"/>
          <w:lang w:val="ru-RU"/>
        </w:rPr>
        <w:t>Հայտերի</w:t>
      </w:r>
      <w:r w:rsidRPr="00AA608E">
        <w:rPr>
          <w:rFonts w:ascii="GHEA Grapalat" w:hAnsi="GHEA Grapalat" w:cs="Arial Unicode"/>
          <w:sz w:val="20"/>
          <w:lang w:val="af-ZA"/>
        </w:rPr>
        <w:t xml:space="preserve"> </w:t>
      </w:r>
      <w:r w:rsidRPr="00AA608E">
        <w:rPr>
          <w:rFonts w:ascii="GHEA Grapalat" w:hAnsi="GHEA Grapalat" w:cs="Sylfaen"/>
          <w:sz w:val="20"/>
          <w:lang w:val="ru-RU"/>
        </w:rPr>
        <w:t>ներկայացման</w:t>
      </w:r>
      <w:r w:rsidRPr="00AA608E">
        <w:rPr>
          <w:rFonts w:ascii="GHEA Grapalat" w:hAnsi="GHEA Grapalat" w:cs="Arial Unicode"/>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Arial Unicode"/>
          <w:sz w:val="20"/>
          <w:lang w:val="af-ZA"/>
        </w:rPr>
        <w:t xml:space="preserve"> </w:t>
      </w:r>
      <w:r w:rsidRPr="00AA608E">
        <w:rPr>
          <w:rFonts w:ascii="GHEA Grapalat" w:hAnsi="GHEA Grapalat" w:cs="Sylfaen"/>
          <w:sz w:val="20"/>
          <w:lang w:val="ru-RU"/>
        </w:rPr>
        <w:t>լրանալուց</w:t>
      </w:r>
      <w:r w:rsidRPr="00AA608E">
        <w:rPr>
          <w:rFonts w:ascii="GHEA Grapalat" w:hAnsi="GHEA Grapalat" w:cs="Arial Unicode"/>
          <w:sz w:val="20"/>
          <w:lang w:val="af-ZA"/>
        </w:rPr>
        <w:t xml:space="preserve"> </w:t>
      </w:r>
      <w:r w:rsidRPr="00AA608E">
        <w:rPr>
          <w:rFonts w:ascii="GHEA Grapalat" w:hAnsi="GHEA Grapalat" w:cs="Sylfaen"/>
          <w:sz w:val="20"/>
          <w:lang w:val="ru-RU"/>
        </w:rPr>
        <w:t>առնվազն</w:t>
      </w:r>
      <w:r w:rsidRPr="00AA608E">
        <w:rPr>
          <w:rFonts w:ascii="GHEA Grapalat" w:hAnsi="GHEA Grapalat" w:cs="Arial Unicode"/>
          <w:sz w:val="20"/>
          <w:lang w:val="af-ZA"/>
        </w:rPr>
        <w:t xml:space="preserve"> </w:t>
      </w:r>
      <w:r w:rsidRPr="00AA608E">
        <w:rPr>
          <w:rFonts w:ascii="GHEA Grapalat" w:hAnsi="GHEA Grapalat" w:cs="Sylfaen"/>
          <w:sz w:val="20"/>
          <w:lang w:val="ru-RU"/>
        </w:rPr>
        <w:t>հինգ</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w:t>
      </w:r>
      <w:r w:rsidRPr="00AA608E">
        <w:rPr>
          <w:rFonts w:ascii="GHEA Grapalat" w:hAnsi="GHEA Grapalat" w:cs="Arial Unicode"/>
          <w:sz w:val="20"/>
          <w:lang w:val="af-ZA"/>
        </w:rPr>
        <w:t xml:space="preserve"> </w:t>
      </w:r>
      <w:r w:rsidRPr="00AA608E">
        <w:rPr>
          <w:rFonts w:ascii="GHEA Grapalat" w:hAnsi="GHEA Grapalat" w:cs="Sylfaen"/>
          <w:sz w:val="20"/>
          <w:lang w:val="ru-RU"/>
        </w:rPr>
        <w:t>առաջ</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հրավերում</w:t>
      </w:r>
      <w:r w:rsidRPr="00AA608E">
        <w:rPr>
          <w:rFonts w:ascii="GHEA Grapalat" w:hAnsi="GHEA Grapalat" w:cs="Arial Unicode"/>
          <w:sz w:val="20"/>
          <w:lang w:val="af-ZA"/>
        </w:rPr>
        <w:t xml:space="preserve"> </w:t>
      </w:r>
      <w:r w:rsidRPr="00AA608E">
        <w:rPr>
          <w:rFonts w:ascii="GHEA Grapalat" w:hAnsi="GHEA Grapalat" w:cs="Sylfaen"/>
          <w:sz w:val="20"/>
          <w:lang w:val="ru-RU"/>
        </w:rPr>
        <w:t>կարող</w:t>
      </w:r>
      <w:r w:rsidRPr="00AA608E">
        <w:rPr>
          <w:rFonts w:ascii="GHEA Grapalat" w:hAnsi="GHEA Grapalat" w:cs="Arial Unicode"/>
          <w:sz w:val="20"/>
          <w:lang w:val="af-ZA"/>
        </w:rPr>
        <w:t xml:space="preserve"> </w:t>
      </w:r>
      <w:r w:rsidRPr="00AA608E">
        <w:rPr>
          <w:rFonts w:ascii="GHEA Grapalat" w:hAnsi="GHEA Grapalat" w:cs="Sylfaen"/>
          <w:sz w:val="20"/>
          <w:lang w:val="ru-RU"/>
        </w:rPr>
        <w:t>են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փոփոխություններ</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cs="Sylfaen"/>
          <w:sz w:val="20"/>
        </w:rPr>
        <w:t>Փ</w:t>
      </w:r>
      <w:r w:rsidRPr="00AA608E">
        <w:rPr>
          <w:rFonts w:ascii="GHEA Grapalat" w:hAnsi="GHEA Grapalat" w:cs="Sylfaen"/>
          <w:sz w:val="20"/>
          <w:lang w:val="ru-RU"/>
        </w:rPr>
        <w:t>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օրվան</w:t>
      </w:r>
      <w:r w:rsidRPr="00AA608E">
        <w:rPr>
          <w:rFonts w:ascii="GHEA Grapalat" w:hAnsi="GHEA Grapalat" w:cs="Arial Unicode"/>
          <w:sz w:val="20"/>
          <w:lang w:val="af-ZA"/>
        </w:rPr>
        <w:t xml:space="preserve"> </w:t>
      </w:r>
      <w:r w:rsidRPr="00AA608E">
        <w:rPr>
          <w:rFonts w:ascii="GHEA Grapalat" w:hAnsi="GHEA Grapalat" w:cs="Sylfaen"/>
          <w:sz w:val="20"/>
          <w:lang w:val="ru-RU"/>
        </w:rPr>
        <w:t>հաջորդող</w:t>
      </w:r>
      <w:r w:rsidRPr="00AA608E">
        <w:rPr>
          <w:rFonts w:ascii="GHEA Grapalat" w:hAnsi="GHEA Grapalat" w:cs="Arial Unicode"/>
          <w:sz w:val="20"/>
          <w:lang w:val="af-ZA"/>
        </w:rPr>
        <w:t xml:space="preserve"> </w:t>
      </w:r>
      <w:r w:rsidRPr="00AA608E">
        <w:rPr>
          <w:rFonts w:ascii="GHEA Grapalat" w:hAnsi="GHEA Grapalat" w:cs="Sylfaen"/>
          <w:sz w:val="20"/>
          <w:lang w:val="ru-RU"/>
        </w:rPr>
        <w:t>երեք</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օրվա</w:t>
      </w:r>
      <w:r w:rsidRPr="00AA608E">
        <w:rPr>
          <w:rFonts w:ascii="GHEA Grapalat" w:hAnsi="GHEA Grapalat" w:cs="Arial Unicode"/>
          <w:sz w:val="20"/>
          <w:lang w:val="af-ZA"/>
        </w:rPr>
        <w:t xml:space="preserve"> </w:t>
      </w:r>
      <w:r w:rsidRPr="00AA608E">
        <w:rPr>
          <w:rFonts w:ascii="GHEA Grapalat" w:hAnsi="GHEA Grapalat" w:cs="Sylfaen"/>
          <w:sz w:val="20"/>
          <w:lang w:val="ru-RU"/>
        </w:rPr>
        <w:t>ընթացքում</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և</w:t>
      </w:r>
      <w:r w:rsidRPr="00AA608E">
        <w:rPr>
          <w:rFonts w:ascii="GHEA Grapalat" w:hAnsi="GHEA Grapalat" w:cs="Arial Unicode"/>
          <w:sz w:val="20"/>
          <w:lang w:val="af-ZA"/>
        </w:rPr>
        <w:t xml:space="preserve"> </w:t>
      </w:r>
      <w:r w:rsidRPr="00AA608E">
        <w:rPr>
          <w:rFonts w:ascii="GHEA Grapalat" w:hAnsi="GHEA Grapalat" w:cs="Sylfaen"/>
          <w:sz w:val="20"/>
          <w:lang w:val="ru-RU"/>
        </w:rPr>
        <w:t>դրանք</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պայմանների</w:t>
      </w:r>
      <w:r w:rsidRPr="00AA608E">
        <w:rPr>
          <w:rFonts w:ascii="GHEA Grapalat" w:hAnsi="GHEA Grapalat" w:cs="Arial Unicode"/>
          <w:sz w:val="20"/>
          <w:lang w:val="af-ZA"/>
        </w:rPr>
        <w:t xml:space="preserve"> </w:t>
      </w:r>
      <w:r w:rsidRPr="00AA608E">
        <w:rPr>
          <w:rFonts w:ascii="GHEA Grapalat" w:hAnsi="GHEA Grapalat" w:cs="Sylfaen"/>
          <w:sz w:val="20"/>
          <w:lang w:val="ru-RU"/>
        </w:rPr>
        <w:t>մասին</w:t>
      </w:r>
      <w:r w:rsidRPr="00AA608E">
        <w:rPr>
          <w:rFonts w:ascii="GHEA Grapalat" w:hAnsi="GHEA Grapalat" w:cs="Arial Unicode"/>
          <w:sz w:val="20"/>
          <w:lang w:val="af-ZA"/>
        </w:rPr>
        <w:t xml:space="preserve"> </w:t>
      </w:r>
      <w:r w:rsidRPr="00AA608E">
        <w:rPr>
          <w:rFonts w:ascii="GHEA Grapalat" w:hAnsi="GHEA Grapalat" w:cs="Sylfaen"/>
          <w:sz w:val="20"/>
          <w:lang w:val="ru-RU"/>
        </w:rPr>
        <w:t>հայտարարություն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հրապարակվում</w:t>
      </w:r>
      <w:r w:rsidRPr="00AA608E">
        <w:rPr>
          <w:rFonts w:ascii="GHEA Grapalat" w:hAnsi="GHEA Grapalat" w:cs="Arial Unicode"/>
          <w:sz w:val="20"/>
          <w:lang w:val="af-ZA"/>
        </w:rPr>
        <w:t xml:space="preserve"> </w:t>
      </w:r>
      <w:r w:rsidRPr="00AA608E">
        <w:rPr>
          <w:rFonts w:ascii="GHEA Grapalat" w:hAnsi="GHEA Grapalat" w:cs="Sylfaen"/>
          <w:sz w:val="20"/>
          <w:lang w:val="ru-RU"/>
        </w:rPr>
        <w:t>տեղեկագրում</w:t>
      </w:r>
      <w:r w:rsidRPr="00AA608E">
        <w:rPr>
          <w:rFonts w:ascii="GHEA Grapalat" w:hAnsi="GHEA Grapalat" w:cs="Tahoma"/>
          <w:sz w:val="20"/>
        </w:rPr>
        <w:t>։</w:t>
      </w:r>
      <w:r w:rsidRPr="00AA608E">
        <w:rPr>
          <w:rFonts w:ascii="GHEA Grapalat" w:hAnsi="GHEA Grapalat" w:cs="Arial Unicode"/>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hy-AM"/>
        </w:rPr>
        <w:t xml:space="preserve">3.6 </w:t>
      </w:r>
      <w:r w:rsidRPr="00AA608E">
        <w:rPr>
          <w:rFonts w:ascii="GHEA Grapalat" w:hAnsi="GHEA Grapalat" w:cs="Sylfaen"/>
          <w:sz w:val="20"/>
          <w:lang w:val="hy-AM"/>
        </w:rPr>
        <w:t>Հրավերում</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w:t>
      </w:r>
      <w:r w:rsidRPr="00AA608E">
        <w:rPr>
          <w:rFonts w:ascii="GHEA Grapalat" w:hAnsi="GHEA Grapalat" w:cs="Arial Unicode"/>
          <w:sz w:val="20"/>
          <w:lang w:val="hy-AM"/>
        </w:rPr>
        <w:t xml:space="preserve"> </w:t>
      </w:r>
      <w:r w:rsidRPr="00AA608E">
        <w:rPr>
          <w:rFonts w:ascii="GHEA Grapalat" w:hAnsi="GHEA Grapalat" w:cs="Sylfaen"/>
          <w:sz w:val="20"/>
          <w:lang w:val="hy-AM"/>
        </w:rPr>
        <w:t>կատարվելու</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հայտերը</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ներկայացնելու</w:t>
      </w:r>
      <w:r w:rsidRPr="00AA608E">
        <w:rPr>
          <w:rFonts w:ascii="GHEA Grapalat" w:hAnsi="GHEA Grapalat" w:cs="Arial Unicode"/>
          <w:sz w:val="20"/>
          <w:lang w:val="hy-AM"/>
        </w:rPr>
        <w:t xml:space="preserve"> </w:t>
      </w:r>
      <w:r w:rsidRPr="00AA608E">
        <w:rPr>
          <w:rFonts w:ascii="GHEA Grapalat" w:hAnsi="GHEA Grapalat" w:cs="Sylfaen"/>
          <w:sz w:val="20"/>
          <w:lang w:val="hy-AM"/>
        </w:rPr>
        <w:t>վերջնաժամկետը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հաշվվում</w:t>
      </w:r>
      <w:r w:rsidRPr="00AA608E">
        <w:rPr>
          <w:rFonts w:ascii="GHEA Grapalat" w:hAnsi="GHEA Grapalat" w:cs="Arial Unicode"/>
          <w:sz w:val="20"/>
          <w:lang w:val="hy-AM"/>
        </w:rPr>
        <w:t xml:space="preserve"> </w:t>
      </w:r>
      <w:r w:rsidRPr="00AA608E">
        <w:rPr>
          <w:rFonts w:ascii="GHEA Grapalat" w:hAnsi="GHEA Grapalat" w:cs="Sylfaen"/>
          <w:sz w:val="20"/>
          <w:lang w:val="hy-AM"/>
        </w:rPr>
        <w:t>է</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փոփոխությունների</w:t>
      </w:r>
      <w:r w:rsidRPr="00AA608E">
        <w:rPr>
          <w:rFonts w:ascii="GHEA Grapalat" w:hAnsi="GHEA Grapalat" w:cs="Arial Unicode"/>
          <w:sz w:val="20"/>
          <w:lang w:val="hy-AM"/>
        </w:rPr>
        <w:t xml:space="preserve"> </w:t>
      </w:r>
      <w:r w:rsidRPr="00AA608E">
        <w:rPr>
          <w:rFonts w:ascii="GHEA Grapalat" w:hAnsi="GHEA Grapalat" w:cs="Sylfaen"/>
          <w:sz w:val="20"/>
          <w:lang w:val="hy-AM"/>
        </w:rPr>
        <w:t>մասին</w:t>
      </w:r>
      <w:r w:rsidRPr="00AA608E">
        <w:rPr>
          <w:rFonts w:ascii="GHEA Grapalat" w:hAnsi="GHEA Grapalat" w:cs="Arial Unicode"/>
          <w:sz w:val="20"/>
          <w:lang w:val="hy-AM"/>
        </w:rPr>
        <w:t xml:space="preserve"> </w:t>
      </w:r>
      <w:r w:rsidRPr="00AA608E">
        <w:rPr>
          <w:rFonts w:ascii="GHEA Grapalat" w:hAnsi="GHEA Grapalat" w:cs="Sylfaen"/>
          <w:sz w:val="20"/>
          <w:lang w:val="hy-AM"/>
        </w:rPr>
        <w:t>տեղեկագրում</w:t>
      </w:r>
      <w:r w:rsidRPr="00AA608E">
        <w:rPr>
          <w:rFonts w:ascii="GHEA Grapalat" w:hAnsi="GHEA Grapalat" w:cs="Arial"/>
          <w:sz w:val="20"/>
          <w:lang w:val="hy-AM"/>
        </w:rPr>
        <w:t xml:space="preserve"> </w:t>
      </w:r>
      <w:r w:rsidRPr="00AA608E">
        <w:rPr>
          <w:rFonts w:ascii="GHEA Grapalat" w:hAnsi="GHEA Grapalat" w:cs="Sylfaen"/>
          <w:sz w:val="20"/>
          <w:lang w:val="hy-AM"/>
        </w:rPr>
        <w:t>հայտարարության</w:t>
      </w:r>
      <w:r w:rsidRPr="00AA608E">
        <w:rPr>
          <w:rFonts w:ascii="GHEA Grapalat" w:hAnsi="GHEA Grapalat" w:cs="Arial Unicode"/>
          <w:sz w:val="20"/>
          <w:lang w:val="hy-AM"/>
        </w:rPr>
        <w:t xml:space="preserve"> </w:t>
      </w:r>
      <w:r w:rsidRPr="00AA608E">
        <w:rPr>
          <w:rFonts w:ascii="GHEA Grapalat" w:hAnsi="GHEA Grapalat" w:cs="Sylfaen"/>
          <w:sz w:val="20"/>
          <w:lang w:val="hy-AM"/>
        </w:rPr>
        <w:t>հրապարակման</w:t>
      </w:r>
      <w:r w:rsidRPr="00AA608E">
        <w:rPr>
          <w:rFonts w:ascii="GHEA Grapalat" w:hAnsi="GHEA Grapalat" w:cs="Arial Unicode"/>
          <w:sz w:val="20"/>
          <w:lang w:val="hy-AM"/>
        </w:rPr>
        <w:t xml:space="preserve"> </w:t>
      </w:r>
      <w:r w:rsidRPr="00AA608E">
        <w:rPr>
          <w:rFonts w:ascii="GHEA Grapalat" w:hAnsi="GHEA Grapalat" w:cs="Sylfaen"/>
          <w:sz w:val="20"/>
          <w:lang w:val="hy-AM"/>
        </w:rPr>
        <w:t>օրվանից</w:t>
      </w:r>
      <w:r w:rsidRPr="00AA608E">
        <w:rPr>
          <w:rFonts w:ascii="GHEA Grapalat" w:hAnsi="GHEA Grapalat" w:cs="Tahoma"/>
          <w:sz w:val="20"/>
          <w:lang w:val="hy-AM"/>
        </w:rPr>
        <w:t>։</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մասնակիցները</w:t>
      </w:r>
      <w:r w:rsidRPr="00AA608E">
        <w:rPr>
          <w:rFonts w:ascii="GHEA Grapalat" w:hAnsi="GHEA Grapalat" w:cs="Arial Unicode"/>
          <w:sz w:val="20"/>
          <w:lang w:val="hy-AM"/>
        </w:rPr>
        <w:t xml:space="preserve"> </w:t>
      </w:r>
      <w:r w:rsidRPr="00AA608E">
        <w:rPr>
          <w:rFonts w:ascii="GHEA Grapalat" w:hAnsi="GHEA Grapalat" w:cs="Sylfaen"/>
          <w:sz w:val="20"/>
          <w:lang w:val="hy-AM"/>
        </w:rPr>
        <w:t>պարտավոր</w:t>
      </w:r>
      <w:r w:rsidRPr="00AA608E">
        <w:rPr>
          <w:rFonts w:ascii="GHEA Grapalat" w:hAnsi="GHEA Grapalat" w:cs="Arial Unicode"/>
          <w:sz w:val="20"/>
          <w:lang w:val="hy-AM"/>
        </w:rPr>
        <w:t xml:space="preserve"> </w:t>
      </w:r>
      <w:r w:rsidRPr="00AA608E">
        <w:rPr>
          <w:rFonts w:ascii="GHEA Grapalat" w:hAnsi="GHEA Grapalat" w:cs="Sylfaen"/>
          <w:sz w:val="20"/>
          <w:lang w:val="hy-AM"/>
        </w:rPr>
        <w:t>են</w:t>
      </w:r>
      <w:r w:rsidRPr="00AA608E">
        <w:rPr>
          <w:rFonts w:ascii="GHEA Grapalat" w:hAnsi="GHEA Grapalat" w:cs="Arial Unicode"/>
          <w:sz w:val="20"/>
          <w:lang w:val="hy-AM"/>
        </w:rPr>
        <w:t xml:space="preserve"> </w:t>
      </w:r>
      <w:r w:rsidRPr="00AA608E">
        <w:rPr>
          <w:rFonts w:ascii="GHEA Grapalat" w:hAnsi="GHEA Grapalat" w:cs="Sylfaen"/>
          <w:sz w:val="20"/>
          <w:lang w:val="hy-AM"/>
        </w:rPr>
        <w:t>երկարաձգել</w:t>
      </w:r>
      <w:r w:rsidRPr="00AA608E">
        <w:rPr>
          <w:rFonts w:ascii="GHEA Grapalat" w:hAnsi="GHEA Grapalat" w:cs="Arial Unicode"/>
          <w:sz w:val="20"/>
          <w:lang w:val="hy-AM"/>
        </w:rPr>
        <w:t xml:space="preserve"> </w:t>
      </w:r>
      <w:r w:rsidRPr="00AA608E">
        <w:rPr>
          <w:rFonts w:ascii="GHEA Grapalat" w:hAnsi="GHEA Grapalat" w:cs="Sylfaen"/>
          <w:sz w:val="20"/>
          <w:lang w:val="hy-AM"/>
        </w:rPr>
        <w:t>իրենց</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ներկայացրած</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ապահովման</w:t>
      </w:r>
      <w:r w:rsidRPr="00AA608E">
        <w:rPr>
          <w:rFonts w:ascii="GHEA Grapalat" w:hAnsi="GHEA Grapalat" w:cs="Arial Unicode"/>
          <w:sz w:val="20"/>
          <w:lang w:val="hy-AM"/>
        </w:rPr>
        <w:t xml:space="preserve"> վավերականության </w:t>
      </w:r>
      <w:r w:rsidRPr="00AA608E">
        <w:rPr>
          <w:rFonts w:ascii="GHEA Grapalat" w:hAnsi="GHEA Grapalat" w:cs="Sylfaen"/>
          <w:sz w:val="20"/>
          <w:lang w:val="hy-AM"/>
        </w:rPr>
        <w:t>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կամ</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նոր</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ապահովում</w:t>
      </w:r>
      <w:r w:rsidRPr="00AA608E">
        <w:rPr>
          <w:rStyle w:val="af6"/>
          <w:rFonts w:ascii="GHEA Grapalat" w:hAnsi="GHEA Grapalat" w:cs="Sylfaen"/>
          <w:color w:val="FFFFFF"/>
          <w:sz w:val="20"/>
          <w:shd w:val="clear" w:color="auto" w:fill="FFFFFF"/>
          <w:lang w:val="ru-RU"/>
        </w:rPr>
        <w:footnoteReference w:id="2"/>
      </w:r>
      <w:r w:rsidRPr="00AA608E">
        <w:rPr>
          <w:rFonts w:ascii="GHEA Grapalat" w:hAnsi="GHEA Grapalat" w:cs="Tahoma"/>
          <w:sz w:val="20"/>
          <w:lang w:val="hy-AM"/>
        </w:rPr>
        <w:t>։</w:t>
      </w:r>
      <w:r w:rsidRPr="00AA608E">
        <w:rPr>
          <w:rFonts w:ascii="GHEA Grapalat" w:hAnsi="GHEA Grapalat" w:cs="Tahoma"/>
          <w:sz w:val="20"/>
          <w:vertAlign w:val="superscript"/>
          <w:lang w:val="hy-AM"/>
        </w:rPr>
        <w:t>6</w:t>
      </w:r>
      <w:r w:rsidRPr="00AA608E">
        <w:rPr>
          <w:rFonts w:ascii="GHEA Grapalat" w:hAnsi="GHEA Grapalat" w:cs="Arial Unicode"/>
          <w:sz w:val="20"/>
          <w:lang w:val="hy-AM"/>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b/>
          <w:sz w:val="20"/>
          <w:lang w:val="hy-AM"/>
        </w:rPr>
      </w:pPr>
    </w:p>
    <w:p w:rsidR="008E0B31" w:rsidRPr="00AA608E" w:rsidRDefault="008E0B31" w:rsidP="008E0B31">
      <w:pPr>
        <w:jc w:val="center"/>
        <w:rPr>
          <w:rFonts w:ascii="GHEA Grapalat" w:hAnsi="GHEA Grapalat" w:cs="Arial"/>
          <w:b/>
          <w:sz w:val="20"/>
          <w:lang w:val="hy-AM"/>
        </w:rPr>
      </w:pPr>
      <w:r w:rsidRPr="00AA608E">
        <w:rPr>
          <w:rFonts w:ascii="GHEA Grapalat" w:hAnsi="GHEA Grapalat"/>
          <w:b/>
          <w:sz w:val="20"/>
          <w:lang w:val="hy-AM"/>
        </w:rPr>
        <w:t xml:space="preserve">4.  </w:t>
      </w:r>
      <w:r w:rsidRPr="00AA608E">
        <w:rPr>
          <w:rFonts w:ascii="GHEA Grapalat" w:hAnsi="GHEA Grapalat" w:cs="Sylfaen"/>
          <w:b/>
          <w:sz w:val="20"/>
          <w:lang w:val="hy-AM"/>
        </w:rPr>
        <w:t>ՀԱՅՏԸ</w:t>
      </w:r>
      <w:r w:rsidRPr="00AA608E">
        <w:rPr>
          <w:rFonts w:ascii="GHEA Grapalat" w:hAnsi="GHEA Grapalat" w:cs="Arial"/>
          <w:b/>
          <w:sz w:val="20"/>
          <w:lang w:val="hy-AM"/>
        </w:rPr>
        <w:t xml:space="preserve"> </w:t>
      </w:r>
      <w:r w:rsidRPr="00AA608E">
        <w:rPr>
          <w:rFonts w:ascii="GHEA Grapalat" w:hAnsi="GHEA Grapalat" w:cs="Sylfaen"/>
          <w:b/>
          <w:sz w:val="20"/>
          <w:lang w:val="hy-AM"/>
        </w:rPr>
        <w:t>ՆԵՐԿԱՅԱՑՆԵԼՈՒ</w:t>
      </w:r>
      <w:r w:rsidRPr="00AA608E">
        <w:rPr>
          <w:rFonts w:ascii="GHEA Grapalat" w:hAnsi="GHEA Grapalat" w:cs="Arial"/>
          <w:b/>
          <w:sz w:val="20"/>
          <w:lang w:val="hy-AM"/>
        </w:rPr>
        <w:t xml:space="preserve"> </w:t>
      </w:r>
      <w:r w:rsidRPr="00AA608E">
        <w:rPr>
          <w:rFonts w:ascii="GHEA Grapalat" w:hAnsi="GHEA Grapalat" w:cs="Sylfaen"/>
          <w:b/>
          <w:sz w:val="20"/>
          <w:lang w:val="hy-AM"/>
        </w:rPr>
        <w:t>ԿԱՐԳԸ</w:t>
      </w:r>
    </w:p>
    <w:p w:rsidR="008E0B31" w:rsidRPr="00AA608E" w:rsidRDefault="008E0B31" w:rsidP="008E0B31">
      <w:pPr>
        <w:jc w:val="center"/>
        <w:rPr>
          <w:rFonts w:ascii="GHEA Grapalat" w:hAnsi="GHEA Grapalat"/>
          <w:b/>
          <w:sz w:val="20"/>
          <w:lang w:val="hy-AM"/>
        </w:rPr>
      </w:pPr>
      <w:r w:rsidRPr="00AA608E">
        <w:rPr>
          <w:rFonts w:ascii="GHEA Grapalat" w:hAnsi="GHEA Grapalat"/>
          <w:b/>
          <w:sz w:val="20"/>
          <w:lang w:val="hy-AM"/>
        </w:rPr>
        <w:t xml:space="preserve">  </w:t>
      </w:r>
    </w:p>
    <w:p w:rsidR="008E0B31" w:rsidRPr="00AA608E" w:rsidRDefault="008E0B31" w:rsidP="008E0B31">
      <w:pPr>
        <w:ind w:firstLine="567"/>
        <w:jc w:val="both"/>
        <w:rPr>
          <w:rFonts w:ascii="GHEA Grapalat" w:hAnsi="GHEA Grapalat"/>
          <w:sz w:val="20"/>
          <w:lang w:val="hy-AM"/>
        </w:rPr>
      </w:pPr>
      <w:r w:rsidRPr="00AA608E">
        <w:rPr>
          <w:rFonts w:ascii="GHEA Grapalat" w:hAnsi="GHEA Grapalat"/>
          <w:sz w:val="20"/>
          <w:lang w:val="hy-AM"/>
        </w:rPr>
        <w:t>4</w:t>
      </w:r>
      <w:r w:rsidRPr="00AA608E">
        <w:rPr>
          <w:rFonts w:ascii="GHEA Grapalat" w:hAnsi="GHEA Grapalat" w:cs="Sylfaen"/>
          <w:sz w:val="20"/>
          <w:lang w:val="hy-AM"/>
        </w:rPr>
        <w:t>.1 Սույն ընթացակարգին մասնակցելու համար մասնակիցը հանձնաժողովին ներկայացնում է հայտ</w:t>
      </w:r>
      <w:r w:rsidRPr="00AA608E">
        <w:rPr>
          <w:rFonts w:ascii="GHEA Grapalat" w:hAnsi="GHEA Grapalat" w:cs="Tahoma"/>
          <w:sz w:val="20"/>
          <w:lang w:val="hy-AM"/>
        </w:rPr>
        <w:t>։</w:t>
      </w:r>
      <w:r w:rsidRPr="00AA608E">
        <w:rPr>
          <w:rFonts w:ascii="GHEA Grapalat" w:hAnsi="GHEA Grapalat"/>
          <w:sz w:val="20"/>
          <w:lang w:val="hy-AM"/>
        </w:rPr>
        <w:t xml:space="preserve"> </w:t>
      </w:r>
      <w:r w:rsidRPr="00AA608E">
        <w:rPr>
          <w:rFonts w:ascii="GHEA Grapalat" w:hAnsi="GHEA Grapalat" w:cs="Sylfaen"/>
          <w:sz w:val="20"/>
          <w:lang w:val="hy-AM"/>
        </w:rPr>
        <w:t>Հայտը սույն հրավերի հիման վրա մասնակցի կողմից ներկայացվող առաջարկն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rPr>
        <w:t>Մասնակիցը</w:t>
      </w:r>
      <w:r w:rsidRPr="00AA608E">
        <w:rPr>
          <w:rFonts w:ascii="GHEA Grapalat" w:hAnsi="GHEA Grapalat"/>
          <w:lang w:val="hy-AM"/>
        </w:rPr>
        <w:t xml:space="preserve"> </w:t>
      </w:r>
      <w:r w:rsidRPr="00AA608E">
        <w:rPr>
          <w:rFonts w:ascii="GHEA Grapalat" w:hAnsi="GHEA Grapalat" w:cs="Sylfaen"/>
        </w:rPr>
        <w:t>կարող</w:t>
      </w:r>
      <w:r w:rsidRPr="00AA608E">
        <w:rPr>
          <w:rFonts w:ascii="GHEA Grapalat" w:hAnsi="GHEA Grapalat"/>
          <w:lang w:val="hy-AM"/>
        </w:rPr>
        <w:t xml:space="preserve"> </w:t>
      </w:r>
      <w:r w:rsidRPr="00AA608E">
        <w:rPr>
          <w:rFonts w:ascii="GHEA Grapalat" w:hAnsi="GHEA Grapalat" w:cs="Sylfaen"/>
        </w:rPr>
        <w:t>է</w:t>
      </w:r>
      <w:r w:rsidRPr="00AA608E">
        <w:rPr>
          <w:rFonts w:ascii="GHEA Grapalat" w:hAnsi="GHEA Grapalat"/>
          <w:lang w:val="hy-AM"/>
        </w:rPr>
        <w:t xml:space="preserve"> </w:t>
      </w:r>
      <w:r w:rsidRPr="00AA608E">
        <w:rPr>
          <w:rFonts w:ascii="GHEA Grapalat" w:hAnsi="GHEA Grapalat" w:cs="Sylfaen"/>
        </w:rPr>
        <w:t>հայտ</w:t>
      </w:r>
      <w:r w:rsidRPr="00AA608E">
        <w:rPr>
          <w:rFonts w:ascii="GHEA Grapalat" w:hAnsi="GHEA Grapalat"/>
          <w:lang w:val="hy-AM"/>
        </w:rPr>
        <w:t xml:space="preserve"> </w:t>
      </w:r>
      <w:r w:rsidRPr="00AA608E">
        <w:rPr>
          <w:rFonts w:ascii="GHEA Grapalat" w:hAnsi="GHEA Grapalat" w:cs="Sylfaen"/>
        </w:rPr>
        <w:t>ներկայացնել</w:t>
      </w:r>
      <w:r w:rsidRPr="00AA608E">
        <w:rPr>
          <w:rFonts w:ascii="GHEA Grapalat" w:hAnsi="GHEA Grapalat"/>
          <w:lang w:val="hy-AM"/>
        </w:rPr>
        <w:t xml:space="preserve"> </w:t>
      </w:r>
      <w:r w:rsidRPr="00AA608E">
        <w:rPr>
          <w:rFonts w:ascii="GHEA Grapalat" w:hAnsi="GHEA Grapalat" w:cs="Sylfaen"/>
        </w:rPr>
        <w:t>ինչպես</w:t>
      </w:r>
      <w:r w:rsidRPr="00AA608E">
        <w:rPr>
          <w:rFonts w:ascii="GHEA Grapalat" w:hAnsi="GHEA Grapalat"/>
          <w:lang w:val="hy-AM"/>
        </w:rPr>
        <w:t xml:space="preserve"> </w:t>
      </w:r>
      <w:r w:rsidRPr="00AA608E">
        <w:rPr>
          <w:rFonts w:ascii="GHEA Grapalat" w:hAnsi="GHEA Grapalat" w:cs="Sylfaen"/>
        </w:rPr>
        <w:t>յուրաքանչյուր</w:t>
      </w:r>
      <w:r w:rsidRPr="00AA608E">
        <w:rPr>
          <w:rFonts w:ascii="GHEA Grapalat" w:hAnsi="GHEA Grapalat"/>
          <w:lang w:val="hy-AM"/>
        </w:rPr>
        <w:t xml:space="preserve"> </w:t>
      </w:r>
      <w:r w:rsidRPr="00AA608E">
        <w:rPr>
          <w:rFonts w:ascii="GHEA Grapalat" w:hAnsi="GHEA Grapalat" w:cs="Sylfaen"/>
        </w:rPr>
        <w:t>չափաբաժնի</w:t>
      </w:r>
      <w:r w:rsidRPr="00AA608E">
        <w:rPr>
          <w:rFonts w:ascii="GHEA Grapalat" w:hAnsi="GHEA Grapalat"/>
          <w:lang w:val="hy-AM"/>
        </w:rPr>
        <w:t xml:space="preserve">, </w:t>
      </w:r>
      <w:r w:rsidRPr="00AA608E">
        <w:rPr>
          <w:rFonts w:ascii="GHEA Grapalat" w:hAnsi="GHEA Grapalat" w:cs="Sylfaen"/>
        </w:rPr>
        <w:t>այնպես</w:t>
      </w:r>
      <w:r w:rsidRPr="00AA608E">
        <w:rPr>
          <w:rFonts w:ascii="GHEA Grapalat" w:hAnsi="GHEA Grapalat"/>
          <w:lang w:val="hy-AM"/>
        </w:rPr>
        <w:t xml:space="preserve"> </w:t>
      </w:r>
      <w:r w:rsidRPr="00AA608E">
        <w:rPr>
          <w:rFonts w:ascii="GHEA Grapalat" w:hAnsi="GHEA Grapalat" w:cs="Sylfaen"/>
        </w:rPr>
        <w:t>էլ</w:t>
      </w:r>
      <w:r w:rsidRPr="00AA608E">
        <w:rPr>
          <w:rFonts w:ascii="GHEA Grapalat" w:hAnsi="GHEA Grapalat"/>
          <w:lang w:val="hy-AM"/>
        </w:rPr>
        <w:t xml:space="preserve"> </w:t>
      </w:r>
      <w:r w:rsidRPr="00AA608E">
        <w:rPr>
          <w:rFonts w:ascii="GHEA Grapalat" w:hAnsi="GHEA Grapalat" w:cs="Sylfaen"/>
        </w:rPr>
        <w:t>մի</w:t>
      </w:r>
      <w:r w:rsidRPr="00AA608E">
        <w:rPr>
          <w:rFonts w:ascii="GHEA Grapalat" w:hAnsi="GHEA Grapalat"/>
          <w:lang w:val="hy-AM"/>
        </w:rPr>
        <w:t xml:space="preserve"> </w:t>
      </w:r>
      <w:r w:rsidRPr="00AA608E">
        <w:rPr>
          <w:rFonts w:ascii="GHEA Grapalat" w:hAnsi="GHEA Grapalat" w:cs="Sylfaen"/>
        </w:rPr>
        <w:t>քանի</w:t>
      </w:r>
      <w:r w:rsidRPr="00AA608E">
        <w:rPr>
          <w:rFonts w:ascii="GHEA Grapalat" w:hAnsi="GHEA Grapalat"/>
          <w:lang w:val="hy-AM"/>
        </w:rPr>
        <w:t xml:space="preserve"> </w:t>
      </w:r>
      <w:r w:rsidRPr="00AA608E">
        <w:rPr>
          <w:rFonts w:ascii="GHEA Grapalat" w:hAnsi="GHEA Grapalat" w:cs="Sylfaen"/>
        </w:rPr>
        <w:t>կամ</w:t>
      </w:r>
      <w:r w:rsidRPr="00AA608E">
        <w:rPr>
          <w:rFonts w:ascii="GHEA Grapalat" w:hAnsi="GHEA Grapalat"/>
          <w:lang w:val="hy-AM"/>
        </w:rPr>
        <w:t xml:space="preserve"> </w:t>
      </w:r>
      <w:r w:rsidRPr="00AA608E">
        <w:rPr>
          <w:rFonts w:ascii="GHEA Grapalat" w:hAnsi="GHEA Grapalat" w:cs="Sylfaen"/>
        </w:rPr>
        <w:t>բոլոր</w:t>
      </w:r>
      <w:r w:rsidRPr="00AA608E">
        <w:rPr>
          <w:rFonts w:ascii="GHEA Grapalat" w:hAnsi="GHEA Grapalat"/>
          <w:lang w:val="hy-AM"/>
        </w:rPr>
        <w:t xml:space="preserve"> </w:t>
      </w:r>
      <w:r w:rsidRPr="00AA608E">
        <w:rPr>
          <w:rFonts w:ascii="GHEA Grapalat" w:hAnsi="GHEA Grapalat" w:cs="Sylfaen"/>
        </w:rPr>
        <w:t>չափաբաժինների</w:t>
      </w:r>
      <w:r w:rsidRPr="00AA608E">
        <w:rPr>
          <w:rFonts w:ascii="GHEA Grapalat" w:hAnsi="GHEA Grapalat"/>
          <w:lang w:val="hy-AM"/>
        </w:rPr>
        <w:t xml:space="preserve"> </w:t>
      </w:r>
      <w:r w:rsidRPr="00AA608E">
        <w:rPr>
          <w:rFonts w:ascii="GHEA Grapalat" w:hAnsi="GHEA Grapalat" w:cs="Sylfaen"/>
        </w:rPr>
        <w:t>համար</w:t>
      </w:r>
      <w:r w:rsidRPr="00AA608E">
        <w:rPr>
          <w:rFonts w:ascii="GHEA Grapalat" w:hAnsi="GHEA Grapalat" w:cs="Sylfaen"/>
          <w:szCs w:val="24"/>
          <w:lang w:val="hy-AM"/>
        </w:rPr>
        <w:t xml:space="preserve">։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Հայտը ներկայացվում է մինչև դրա համար սույն հրավերով սահմանված ժամկետի ավարտը։</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8E0B31" w:rsidRPr="00AA608E" w:rsidRDefault="008E0B31" w:rsidP="008E0B31">
      <w:pPr>
        <w:pStyle w:val="23"/>
        <w:spacing w:line="240" w:lineRule="auto"/>
        <w:ind w:firstLine="567"/>
        <w:rPr>
          <w:rFonts w:ascii="GHEA Grapalat" w:hAnsi="GHEA Grapalat" w:cs="Sylfaen"/>
          <w:lang w:val="hy-AM"/>
        </w:rPr>
      </w:pPr>
      <w:r w:rsidRPr="00AA608E">
        <w:rPr>
          <w:rFonts w:ascii="GHEA Grapalat" w:hAnsi="GHEA Grapalat"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C673A6" w:rsidRPr="00AA608E">
        <w:rPr>
          <w:rFonts w:ascii="GHEA Grapalat" w:hAnsi="GHEA Grapalat" w:cs="Sylfaen"/>
          <w:lang w:val="hy-AM"/>
        </w:rPr>
        <w:t>7</w:t>
      </w:r>
      <w:r w:rsidRPr="00AA608E">
        <w:rPr>
          <w:rFonts w:ascii="GHEA Grapalat" w:hAnsi="GHEA Grapalat" w:cs="Sylfaen"/>
          <w:lang w:val="hy-AM"/>
        </w:rPr>
        <w:t>»րդ օրվա ժամը «</w:t>
      </w:r>
      <w:r w:rsidR="0019426A">
        <w:rPr>
          <w:rFonts w:ascii="GHEA Grapalat" w:hAnsi="GHEA Grapalat" w:cs="Sylfaen"/>
          <w:lang w:val="hy-AM"/>
        </w:rPr>
        <w:t>1</w:t>
      </w:r>
      <w:r w:rsidR="0019426A" w:rsidRPr="0019426A">
        <w:rPr>
          <w:rFonts w:ascii="GHEA Grapalat" w:hAnsi="GHEA Grapalat" w:cs="Sylfaen"/>
          <w:lang w:val="hy-AM"/>
        </w:rPr>
        <w:t>3</w:t>
      </w:r>
      <w:r w:rsidR="00C673A6" w:rsidRPr="00AA608E">
        <w:rPr>
          <w:rFonts w:ascii="GHEA Grapalat" w:hAnsi="GHEA Grapalat" w:cs="Sylfaen"/>
          <w:lang w:val="hy-AM"/>
        </w:rPr>
        <w:t>;00</w:t>
      </w:r>
      <w:r w:rsidRPr="00AA608E">
        <w:rPr>
          <w:rFonts w:ascii="GHEA Grapalat" w:hAnsi="GHEA Grapalat" w:cs="Sylfaen"/>
          <w:lang w:val="hy-AM"/>
        </w:rPr>
        <w:t>»-ն «</w:t>
      </w:r>
      <w:r w:rsidR="00C673A6" w:rsidRPr="00AA608E">
        <w:rPr>
          <w:rFonts w:ascii="GHEA Grapalat" w:hAnsi="GHEA Grapalat"/>
        </w:rPr>
        <w:t>ՀՀ Արարատի մարզ, Աբովյան համայնք,, Թեհլերյան փ 1/1</w:t>
      </w:r>
      <w:r w:rsidRPr="00AA608E">
        <w:rPr>
          <w:rFonts w:ascii="GHEA Grapalat" w:hAnsi="GHEA Grapalat" w:cs="Sylfaen"/>
          <w:lang w:val="hy-AM"/>
        </w:rPr>
        <w:t xml:space="preserve">» հասցեով։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A608E">
        <w:rPr>
          <w:rFonts w:ascii="GHEA Grapalat" w:hAnsi="GHEA Grapalat"/>
        </w:rPr>
        <w:t>«</w:t>
      </w:r>
      <w:r w:rsidR="00C673A6" w:rsidRPr="00AA608E">
        <w:rPr>
          <w:rFonts w:ascii="GHEA Grapalat" w:hAnsi="GHEA Grapalat" w:cs="Sylfaen"/>
          <w:lang w:val="hy-AM"/>
        </w:rPr>
        <w:t>Հ.Հովհաննիսյանը</w:t>
      </w:r>
      <w:r w:rsidRPr="00AA608E">
        <w:rPr>
          <w:rFonts w:ascii="GHEA Grapalat" w:hAnsi="GHEA Grapalat"/>
        </w:rPr>
        <w:t>»</w:t>
      </w:r>
      <w:r w:rsidRPr="00AA608E">
        <w:rPr>
          <w:rFonts w:ascii="GHEA Grapalat" w:hAnsi="GHEA Grapalat" w:cs="Sylfaen"/>
          <w:lang w:val="hy-AM"/>
        </w:rPr>
        <w:t>։</w:t>
      </w:r>
      <w:r w:rsidRPr="00AA608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4.3 Մասնակիցը հայտով ներկայացնում է`</w:t>
      </w:r>
    </w:p>
    <w:p w:rsidR="008E0B31" w:rsidRPr="00AA608E" w:rsidRDefault="008E0B31" w:rsidP="008E0B31">
      <w:pPr>
        <w:pStyle w:val="23"/>
        <w:spacing w:line="240" w:lineRule="auto"/>
        <w:ind w:firstLine="567"/>
        <w:rPr>
          <w:rFonts w:ascii="GHEA Grapalat" w:hAnsi="GHEA Grapalat" w:cs="Sylfaen"/>
          <w:szCs w:val="24"/>
          <w:lang w:val="hy-AM"/>
        </w:rPr>
      </w:pPr>
      <w:bookmarkStart w:id="2" w:name="_Hlk9261647"/>
      <w:r w:rsidRPr="00AA608E">
        <w:rPr>
          <w:rFonts w:ascii="GHEA Grapalat" w:hAnsi="GHEA Grapalat" w:cs="Sylfaen"/>
          <w:szCs w:val="24"/>
          <w:lang w:val="hy-AM"/>
        </w:rPr>
        <w:t>1) իր կողմից հաստատված՝ սույն հրավերի 2-րդ մասի 2.1 կետով նախատեսված դիմում-հայտարարություն`</w:t>
      </w:r>
      <w:r w:rsidRPr="00AA608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A608E">
        <w:rPr>
          <w:rFonts w:ascii="GHEA Grapalat" w:hAnsi="GHEA Grapalat" w:cs="Sylfaen"/>
          <w:szCs w:val="24"/>
          <w:lang w:val="hy-AM"/>
        </w:rPr>
        <w:t>, որը ներառում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ա) հավաստում սույն հրավերով սահմանված մասնակ</w:t>
      </w:r>
      <w:r w:rsidRPr="00AA608E">
        <w:rPr>
          <w:rFonts w:ascii="GHEA Grapalat" w:hAnsi="GHEA Grapalat" w:cs="Sylfaen"/>
          <w:szCs w:val="24"/>
          <w:lang w:val="hy-AM"/>
        </w:rPr>
        <w:softHyphen/>
        <w:t>ցության իրավունքի պահանջներին իր տվյալների համապատասխանության մասին.</w:t>
      </w:r>
    </w:p>
    <w:p w:rsidR="008E0B31" w:rsidRPr="00AA608E" w:rsidRDefault="008E0B31" w:rsidP="008E0B31">
      <w:pPr>
        <w:shd w:val="clear" w:color="auto" w:fill="FFFFFF"/>
        <w:ind w:firstLine="567"/>
        <w:jc w:val="both"/>
        <w:rPr>
          <w:rFonts w:ascii="GHEA Grapalat" w:hAnsi="GHEA Grapalat" w:cs="Sylfaen"/>
          <w:sz w:val="20"/>
          <w:lang w:val="hy-AM"/>
        </w:rPr>
      </w:pPr>
      <w:r w:rsidRPr="00AA608E">
        <w:rPr>
          <w:rFonts w:ascii="GHEA Grapalat" w:hAnsi="GHEA Grapalat" w:cs="Sylfaen"/>
          <w:sz w:val="20"/>
          <w:lang w:val="hy-AM"/>
        </w:rPr>
        <w:t>բ)</w:t>
      </w:r>
      <w:r w:rsidRPr="00AA608E">
        <w:rPr>
          <w:rFonts w:ascii="GHEA Grapalat" w:hAnsi="GHEA Grapalat" w:cs="Sylfaen"/>
          <w:lang w:val="hy-AM"/>
        </w:rPr>
        <w:t xml:space="preserve"> </w:t>
      </w:r>
      <w:r w:rsidRPr="00AA608E">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lastRenderedPageBreak/>
        <w:t xml:space="preserve">գ) հայտարարություն սույն ընթացակարգի շրջանակում գերիշխող դիրքի չարաշահման և հակամրցակցային համաձայնության բացակայության մասին. </w:t>
      </w:r>
    </w:p>
    <w:p w:rsidR="008E0B31" w:rsidRPr="00AA608E" w:rsidRDefault="008E0B31" w:rsidP="009911F6">
      <w:pPr>
        <w:pStyle w:val="23"/>
        <w:spacing w:line="240" w:lineRule="auto"/>
        <w:ind w:firstLine="0"/>
        <w:rPr>
          <w:rFonts w:ascii="GHEA Grapalat" w:hAnsi="GHEA Grapalat" w:cs="Sylfaen"/>
          <w:szCs w:val="24"/>
          <w:lang w:val="hy-AM"/>
        </w:rPr>
      </w:pPr>
      <w:bookmarkStart w:id="3" w:name="_Hlk9261892"/>
      <w:bookmarkEnd w:id="2"/>
      <w:r w:rsidRPr="00AA608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0B31" w:rsidRPr="00AA608E" w:rsidRDefault="008E0B31" w:rsidP="009911F6">
      <w:pPr>
        <w:pStyle w:val="norm"/>
        <w:spacing w:line="240" w:lineRule="auto"/>
        <w:ind w:firstLine="0"/>
        <w:rPr>
          <w:rFonts w:ascii="GHEA Grapalat" w:hAnsi="GHEA Grapalat" w:cs="Sylfaen"/>
          <w:szCs w:val="24"/>
          <w:lang w:val="hy-AM"/>
        </w:rPr>
      </w:pPr>
      <w:r w:rsidRPr="00AA608E">
        <w:rPr>
          <w:rFonts w:ascii="GHEA Grapalat" w:hAnsi="GHEA Grapalat"/>
          <w:sz w:val="20"/>
          <w:lang w:val="hy-AM"/>
        </w:rPr>
        <w:t xml:space="preserve">ե) </w:t>
      </w:r>
      <w:r w:rsidRPr="00AA608E">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A608E">
        <w:rPr>
          <w:rFonts w:ascii="GHEA Grapalat" w:hAnsi="GHEA Grapalat"/>
          <w:sz w:val="20"/>
          <w:lang w:val="hy-AM"/>
        </w:rPr>
        <w:t xml:space="preserve">: Ընդ որում </w:t>
      </w:r>
      <w:r w:rsidRPr="00AA608E">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AA608E">
        <w:rPr>
          <w:rFonts w:ascii="GHEA Grapalat" w:hAnsi="GHEA Grapalat" w:cs="Sylfaen"/>
          <w:szCs w:val="24"/>
          <w:lang w:val="hy-AM"/>
        </w:rPr>
        <w:t xml:space="preserve"> </w:t>
      </w:r>
    </w:p>
    <w:p w:rsidR="008E0B31" w:rsidRPr="00AA608E" w:rsidRDefault="008E0B31" w:rsidP="009911F6">
      <w:pPr>
        <w:pStyle w:val="norm"/>
        <w:spacing w:line="240" w:lineRule="auto"/>
        <w:ind w:firstLine="0"/>
        <w:rPr>
          <w:rFonts w:ascii="GHEA Grapalat" w:hAnsi="GHEA Grapalat"/>
          <w:sz w:val="20"/>
          <w:lang w:val="hy-AM"/>
        </w:rPr>
      </w:pPr>
      <w:r w:rsidRPr="00AA608E">
        <w:rPr>
          <w:rFonts w:ascii="GHEA Grapalat" w:hAnsi="GHEA Grapalat" w:cs="Sylfaen"/>
          <w:sz w:val="20"/>
          <w:szCs w:val="24"/>
          <w:lang w:val="hy-AM" w:eastAsia="en-US"/>
        </w:rPr>
        <w:t xml:space="preserve">2) իր կողմից առաջարկվող </w:t>
      </w:r>
      <w:r w:rsidR="00C673A6" w:rsidRPr="00AA608E">
        <w:rPr>
          <w:rFonts w:ascii="GHEA Grapalat" w:hAnsi="GHEA Grapalat" w:cs="Sylfaen"/>
          <w:sz w:val="20"/>
          <w:szCs w:val="24"/>
          <w:lang w:val="hy-AM" w:eastAsia="en-US"/>
        </w:rPr>
        <w:t xml:space="preserve">ապրանքի տեխնիկական բնութագրերը, </w:t>
      </w:r>
      <w:r w:rsidRPr="00AA608E">
        <w:rPr>
          <w:rFonts w:ascii="GHEA Grapalat" w:hAnsi="GHEA Grapalat" w:cs="Sylfaen"/>
          <w:sz w:val="20"/>
          <w:szCs w:val="24"/>
          <w:lang w:val="hy-AM" w:eastAsia="en-US"/>
        </w:rPr>
        <w:t>(այսուհետ՝ ապրանքի ամբողջական նկարագիր).</w:t>
      </w:r>
      <w:r w:rsidRPr="00AA608E">
        <w:rPr>
          <w:rFonts w:ascii="GHEA Grapalat" w:hAnsi="GHEA Grapalat" w:cs="Sylfaen"/>
          <w:sz w:val="20"/>
          <w:szCs w:val="24"/>
          <w:vertAlign w:val="superscript"/>
          <w:lang w:val="hy-AM" w:eastAsia="en-US"/>
        </w:rPr>
        <w:t>7</w:t>
      </w:r>
      <w:r w:rsidRPr="00AA608E">
        <w:rPr>
          <w:rStyle w:val="af6"/>
          <w:rFonts w:ascii="GHEA Grapalat" w:hAnsi="GHEA Grapalat" w:cs="Sylfaen"/>
          <w:color w:val="FFFFFF"/>
          <w:sz w:val="20"/>
          <w:szCs w:val="24"/>
          <w:lang w:val="hy-AM" w:eastAsia="en-US"/>
        </w:rPr>
        <w:footnoteReference w:id="3"/>
      </w:r>
    </w:p>
    <w:bookmarkEnd w:id="3"/>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2) իր կողմից հաստատված գնային առաջարկ.</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bookmarkStart w:id="4" w:name="_Hlk9262052"/>
      <w:r w:rsidRPr="00AA608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8E0B31" w:rsidRPr="00AA608E" w:rsidRDefault="008E0B31" w:rsidP="008E0B31">
      <w:pPr>
        <w:pStyle w:val="norm"/>
        <w:spacing w:line="240" w:lineRule="auto"/>
        <w:rPr>
          <w:rFonts w:ascii="GHEA Grapalat" w:hAnsi="GHEA Grapalat" w:cs="Sylfaen"/>
          <w:sz w:val="20"/>
          <w:szCs w:val="24"/>
          <w:lang w:val="hy-AM" w:eastAsia="en-US"/>
        </w:rPr>
      </w:pPr>
    </w:p>
    <w:p w:rsidR="008E0B31" w:rsidRPr="00AA608E" w:rsidRDefault="008E0B31" w:rsidP="008E0B31">
      <w:pPr>
        <w:jc w:val="center"/>
        <w:rPr>
          <w:rFonts w:ascii="GHEA Grapalat" w:hAnsi="GHEA Grapalat" w:cs="Arial"/>
          <w:b/>
          <w:sz w:val="20"/>
          <w:lang w:val="es-ES"/>
        </w:rPr>
      </w:pPr>
      <w:r w:rsidRPr="00AA608E">
        <w:rPr>
          <w:rFonts w:ascii="GHEA Grapalat" w:hAnsi="GHEA Grapalat"/>
          <w:b/>
          <w:sz w:val="20"/>
          <w:lang w:val="es-ES"/>
        </w:rPr>
        <w:t xml:space="preserve">5.   </w:t>
      </w:r>
      <w:r w:rsidRPr="00AA608E">
        <w:rPr>
          <w:rFonts w:ascii="GHEA Grapalat" w:hAnsi="GHEA Grapalat" w:cs="Sylfaen"/>
          <w:b/>
          <w:sz w:val="20"/>
          <w:lang w:val="es-ES"/>
        </w:rPr>
        <w:t>ՀԱՅՏԻ</w:t>
      </w:r>
      <w:r w:rsidRPr="00AA608E">
        <w:rPr>
          <w:rFonts w:ascii="GHEA Grapalat" w:hAnsi="GHEA Grapalat" w:cs="Arial"/>
          <w:b/>
          <w:sz w:val="20"/>
          <w:lang w:val="es-ES"/>
        </w:rPr>
        <w:t xml:space="preserve">   </w:t>
      </w:r>
      <w:r w:rsidRPr="00AA608E">
        <w:rPr>
          <w:rFonts w:ascii="GHEA Grapalat" w:hAnsi="GHEA Grapalat" w:cs="Sylfaen"/>
          <w:b/>
          <w:sz w:val="20"/>
          <w:lang w:val="es-ES"/>
        </w:rPr>
        <w:t>ԳՆԱՅԻՆ</w:t>
      </w:r>
      <w:r w:rsidRPr="00AA608E">
        <w:rPr>
          <w:rFonts w:ascii="GHEA Grapalat" w:hAnsi="GHEA Grapalat" w:cs="Arial"/>
          <w:b/>
          <w:sz w:val="20"/>
          <w:lang w:val="es-ES"/>
        </w:rPr>
        <w:t xml:space="preserve">  </w:t>
      </w:r>
      <w:r w:rsidRPr="00AA608E">
        <w:rPr>
          <w:rFonts w:ascii="GHEA Grapalat" w:hAnsi="GHEA Grapalat" w:cs="Sylfaen"/>
          <w:b/>
          <w:sz w:val="20"/>
          <w:lang w:val="es-ES"/>
        </w:rPr>
        <w:t>ԱՌԱՋԱՐԿԸ</w:t>
      </w:r>
      <w:r w:rsidRPr="00AA608E">
        <w:rPr>
          <w:rFonts w:ascii="GHEA Grapalat" w:hAnsi="GHEA Grapalat" w:cs="Arial"/>
          <w:b/>
          <w:sz w:val="20"/>
          <w:lang w:val="es-ES"/>
        </w:rPr>
        <w:t xml:space="preserve"> </w:t>
      </w:r>
    </w:p>
    <w:p w:rsidR="008E0B31" w:rsidRPr="00AA608E" w:rsidRDefault="008E0B31" w:rsidP="008E0B31">
      <w:pPr>
        <w:jc w:val="center"/>
        <w:rPr>
          <w:rFonts w:ascii="GHEA Grapalat" w:hAnsi="GHEA Grapalat" w:cs="Arial"/>
          <w:b/>
          <w:sz w:val="20"/>
          <w:lang w:val="es-ES"/>
        </w:rPr>
      </w:pPr>
    </w:p>
    <w:p w:rsidR="008E0B31" w:rsidRPr="00AA608E" w:rsidRDefault="008E0B31" w:rsidP="009911F6">
      <w:pPr>
        <w:jc w:val="both"/>
        <w:rPr>
          <w:rFonts w:ascii="GHEA Grapalat" w:hAnsi="GHEA Grapalat"/>
          <w:sz w:val="20"/>
          <w:lang w:val="es-ES"/>
        </w:rPr>
      </w:pPr>
      <w:r w:rsidRPr="00AA608E">
        <w:rPr>
          <w:rFonts w:ascii="GHEA Grapalat" w:hAnsi="GHEA Grapalat" w:cs="Sylfaen"/>
          <w:sz w:val="20"/>
          <w:lang w:val="es-ES"/>
        </w:rPr>
        <w:t xml:space="preserve">5.1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գինը</w:t>
      </w:r>
      <w:r w:rsidRPr="00AA608E">
        <w:rPr>
          <w:rFonts w:ascii="GHEA Grapalat" w:hAnsi="GHEA Grapalat" w:cs="Sylfaen"/>
          <w:sz w:val="20"/>
          <w:lang w:val="es-ES"/>
        </w:rPr>
        <w:t xml:space="preserve"> </w:t>
      </w:r>
      <w:r w:rsidRPr="00AA608E">
        <w:rPr>
          <w:rFonts w:ascii="GHEA Grapalat" w:hAnsi="GHEA Grapalat" w:cs="Sylfaen"/>
          <w:sz w:val="20"/>
          <w:lang w:val="hy-AM"/>
        </w:rPr>
        <w:t>ապրանքի</w:t>
      </w:r>
      <w:r w:rsidRPr="00AA608E">
        <w:rPr>
          <w:rFonts w:ascii="GHEA Grapalat" w:hAnsi="GHEA Grapalat" w:cs="Sylfaen"/>
          <w:sz w:val="20"/>
          <w:lang w:val="es-ES"/>
        </w:rPr>
        <w:t xml:space="preserve"> </w:t>
      </w:r>
      <w:r w:rsidRPr="00AA608E">
        <w:rPr>
          <w:rFonts w:ascii="GHEA Grapalat" w:hAnsi="GHEA Grapalat" w:cs="Sylfaen"/>
          <w:sz w:val="20"/>
          <w:lang w:val="hy-AM"/>
        </w:rPr>
        <w:t>արժեքից</w:t>
      </w:r>
      <w:r w:rsidRPr="00AA608E">
        <w:rPr>
          <w:rFonts w:ascii="GHEA Grapalat" w:hAnsi="GHEA Grapalat" w:cs="Sylfaen"/>
          <w:sz w:val="20"/>
          <w:lang w:val="es-ES"/>
        </w:rPr>
        <w:t xml:space="preserve"> </w:t>
      </w:r>
      <w:r w:rsidRPr="00AA608E">
        <w:rPr>
          <w:rFonts w:ascii="GHEA Grapalat" w:hAnsi="GHEA Grapalat" w:cs="Sylfaen"/>
          <w:sz w:val="20"/>
          <w:lang w:val="hy-AM"/>
        </w:rPr>
        <w:t>բացի</w:t>
      </w:r>
      <w:r w:rsidRPr="00AA608E">
        <w:rPr>
          <w:rFonts w:ascii="GHEA Grapalat" w:hAnsi="GHEA Grapalat" w:cs="Sylfaen"/>
          <w:sz w:val="20"/>
          <w:lang w:val="es-ES"/>
        </w:rPr>
        <w:t xml:space="preserve"> </w:t>
      </w:r>
      <w:r w:rsidRPr="00AA608E">
        <w:rPr>
          <w:rFonts w:ascii="GHEA Grapalat" w:hAnsi="GHEA Grapalat" w:cs="Sylfaen"/>
          <w:sz w:val="20"/>
          <w:lang w:val="hy-AM"/>
        </w:rPr>
        <w:t>ներառում</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փոխադրման</w:t>
      </w:r>
      <w:r w:rsidRPr="00AA608E">
        <w:rPr>
          <w:rFonts w:ascii="GHEA Grapalat" w:hAnsi="GHEA Grapalat" w:cs="Sylfaen"/>
          <w:sz w:val="20"/>
          <w:lang w:val="es-ES"/>
        </w:rPr>
        <w:t xml:space="preserve">, </w:t>
      </w:r>
      <w:r w:rsidRPr="00AA608E">
        <w:rPr>
          <w:rFonts w:ascii="GHEA Grapalat" w:hAnsi="GHEA Grapalat" w:cs="Sylfaen"/>
          <w:sz w:val="20"/>
          <w:lang w:val="hy-AM"/>
        </w:rPr>
        <w:t>ապահովագրման</w:t>
      </w:r>
      <w:r w:rsidRPr="00AA608E">
        <w:rPr>
          <w:rFonts w:ascii="GHEA Grapalat" w:hAnsi="GHEA Grapalat" w:cs="Sylfaen"/>
          <w:sz w:val="20"/>
          <w:lang w:val="es-ES"/>
        </w:rPr>
        <w:t xml:space="preserve">, </w:t>
      </w:r>
      <w:r w:rsidRPr="00AA608E">
        <w:rPr>
          <w:rFonts w:ascii="GHEA Grapalat" w:hAnsi="GHEA Grapalat" w:cs="Sylfaen"/>
          <w:sz w:val="20"/>
          <w:lang w:val="hy-AM"/>
        </w:rPr>
        <w:t>տուրքերի</w:t>
      </w:r>
      <w:r w:rsidRPr="00AA608E">
        <w:rPr>
          <w:rFonts w:ascii="GHEA Grapalat" w:hAnsi="GHEA Grapalat" w:cs="Sylfaen"/>
          <w:sz w:val="20"/>
          <w:lang w:val="es-ES"/>
        </w:rPr>
        <w:t xml:space="preserve">, </w:t>
      </w:r>
      <w:r w:rsidRPr="00AA608E">
        <w:rPr>
          <w:rFonts w:ascii="GHEA Grapalat" w:hAnsi="GHEA Grapalat" w:cs="Sylfaen"/>
          <w:sz w:val="20"/>
          <w:lang w:val="hy-AM"/>
        </w:rPr>
        <w:t>հարկերի</w:t>
      </w:r>
      <w:r w:rsidRPr="00AA608E">
        <w:rPr>
          <w:rFonts w:ascii="GHEA Grapalat" w:hAnsi="GHEA Grapalat" w:cs="Sylfaen"/>
          <w:sz w:val="20"/>
          <w:lang w:val="es-ES"/>
        </w:rPr>
        <w:t xml:space="preserve">, </w:t>
      </w:r>
      <w:r w:rsidRPr="00AA608E">
        <w:rPr>
          <w:rFonts w:ascii="GHEA Grapalat" w:hAnsi="GHEA Grapalat" w:cs="Sylfaen"/>
          <w:sz w:val="20"/>
          <w:lang w:val="hy-AM"/>
        </w:rPr>
        <w:t>այլ</w:t>
      </w:r>
      <w:r w:rsidRPr="00AA608E">
        <w:rPr>
          <w:rFonts w:ascii="GHEA Grapalat" w:hAnsi="GHEA Grapalat" w:cs="Sylfaen"/>
          <w:sz w:val="20"/>
          <w:lang w:val="es-ES"/>
        </w:rPr>
        <w:t xml:space="preserve"> </w:t>
      </w:r>
      <w:r w:rsidRPr="00AA608E">
        <w:rPr>
          <w:rFonts w:ascii="GHEA Grapalat" w:hAnsi="GHEA Grapalat" w:cs="Sylfaen"/>
          <w:sz w:val="20"/>
          <w:lang w:val="hy-AM"/>
        </w:rPr>
        <w:t>վճարումների</w:t>
      </w:r>
      <w:r w:rsidRPr="00AA608E">
        <w:rPr>
          <w:rFonts w:ascii="GHEA Grapalat" w:hAnsi="GHEA Grapalat" w:cs="Sylfaen"/>
          <w:sz w:val="20"/>
          <w:lang w:val="es-ES"/>
        </w:rPr>
        <w:t xml:space="preserve"> </w:t>
      </w:r>
      <w:r w:rsidRPr="00AA608E">
        <w:rPr>
          <w:rFonts w:ascii="GHEA Grapalat" w:hAnsi="GHEA Grapalat" w:cs="Sylfaen"/>
          <w:sz w:val="20"/>
          <w:lang w:val="hy-AM"/>
        </w:rPr>
        <w:t>գծով</w:t>
      </w:r>
      <w:r w:rsidRPr="00AA608E">
        <w:rPr>
          <w:rFonts w:ascii="GHEA Grapalat" w:hAnsi="GHEA Grapalat" w:cs="Sylfaen"/>
          <w:sz w:val="20"/>
          <w:lang w:val="es-ES"/>
        </w:rPr>
        <w:t xml:space="preserve"> </w:t>
      </w:r>
      <w:r w:rsidRPr="00AA608E">
        <w:rPr>
          <w:rFonts w:ascii="GHEA Grapalat" w:hAnsi="GHEA Grapalat" w:cs="Sylfaen"/>
          <w:sz w:val="20"/>
          <w:lang w:val="hy-AM"/>
        </w:rPr>
        <w:t>ծախսերը</w:t>
      </w:r>
      <w:r w:rsidRPr="00AA608E">
        <w:rPr>
          <w:rFonts w:ascii="GHEA Grapalat" w:hAnsi="GHEA Grapalat" w:cs="Sylfaen"/>
          <w:sz w:val="20"/>
          <w:lang w:val="es-ES"/>
        </w:rPr>
        <w:t xml:space="preserve"> </w:t>
      </w:r>
      <w:r w:rsidRPr="00AA608E">
        <w:rPr>
          <w:rFonts w:ascii="GHEA Grapalat" w:hAnsi="GHEA Grapalat" w:cs="Sylfaen"/>
          <w:sz w:val="20"/>
          <w:lang w:val="hy-AM"/>
        </w:rPr>
        <w:t>և</w:t>
      </w:r>
      <w:r w:rsidRPr="00AA608E">
        <w:rPr>
          <w:rFonts w:ascii="GHEA Grapalat" w:hAnsi="GHEA Grapalat" w:cs="Sylfaen"/>
          <w:sz w:val="20"/>
          <w:lang w:val="es-ES"/>
        </w:rPr>
        <w:t xml:space="preserve"> </w:t>
      </w:r>
      <w:r w:rsidRPr="00AA608E">
        <w:rPr>
          <w:rFonts w:ascii="GHEA Grapalat" w:hAnsi="GHEA Grapalat" w:cs="Sylfaen"/>
          <w:sz w:val="20"/>
          <w:lang w:val="hy-AM"/>
        </w:rPr>
        <w:t>չի</w:t>
      </w:r>
      <w:r w:rsidRPr="00AA608E">
        <w:rPr>
          <w:rFonts w:ascii="GHEA Grapalat" w:hAnsi="GHEA Grapalat" w:cs="Sylfaen"/>
          <w:sz w:val="20"/>
          <w:lang w:val="es-ES"/>
        </w:rPr>
        <w:t xml:space="preserve"> </w:t>
      </w:r>
      <w:r w:rsidRPr="00AA608E">
        <w:rPr>
          <w:rFonts w:ascii="GHEA Grapalat" w:hAnsi="GHEA Grapalat" w:cs="Sylfaen"/>
          <w:sz w:val="20"/>
          <w:lang w:val="hy-AM"/>
        </w:rPr>
        <w:t>կարող</w:t>
      </w:r>
      <w:r w:rsidRPr="00AA608E">
        <w:rPr>
          <w:rFonts w:ascii="GHEA Grapalat" w:hAnsi="GHEA Grapalat" w:cs="Sylfaen"/>
          <w:sz w:val="20"/>
          <w:lang w:val="es-ES"/>
        </w:rPr>
        <w:t xml:space="preserve"> </w:t>
      </w:r>
      <w:r w:rsidRPr="00AA608E">
        <w:rPr>
          <w:rFonts w:ascii="GHEA Grapalat" w:hAnsi="GHEA Grapalat" w:cs="Sylfaen"/>
          <w:sz w:val="20"/>
          <w:lang w:val="hy-AM"/>
        </w:rPr>
        <w:t>պակաս</w:t>
      </w:r>
      <w:r w:rsidRPr="00AA608E">
        <w:rPr>
          <w:rFonts w:ascii="GHEA Grapalat" w:hAnsi="GHEA Grapalat" w:cs="Sylfaen"/>
          <w:sz w:val="20"/>
          <w:lang w:val="es-ES"/>
        </w:rPr>
        <w:t xml:space="preserve"> </w:t>
      </w:r>
      <w:r w:rsidRPr="00AA608E">
        <w:rPr>
          <w:rFonts w:ascii="GHEA Grapalat" w:hAnsi="GHEA Grapalat" w:cs="Sylfaen"/>
          <w:sz w:val="20"/>
          <w:lang w:val="hy-AM"/>
        </w:rPr>
        <w:t>լինել</w:t>
      </w:r>
      <w:r w:rsidRPr="00AA608E">
        <w:rPr>
          <w:rFonts w:ascii="GHEA Grapalat" w:hAnsi="GHEA Grapalat" w:cs="Sylfaen"/>
          <w:sz w:val="20"/>
          <w:lang w:val="es-ES"/>
        </w:rPr>
        <w:t xml:space="preserve"> </w:t>
      </w:r>
      <w:r w:rsidRPr="00AA608E">
        <w:rPr>
          <w:rFonts w:ascii="GHEA Grapalat" w:hAnsi="GHEA Grapalat" w:cs="Sylfaen"/>
          <w:sz w:val="20"/>
          <w:lang w:val="hy-AM"/>
        </w:rPr>
        <w:t>դրանց</w:t>
      </w:r>
      <w:r w:rsidRPr="00AA608E">
        <w:rPr>
          <w:rFonts w:ascii="GHEA Grapalat" w:hAnsi="GHEA Grapalat" w:cs="Sylfaen"/>
          <w:sz w:val="20"/>
          <w:lang w:val="es-ES"/>
        </w:rPr>
        <w:t xml:space="preserve"> </w:t>
      </w:r>
      <w:r w:rsidRPr="00AA608E">
        <w:rPr>
          <w:rFonts w:ascii="GHEA Grapalat" w:hAnsi="GHEA Grapalat" w:cs="Sylfaen"/>
          <w:sz w:val="20"/>
          <w:lang w:val="hy-AM"/>
        </w:rPr>
        <w:t>ինքնարժեքից</w:t>
      </w:r>
      <w:r w:rsidRPr="00AA608E">
        <w:rPr>
          <w:rFonts w:ascii="GHEA Grapalat" w:hAnsi="GHEA Grapalat" w:cs="Sylfaen"/>
          <w:sz w:val="20"/>
          <w:lang w:val="es-ES"/>
        </w:rPr>
        <w:t xml:space="preserve">: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գնի</w:t>
      </w:r>
      <w:r w:rsidRPr="00AA608E">
        <w:rPr>
          <w:rFonts w:ascii="GHEA Grapalat" w:hAnsi="GHEA Grapalat" w:cs="Sylfaen"/>
          <w:sz w:val="20"/>
          <w:lang w:val="es-ES"/>
        </w:rPr>
        <w:t xml:space="preserve">  </w:t>
      </w:r>
      <w:r w:rsidRPr="00AA608E">
        <w:rPr>
          <w:rFonts w:ascii="GHEA Grapalat" w:hAnsi="GHEA Grapalat" w:cs="Sylfaen"/>
          <w:sz w:val="20"/>
          <w:lang w:val="hy-AM"/>
        </w:rPr>
        <w:t>հաշվարկը</w:t>
      </w:r>
      <w:r w:rsidRPr="00AA608E">
        <w:rPr>
          <w:rFonts w:ascii="GHEA Grapalat" w:hAnsi="GHEA Grapalat" w:cs="Sylfaen"/>
          <w:sz w:val="20"/>
          <w:lang w:val="es-ES"/>
        </w:rPr>
        <w:t xml:space="preserve"> </w:t>
      </w:r>
      <w:r w:rsidRPr="00AA608E">
        <w:rPr>
          <w:rFonts w:ascii="GHEA Grapalat" w:hAnsi="GHEA Grapalat" w:cs="Sylfaen"/>
          <w:sz w:val="20"/>
          <w:lang w:val="hy-AM"/>
        </w:rPr>
        <w:t>պետք</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ներկայացվի</w:t>
      </w:r>
      <w:r w:rsidRPr="00AA608E">
        <w:rPr>
          <w:rFonts w:ascii="GHEA Grapalat" w:hAnsi="GHEA Grapalat" w:cs="Sylfaen"/>
          <w:sz w:val="20"/>
          <w:lang w:val="es-ES"/>
        </w:rPr>
        <w:t xml:space="preserve"> </w:t>
      </w:r>
      <w:r w:rsidRPr="00AA608E">
        <w:rPr>
          <w:rFonts w:ascii="GHEA Grapalat" w:hAnsi="GHEA Grapalat" w:cs="Sylfaen"/>
          <w:sz w:val="20"/>
          <w:lang w:val="hy-AM"/>
        </w:rPr>
        <w:t>հայտով</w:t>
      </w:r>
      <w:r w:rsidRPr="00AA608E">
        <w:rPr>
          <w:rFonts w:ascii="GHEA Grapalat" w:hAnsi="GHEA Grapalat"/>
          <w:sz w:val="20"/>
          <w:lang w:val="es-ES"/>
        </w:rPr>
        <w:t>:</w:t>
      </w:r>
    </w:p>
    <w:p w:rsidR="008E0B31" w:rsidRPr="00AA608E" w:rsidRDefault="008E0B31" w:rsidP="009911F6">
      <w:pPr>
        <w:pStyle w:val="norm"/>
        <w:spacing w:line="240" w:lineRule="auto"/>
        <w:ind w:firstLine="0"/>
        <w:rPr>
          <w:rFonts w:ascii="GHEA Grapalat" w:hAnsi="GHEA Grapalat" w:cs="Sylfaen"/>
          <w:sz w:val="20"/>
          <w:szCs w:val="24"/>
          <w:lang w:val="es-ES" w:eastAsia="en-US"/>
        </w:rPr>
      </w:pPr>
      <w:r w:rsidRPr="00AA608E">
        <w:rPr>
          <w:rFonts w:ascii="GHEA Grapalat" w:hAnsi="GHEA Grapalat"/>
          <w:sz w:val="20"/>
          <w:lang w:val="es-ES"/>
        </w:rPr>
        <w:t>5.</w:t>
      </w:r>
      <w:r w:rsidRPr="00AA608E">
        <w:rPr>
          <w:rFonts w:ascii="GHEA Grapalat" w:hAnsi="GHEA Grapalat"/>
          <w:sz w:val="20"/>
          <w:lang w:val="hy-AM"/>
        </w:rPr>
        <w:t>2</w:t>
      </w:r>
      <w:r w:rsidRPr="00AA608E">
        <w:rPr>
          <w:rFonts w:ascii="GHEA Grapalat" w:hAnsi="GHEA Grapalat" w:cs="Sylfaen"/>
          <w:sz w:val="20"/>
          <w:lang w:val="es-ES"/>
        </w:rPr>
        <w:t xml:space="preserve"> Մ</w:t>
      </w:r>
      <w:r w:rsidRPr="00AA608E">
        <w:rPr>
          <w:rFonts w:ascii="GHEA Grapalat" w:hAnsi="GHEA Grapalat" w:cs="Sylfaen"/>
          <w:sz w:val="20"/>
          <w:szCs w:val="24"/>
          <w:lang w:val="hy-AM" w:eastAsia="en-US"/>
        </w:rPr>
        <w:t xml:space="preserve">ասնակիցը գնային առաջարկը ներկայացնում է </w:t>
      </w:r>
      <w:r w:rsidRPr="00AA608E">
        <w:rPr>
          <w:rFonts w:ascii="GHEA Grapalat" w:hAnsi="GHEA Grapalat" w:cs="Sylfaen"/>
          <w:sz w:val="20"/>
          <w:lang w:val="hy-AM"/>
        </w:rPr>
        <w:t>ինքնարժեք, շահույթ</w:t>
      </w:r>
      <w:r w:rsidRPr="00AA608E">
        <w:rPr>
          <w:rFonts w:ascii="GHEA Grapalat" w:hAnsi="GHEA Grapalat" w:cs="Sylfaen"/>
          <w:szCs w:val="22"/>
          <w:lang w:val="es-ES"/>
        </w:rPr>
        <w:t xml:space="preserve"> </w:t>
      </w:r>
      <w:r w:rsidRPr="00AA608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A608E">
        <w:rPr>
          <w:rFonts w:ascii="GHEA Grapalat" w:hAnsi="GHEA Grapalat" w:cs="Sylfaen"/>
          <w:sz w:val="20"/>
          <w:szCs w:val="24"/>
          <w:lang w:val="es-ES" w:eastAsia="en-US"/>
        </w:rPr>
        <w:t xml:space="preserve"> </w:t>
      </w:r>
      <w:r w:rsidRPr="00AA608E">
        <w:rPr>
          <w:rFonts w:ascii="GHEA Grapalat" w:hAnsi="GHEA Grapalat" w:cs="Sylfaen"/>
          <w:sz w:val="20"/>
          <w:lang w:val="ru-RU"/>
        </w:rPr>
        <w:t>ներկայաց</w:t>
      </w:r>
      <w:r w:rsidRPr="00AA608E">
        <w:rPr>
          <w:rFonts w:ascii="GHEA Grapalat" w:hAnsi="GHEA Grapalat" w:cs="Sylfaen"/>
          <w:sz w:val="20"/>
        </w:rPr>
        <w:t>վող</w:t>
      </w:r>
      <w:r w:rsidRPr="00AA608E">
        <w:rPr>
          <w:rFonts w:ascii="GHEA Grapalat" w:hAnsi="GHEA Grapalat" w:cs="Sylfaen"/>
          <w:sz w:val="20"/>
          <w:lang w:val="es-ES"/>
        </w:rPr>
        <w:t xml:space="preserve"> </w:t>
      </w:r>
      <w:r w:rsidRPr="00AA608E">
        <w:rPr>
          <w:rFonts w:ascii="GHEA Grapalat" w:hAnsi="GHEA Grapalat" w:cs="Sylfaen"/>
          <w:sz w:val="20"/>
          <w:lang w:val="ru-RU"/>
        </w:rPr>
        <w:t>գնային</w:t>
      </w:r>
      <w:r w:rsidRPr="00AA608E">
        <w:rPr>
          <w:rFonts w:ascii="GHEA Grapalat" w:hAnsi="GHEA Grapalat" w:cs="Sylfaen"/>
          <w:sz w:val="20"/>
          <w:lang w:val="es-ES"/>
        </w:rPr>
        <w:t xml:space="preserve"> </w:t>
      </w:r>
      <w:r w:rsidRPr="00AA608E">
        <w:rPr>
          <w:rFonts w:ascii="GHEA Grapalat" w:hAnsi="GHEA Grapalat" w:cs="Sylfaen"/>
          <w:sz w:val="20"/>
          <w:lang w:val="ru-RU"/>
        </w:rPr>
        <w:t>առաջարկում</w:t>
      </w:r>
      <w:r w:rsidRPr="00AA608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A608E">
        <w:rPr>
          <w:rFonts w:ascii="GHEA Grapalat" w:hAnsi="GHEA Grapalat" w:cs="Sylfaen"/>
          <w:sz w:val="20"/>
          <w:szCs w:val="24"/>
          <w:lang w:val="es-ES" w:eastAsia="en-US"/>
        </w:rPr>
        <w:t xml:space="preserve"> </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ասնակիցների գնային առաջարկների գնահատում</w:t>
      </w:r>
      <w:r w:rsidRPr="00AA608E">
        <w:rPr>
          <w:rFonts w:ascii="GHEA Grapalat" w:hAnsi="GHEA Grapalat" w:cs="Sylfaen"/>
          <w:sz w:val="20"/>
          <w:szCs w:val="24"/>
          <w:lang w:eastAsia="en-US"/>
        </w:rPr>
        <w:t>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eastAsia="en-US"/>
        </w:rPr>
        <w:t>ու</w:t>
      </w:r>
      <w:r w:rsidRPr="00AA608E">
        <w:rPr>
          <w:rFonts w:ascii="GHEA Grapalat" w:hAnsi="GHEA Grapalat" w:cs="Sylfaen"/>
          <w:sz w:val="20"/>
          <w:szCs w:val="24"/>
          <w:lang w:val="hy-AM" w:eastAsia="en-US"/>
        </w:rPr>
        <w:t xml:space="preserve"> համեմատումն իրականացվում </w:t>
      </w:r>
      <w:r w:rsidRPr="00AA608E">
        <w:rPr>
          <w:rFonts w:ascii="GHEA Grapalat" w:hAnsi="GHEA Grapalat" w:cs="Sylfaen"/>
          <w:sz w:val="20"/>
          <w:szCs w:val="24"/>
          <w:lang w:eastAsia="en-US"/>
        </w:rPr>
        <w:t>են</w:t>
      </w:r>
      <w:r w:rsidRPr="00AA608E">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գ. գնային առաջարկում չափաբաժնի համարը սխալ է նշված, սակայն գնման առ</w:t>
      </w:r>
      <w:r w:rsidR="009911F6" w:rsidRPr="00AA608E">
        <w:rPr>
          <w:rFonts w:ascii="GHEA Grapalat" w:hAnsi="GHEA Grapalat" w:cs="Sylfaen"/>
          <w:sz w:val="20"/>
          <w:szCs w:val="24"/>
          <w:lang w:val="hy-AM" w:eastAsia="en-US"/>
        </w:rPr>
        <w:t>արկայի անվանումը ճիշտ է լրացված</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009911F6" w:rsidRPr="00AA608E">
        <w:rPr>
          <w:rFonts w:ascii="GHEA Grapalat" w:hAnsi="GHEA Grapalat" w:cs="Sylfaen"/>
          <w:sz w:val="20"/>
          <w:lang w:val="hy-AM"/>
        </w:rPr>
        <w:t xml:space="preserve">վելին՝ դեպի վերև ամբողջ թիվը.  </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lastRenderedPageBreak/>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8E0B31" w:rsidRPr="00AA608E" w:rsidRDefault="008E0B31" w:rsidP="008E0B31">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8E0B31" w:rsidRPr="00AA608E" w:rsidRDefault="008E0B31" w:rsidP="009911F6">
      <w:pPr>
        <w:pStyle w:val="norm"/>
        <w:spacing w:line="240" w:lineRule="auto"/>
        <w:ind w:firstLine="0"/>
        <w:rPr>
          <w:rFonts w:ascii="GHEA Grapalat" w:hAnsi="GHEA Grapalat"/>
          <w:sz w:val="20"/>
          <w:lang w:val="es-ES"/>
        </w:rPr>
      </w:pPr>
      <w:r w:rsidRPr="00AA608E">
        <w:rPr>
          <w:rFonts w:ascii="GHEA Grapalat" w:hAnsi="GHEA Grapalat"/>
          <w:sz w:val="20"/>
          <w:lang w:val="es-ES"/>
        </w:rPr>
        <w:t>5.</w:t>
      </w:r>
      <w:r w:rsidRPr="00AA608E">
        <w:rPr>
          <w:rFonts w:ascii="GHEA Grapalat" w:hAnsi="GHEA Grapalat"/>
          <w:sz w:val="20"/>
          <w:lang w:val="hy-AM"/>
        </w:rPr>
        <w:t>3</w:t>
      </w:r>
      <w:r w:rsidRPr="00AA608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8E0B31" w:rsidRPr="00AA608E" w:rsidRDefault="008E0B31" w:rsidP="008E0B31">
      <w:pPr>
        <w:pStyle w:val="23"/>
        <w:spacing w:line="240" w:lineRule="auto"/>
        <w:ind w:firstLine="567"/>
        <w:rPr>
          <w:rFonts w:ascii="GHEA Grapalat" w:hAnsi="GHEA Grapalat"/>
          <w:lang w:val="es-ES"/>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6. </w:t>
      </w:r>
      <w:r w:rsidRPr="00AA608E">
        <w:rPr>
          <w:rFonts w:ascii="GHEA Grapalat" w:hAnsi="GHEA Grapalat"/>
          <w:b/>
          <w:sz w:val="20"/>
        </w:rPr>
        <w:t>ՀԱՅՏԻ</w:t>
      </w:r>
      <w:r w:rsidRPr="00AA608E">
        <w:rPr>
          <w:rFonts w:ascii="GHEA Grapalat" w:hAnsi="GHEA Grapalat"/>
          <w:b/>
          <w:sz w:val="20"/>
          <w:lang w:val="es-ES"/>
        </w:rPr>
        <w:t xml:space="preserve"> </w:t>
      </w:r>
      <w:r w:rsidRPr="00AA608E">
        <w:rPr>
          <w:rFonts w:ascii="GHEA Grapalat" w:hAnsi="GHEA Grapalat"/>
          <w:b/>
          <w:sz w:val="20"/>
        </w:rPr>
        <w:t>ԳՈՐԾՈՂՈՒԹՅԱՆ</w:t>
      </w:r>
      <w:r w:rsidRPr="00AA608E">
        <w:rPr>
          <w:rFonts w:ascii="GHEA Grapalat" w:hAnsi="GHEA Grapalat"/>
          <w:b/>
          <w:sz w:val="20"/>
          <w:lang w:val="es-ES"/>
        </w:rPr>
        <w:t xml:space="preserve"> </w:t>
      </w:r>
      <w:r w:rsidRPr="00AA608E">
        <w:rPr>
          <w:rFonts w:ascii="GHEA Grapalat" w:hAnsi="GHEA Grapalat"/>
          <w:b/>
          <w:sz w:val="20"/>
        </w:rPr>
        <w:t>ԺԱՄԿԵՏԸ</w:t>
      </w:r>
      <w:r w:rsidRPr="00AA608E">
        <w:rPr>
          <w:rFonts w:ascii="GHEA Grapalat" w:hAnsi="GHEA Grapalat"/>
          <w:b/>
          <w:sz w:val="20"/>
          <w:lang w:val="es-ES"/>
        </w:rPr>
        <w:t xml:space="preserve">, </w:t>
      </w:r>
      <w:r w:rsidRPr="00AA608E">
        <w:rPr>
          <w:rFonts w:ascii="GHEA Grapalat" w:hAnsi="GHEA Grapalat"/>
          <w:b/>
          <w:sz w:val="20"/>
        </w:rPr>
        <w:t>ՀԱՅՏԵՐՈՒՄ</w:t>
      </w:r>
      <w:r w:rsidRPr="00AA608E">
        <w:rPr>
          <w:rFonts w:ascii="GHEA Grapalat" w:hAnsi="GHEA Grapalat"/>
          <w:b/>
          <w:sz w:val="20"/>
          <w:lang w:val="es-ES"/>
        </w:rPr>
        <w:t xml:space="preserve"> </w:t>
      </w:r>
      <w:r w:rsidRPr="00AA608E">
        <w:rPr>
          <w:rFonts w:ascii="GHEA Grapalat" w:hAnsi="GHEA Grapalat"/>
          <w:b/>
          <w:sz w:val="20"/>
        </w:rPr>
        <w:t>ՓՈՓՈԽՈՒԹՅՈՒՆ</w:t>
      </w:r>
      <w:r w:rsidRPr="00AA608E">
        <w:rPr>
          <w:rFonts w:ascii="GHEA Grapalat" w:hAnsi="GHEA Grapalat"/>
          <w:b/>
          <w:sz w:val="20"/>
          <w:lang w:val="es-ES"/>
        </w:rPr>
        <w:t xml:space="preserve"> </w:t>
      </w:r>
      <w:r w:rsidRPr="00AA608E">
        <w:rPr>
          <w:rFonts w:ascii="GHEA Grapalat" w:hAnsi="GHEA Grapalat"/>
          <w:b/>
          <w:sz w:val="20"/>
        </w:rPr>
        <w:t>ԿԱՏԱՐԵԼՈՒ</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rPr>
        <w:t>ԵՎ</w:t>
      </w:r>
      <w:r w:rsidRPr="00AA608E">
        <w:rPr>
          <w:rFonts w:ascii="GHEA Grapalat" w:hAnsi="GHEA Grapalat"/>
          <w:b/>
          <w:sz w:val="20"/>
          <w:lang w:val="es-ES"/>
        </w:rPr>
        <w:t xml:space="preserve"> </w:t>
      </w:r>
      <w:r w:rsidRPr="00AA608E">
        <w:rPr>
          <w:rFonts w:ascii="GHEA Grapalat" w:hAnsi="GHEA Grapalat"/>
          <w:b/>
          <w:sz w:val="20"/>
        </w:rPr>
        <w:t>ԴՐԱՆՔ</w:t>
      </w:r>
      <w:r w:rsidRPr="00AA608E">
        <w:rPr>
          <w:rFonts w:ascii="GHEA Grapalat" w:hAnsi="GHEA Grapalat"/>
          <w:b/>
          <w:sz w:val="20"/>
          <w:lang w:val="es-ES"/>
        </w:rPr>
        <w:t xml:space="preserve"> </w:t>
      </w:r>
      <w:r w:rsidRPr="00AA608E">
        <w:rPr>
          <w:rFonts w:ascii="GHEA Grapalat" w:hAnsi="GHEA Grapalat"/>
          <w:b/>
          <w:sz w:val="20"/>
        </w:rPr>
        <w:t>ՀԵՏ</w:t>
      </w:r>
      <w:r w:rsidRPr="00AA608E">
        <w:rPr>
          <w:rFonts w:ascii="GHEA Grapalat" w:hAnsi="GHEA Grapalat"/>
          <w:b/>
          <w:sz w:val="20"/>
          <w:lang w:val="es-ES"/>
        </w:rPr>
        <w:t xml:space="preserve"> </w:t>
      </w:r>
      <w:r w:rsidRPr="00AA608E">
        <w:rPr>
          <w:rFonts w:ascii="GHEA Grapalat" w:hAnsi="GHEA Grapalat"/>
          <w:b/>
          <w:sz w:val="20"/>
        </w:rPr>
        <w:t>ՎԵՐՑՆԵԼՈՒ</w:t>
      </w:r>
      <w:r w:rsidRPr="00AA608E">
        <w:rPr>
          <w:rFonts w:ascii="GHEA Grapalat" w:hAnsi="GHEA Grapalat"/>
          <w:b/>
          <w:sz w:val="20"/>
          <w:lang w:val="es-ES"/>
        </w:rPr>
        <w:t xml:space="preserve"> </w:t>
      </w:r>
      <w:r w:rsidRPr="00AA608E">
        <w:rPr>
          <w:rFonts w:ascii="GHEA Grapalat" w:hAnsi="GHEA Grapalat"/>
          <w:b/>
          <w:sz w:val="20"/>
        </w:rPr>
        <w:t>ԿԱՐԳԸ</w:t>
      </w:r>
    </w:p>
    <w:p w:rsidR="008E0B31" w:rsidRPr="00AA608E" w:rsidRDefault="008E0B31" w:rsidP="008E0B31">
      <w:pPr>
        <w:pStyle w:val="a3"/>
        <w:spacing w:line="240" w:lineRule="auto"/>
        <w:ind w:firstLine="567"/>
        <w:rPr>
          <w:rFonts w:ascii="GHEA Grapalat" w:hAnsi="GHEA Grapalat"/>
          <w:b/>
          <w:lang w:val="af-ZA"/>
        </w:rPr>
      </w:pP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i w:val="0"/>
          <w:lang w:val="af-ZA"/>
        </w:rPr>
        <w:t>6.1</w:t>
      </w:r>
      <w:r w:rsidRPr="00AA608E">
        <w:rPr>
          <w:rFonts w:ascii="GHEA Grapalat" w:hAnsi="GHEA Grapalat"/>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վավեր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կնքումը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մերժումը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սույն </w:t>
      </w:r>
      <w:r w:rsidRPr="00AA608E">
        <w:rPr>
          <w:rFonts w:ascii="GHEA Grapalat" w:hAnsi="GHEA Grapalat" w:cs="Sylfaen"/>
          <w:i w:val="0"/>
          <w:szCs w:val="24"/>
          <w:lang w:val="ru-RU"/>
        </w:rPr>
        <w:t>ընթացակարգը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չկայացած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հայտարարվելը։</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6.2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4.2 </w:t>
      </w:r>
      <w:r w:rsidRPr="00AA608E">
        <w:rPr>
          <w:rFonts w:ascii="GHEA Grapalat" w:hAnsi="GHEA Grapalat" w:cs="Sylfaen"/>
          <w:i w:val="0"/>
          <w:szCs w:val="24"/>
          <w:lang w:val="ru-RU"/>
        </w:rPr>
        <w:t>կետում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նշված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վերջնաժամկետը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p>
    <w:p w:rsidR="008E0B31" w:rsidRPr="00AA608E" w:rsidRDefault="008E0B31" w:rsidP="008E0B31">
      <w:pPr>
        <w:ind w:firstLine="567"/>
        <w:jc w:val="center"/>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ind w:firstLine="567"/>
        <w:jc w:val="center"/>
        <w:rPr>
          <w:rFonts w:ascii="GHEA Grapalat" w:hAnsi="GHEA Grapalat"/>
          <w:b/>
          <w:sz w:val="20"/>
          <w:lang w:val="hy-AM"/>
        </w:rPr>
      </w:pPr>
      <w:r w:rsidRPr="00AA608E">
        <w:rPr>
          <w:rFonts w:ascii="GHEA Grapalat" w:hAnsi="GHEA Grapalat"/>
          <w:b/>
          <w:sz w:val="20"/>
          <w:lang w:val="af-ZA"/>
        </w:rPr>
        <w:t>8.  ՀԱՅՏԵՐԻ ԲԱՑՈՒՄԸ</w:t>
      </w:r>
      <w:r w:rsidRPr="00AA608E">
        <w:rPr>
          <w:rFonts w:ascii="GHEA Grapalat" w:hAnsi="GHEA Grapalat"/>
          <w:b/>
          <w:sz w:val="20"/>
          <w:lang w:val="hy-AM"/>
        </w:rPr>
        <w:t xml:space="preserve">, </w:t>
      </w:r>
      <w:r w:rsidRPr="00AA608E">
        <w:rPr>
          <w:rFonts w:ascii="GHEA Grapalat" w:hAnsi="GHEA Grapalat"/>
          <w:b/>
          <w:sz w:val="20"/>
          <w:lang w:val="af-ZA"/>
        </w:rPr>
        <w:t xml:space="preserve">ԳՆԱՀԱՏՈՒՄԸ  ԵՎ  </w:t>
      </w: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b/>
          <w:sz w:val="20"/>
          <w:lang w:val="af-ZA"/>
        </w:rPr>
        <w:t xml:space="preserve">ԱՐԴՅՈՒՆՔՆԵՐԻ ԱՄՓՈՓՈՒՄԸ </w:t>
      </w:r>
    </w:p>
    <w:p w:rsidR="008E0B31" w:rsidRPr="00AA608E" w:rsidRDefault="008E0B31" w:rsidP="008E0B31">
      <w:pPr>
        <w:ind w:firstLine="567"/>
        <w:jc w:val="both"/>
        <w:rPr>
          <w:rFonts w:ascii="GHEA Grapalat" w:hAnsi="GHEA Grapalat"/>
          <w:b/>
          <w:sz w:val="20"/>
          <w:lang w:val="af-ZA"/>
        </w:rPr>
      </w:pPr>
    </w:p>
    <w:p w:rsidR="008E0B31" w:rsidRPr="00AA608E" w:rsidRDefault="008E0B31" w:rsidP="009911F6">
      <w:pPr>
        <w:pStyle w:val="23"/>
        <w:spacing w:line="240" w:lineRule="auto"/>
        <w:ind w:firstLine="0"/>
        <w:rPr>
          <w:rFonts w:ascii="GHEA Grapalat" w:hAnsi="GHEA Grapalat" w:cs="Tahoma"/>
        </w:rPr>
      </w:pPr>
      <w:r w:rsidRPr="00AA608E">
        <w:rPr>
          <w:rFonts w:ascii="GHEA Grapalat" w:hAnsi="GHEA Grapalat"/>
        </w:rPr>
        <w:t xml:space="preserve">8.1 </w:t>
      </w:r>
      <w:r w:rsidRPr="00AA608E">
        <w:rPr>
          <w:rFonts w:ascii="GHEA Grapalat" w:hAnsi="GHEA Grapalat" w:cs="Sylfaen"/>
          <w:lang w:val="ru-RU"/>
        </w:rPr>
        <w:t>Հայտերի</w:t>
      </w:r>
      <w:r w:rsidRPr="00AA608E">
        <w:rPr>
          <w:rFonts w:ascii="GHEA Grapalat" w:hAnsi="GHEA Grapalat" w:cs="Sylfaen"/>
        </w:rPr>
        <w:t xml:space="preserve"> </w:t>
      </w:r>
      <w:r w:rsidRPr="00AA608E">
        <w:rPr>
          <w:rFonts w:ascii="GHEA Grapalat" w:hAnsi="GHEA Grapalat" w:cs="Sylfaen"/>
          <w:lang w:val="ru-RU"/>
        </w:rPr>
        <w:t>բացումը</w:t>
      </w:r>
      <w:r w:rsidRPr="00AA608E">
        <w:rPr>
          <w:rFonts w:ascii="GHEA Grapalat" w:hAnsi="GHEA Grapalat" w:cs="Sylfaen"/>
        </w:rPr>
        <w:t xml:space="preserve"> </w:t>
      </w:r>
      <w:r w:rsidRPr="00AA608E">
        <w:rPr>
          <w:rFonts w:ascii="GHEA Grapalat" w:hAnsi="GHEA Grapalat" w:cs="Sylfaen"/>
          <w:lang w:val="ru-RU"/>
        </w:rPr>
        <w:t>կկատարվի</w:t>
      </w:r>
      <w:r w:rsidRPr="00AA608E">
        <w:rPr>
          <w:rFonts w:ascii="GHEA Grapalat" w:hAnsi="GHEA Grapalat" w:cs="Sylfaen"/>
        </w:rPr>
        <w:t xml:space="preserve"> հանձնաժողովի՝ հայտերի բացման և գնահատման նիստում՝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w:t>
      </w:r>
      <w:r w:rsidRPr="00AA608E">
        <w:rPr>
          <w:rFonts w:ascii="GHEA Grapalat" w:hAnsi="GHEA Grapalat" w:cs="Sylfaen"/>
          <w:szCs w:val="24"/>
        </w:rPr>
        <w:t xml:space="preserve"> </w:t>
      </w:r>
      <w:r w:rsidRPr="00AA608E">
        <w:rPr>
          <w:rFonts w:ascii="GHEA Grapalat" w:hAnsi="GHEA Grapalat" w:cs="Sylfaen"/>
          <w:szCs w:val="24"/>
          <w:lang w:val="ru-RU"/>
        </w:rPr>
        <w:t>հայտարարությունը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հրավերը</w:t>
      </w:r>
      <w:r w:rsidRPr="00AA608E">
        <w:rPr>
          <w:rFonts w:ascii="GHEA Grapalat" w:hAnsi="GHEA Grapalat" w:cs="Sylfaen"/>
          <w:szCs w:val="24"/>
        </w:rPr>
        <w:t xml:space="preserve"> </w:t>
      </w:r>
      <w:r w:rsidRPr="00AA608E">
        <w:rPr>
          <w:rFonts w:ascii="GHEA Grapalat" w:hAnsi="GHEA Grapalat" w:cs="Sylfaen"/>
          <w:szCs w:val="24"/>
          <w:lang w:val="ru-RU"/>
        </w:rPr>
        <w:t>համակարգում</w:t>
      </w:r>
      <w:r w:rsidRPr="00AA608E">
        <w:rPr>
          <w:rFonts w:ascii="GHEA Grapalat" w:hAnsi="GHEA Grapalat" w:cs="Sylfaen"/>
          <w:szCs w:val="24"/>
        </w:rPr>
        <w:t xml:space="preserve"> </w:t>
      </w:r>
      <w:r w:rsidRPr="00AA608E">
        <w:rPr>
          <w:rFonts w:ascii="GHEA Grapalat" w:hAnsi="GHEA Grapalat" w:cs="Sylfaen"/>
          <w:szCs w:val="24"/>
          <w:lang w:val="en-US"/>
        </w:rPr>
        <w:t>հ</w:t>
      </w:r>
      <w:r w:rsidRPr="00AA608E">
        <w:rPr>
          <w:rFonts w:ascii="GHEA Grapalat" w:hAnsi="GHEA Grapalat" w:cs="Sylfaen"/>
          <w:szCs w:val="24"/>
          <w:lang w:val="ru-RU"/>
        </w:rPr>
        <w:t>րապարակվելու</w:t>
      </w:r>
      <w:r w:rsidRPr="00AA608E">
        <w:rPr>
          <w:rFonts w:ascii="GHEA Grapalat" w:hAnsi="GHEA Grapalat" w:cs="Sylfaen"/>
          <w:szCs w:val="24"/>
        </w:rPr>
        <w:t xml:space="preserve"> </w:t>
      </w:r>
      <w:r w:rsidRPr="00AA608E">
        <w:rPr>
          <w:rFonts w:ascii="GHEA Grapalat" w:hAnsi="GHEA Grapalat" w:cs="Sylfaen"/>
          <w:szCs w:val="24"/>
          <w:lang w:val="en-US"/>
        </w:rPr>
        <w:t>օրվանից</w:t>
      </w:r>
      <w:r w:rsidRPr="00AA608E">
        <w:rPr>
          <w:rFonts w:ascii="GHEA Grapalat" w:hAnsi="GHEA Grapalat" w:cs="Sylfaen"/>
          <w:szCs w:val="24"/>
        </w:rPr>
        <w:t xml:space="preserve"> </w:t>
      </w:r>
      <w:r w:rsidRPr="00AA608E">
        <w:rPr>
          <w:rFonts w:ascii="GHEA Grapalat" w:hAnsi="GHEA Grapalat" w:cs="Sylfaen"/>
          <w:szCs w:val="24"/>
          <w:lang w:val="ru-RU"/>
        </w:rPr>
        <w:t>հաշված</w:t>
      </w:r>
      <w:r w:rsidR="00C673A6" w:rsidRPr="00AA608E">
        <w:rPr>
          <w:rFonts w:ascii="GHEA Grapalat" w:hAnsi="GHEA Grapalat" w:cs="Sylfaen"/>
          <w:szCs w:val="24"/>
        </w:rPr>
        <w:t xml:space="preserve"> «7</w:t>
      </w:r>
      <w:r w:rsidRPr="00AA608E">
        <w:rPr>
          <w:rFonts w:ascii="GHEA Grapalat" w:hAnsi="GHEA Grapalat" w:cs="Sylfaen"/>
          <w:szCs w:val="24"/>
        </w:rPr>
        <w:t>»</w:t>
      </w:r>
      <w:r w:rsidRPr="00AA608E">
        <w:rPr>
          <w:rFonts w:ascii="GHEA Grapalat" w:hAnsi="GHEA Grapalat" w:cs="Sylfaen"/>
          <w:szCs w:val="24"/>
          <w:lang w:val="ru-RU"/>
        </w:rPr>
        <w:t>րդ</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ժամը</w:t>
      </w:r>
      <w:r w:rsidRPr="00AA608E">
        <w:rPr>
          <w:rFonts w:ascii="GHEA Grapalat" w:hAnsi="GHEA Grapalat" w:cs="Sylfaen"/>
          <w:szCs w:val="24"/>
        </w:rPr>
        <w:t xml:space="preserve"> </w:t>
      </w:r>
      <w:r w:rsidRPr="00AA608E">
        <w:rPr>
          <w:rFonts w:ascii="GHEA Grapalat" w:hAnsi="GHEA Grapalat" w:cs="Sylfaen"/>
        </w:rPr>
        <w:t>«</w:t>
      </w:r>
      <w:r w:rsidR="0019426A">
        <w:rPr>
          <w:rFonts w:ascii="GHEA Grapalat" w:hAnsi="GHEA Grapalat" w:cs="Sylfaen"/>
        </w:rPr>
        <w:t>13</w:t>
      </w:r>
      <w:r w:rsidR="00C673A6" w:rsidRPr="00AA608E">
        <w:rPr>
          <w:rFonts w:ascii="GHEA Grapalat" w:hAnsi="GHEA Grapalat" w:cs="Sylfaen"/>
        </w:rPr>
        <w:t>;00</w:t>
      </w:r>
      <w:r w:rsidRPr="00AA608E">
        <w:rPr>
          <w:rFonts w:ascii="GHEA Grapalat" w:hAnsi="GHEA Grapalat" w:cs="Sylfaen"/>
        </w:rPr>
        <w:t>»-</w:t>
      </w:r>
      <w:r w:rsidRPr="00AA608E">
        <w:rPr>
          <w:rFonts w:ascii="GHEA Grapalat" w:hAnsi="GHEA Grapalat" w:cs="Sylfaen"/>
          <w:lang w:val="en-US"/>
        </w:rPr>
        <w:t>ի</w:t>
      </w:r>
      <w:r w:rsidRPr="00AA608E">
        <w:rPr>
          <w:rFonts w:ascii="GHEA Grapalat" w:hAnsi="GHEA Grapalat" w:cs="Sylfaen"/>
          <w:lang w:val="ru-RU"/>
        </w:rPr>
        <w:t>ն։</w:t>
      </w:r>
      <w:r w:rsidRPr="00AA608E">
        <w:rPr>
          <w:rFonts w:ascii="GHEA Grapalat" w:hAnsi="GHEA Grapalat" w:cs="Sylfaen"/>
          <w:szCs w:val="24"/>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ru-RU"/>
        </w:rPr>
        <w:t>Հայտերի</w:t>
      </w:r>
      <w:r w:rsidRPr="00AA608E">
        <w:rPr>
          <w:rFonts w:ascii="GHEA Grapalat" w:hAnsi="GHEA Grapalat" w:cs="Sylfaen"/>
          <w:sz w:val="20"/>
          <w:lang w:val="af-ZA"/>
        </w:rPr>
        <w:t xml:space="preserve"> </w:t>
      </w:r>
      <w:r w:rsidRPr="00AA608E">
        <w:rPr>
          <w:rFonts w:ascii="GHEA Grapalat" w:hAnsi="GHEA Grapalat" w:cs="Sylfaen"/>
          <w:sz w:val="20"/>
          <w:lang w:val="ru-RU"/>
        </w:rPr>
        <w:t>բացման</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lang w:val="ru-RU"/>
        </w:rPr>
        <w:t>նիստում</w:t>
      </w:r>
      <w:r w:rsidRPr="00AA608E">
        <w:rPr>
          <w:rFonts w:ascii="GHEA Grapalat" w:hAnsi="GHEA Grapalat" w:cs="Sylfaen"/>
          <w:sz w:val="20"/>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rPr>
        <w:t>հանձնաժողովի</w:t>
      </w:r>
      <w:r w:rsidRPr="00AA608E">
        <w:rPr>
          <w:rFonts w:ascii="GHEA Grapalat" w:hAnsi="GHEA Grapalat" w:cs="Sylfaen"/>
          <w:sz w:val="20"/>
          <w:lang w:val="af-ZA"/>
        </w:rPr>
        <w:t xml:space="preserve"> </w:t>
      </w:r>
      <w:r w:rsidRPr="00AA608E">
        <w:rPr>
          <w:rFonts w:ascii="GHEA Grapalat" w:hAnsi="GHEA Grapalat" w:cs="Sylfaen"/>
          <w:sz w:val="20"/>
        </w:rPr>
        <w:t>նախագահը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նախագահողը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բացված</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հրապա</w:t>
      </w:r>
      <w:r w:rsidRPr="00AA608E">
        <w:rPr>
          <w:rFonts w:ascii="GHEA Grapalat" w:hAnsi="GHEA Grapalat" w:cs="Sylfaen"/>
          <w:sz w:val="20"/>
          <w:lang w:val="hy-AM"/>
        </w:rPr>
        <w:softHyphen/>
        <w:t>րակում է գնման հայտով սահմանված</w:t>
      </w:r>
      <w:r w:rsidRPr="00AA608E">
        <w:rPr>
          <w:rFonts w:ascii="GHEA Grapalat" w:hAnsi="GHEA Grapalat" w:cs="Sylfaen"/>
          <w:sz w:val="20"/>
          <w:lang w:val="af-ZA"/>
        </w:rPr>
        <w:t>`</w:t>
      </w:r>
      <w:r w:rsidRPr="00AA608E">
        <w:rPr>
          <w:rFonts w:ascii="GHEA Grapalat" w:hAnsi="GHEA Grapalat" w:cs="Sylfaen"/>
          <w:sz w:val="20"/>
          <w:lang w:val="hy-AM"/>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գնվելիք</w:t>
      </w:r>
      <w:r w:rsidRPr="00AA608E">
        <w:rPr>
          <w:rFonts w:ascii="GHEA Grapalat" w:hAnsi="GHEA Grapalat" w:cs="Sylfaen"/>
          <w:sz w:val="20"/>
          <w:lang w:val="af-ZA"/>
        </w:rPr>
        <w:t xml:space="preserve"> </w:t>
      </w:r>
      <w:r w:rsidRPr="00AA608E">
        <w:rPr>
          <w:rFonts w:ascii="GHEA Grapalat" w:hAnsi="GHEA Grapalat" w:cs="Sylfaen"/>
          <w:sz w:val="20"/>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hy-AM"/>
        </w:rPr>
        <w:t>գինը՝</w:t>
      </w:r>
      <w:r w:rsidRPr="00AA608E">
        <w:rPr>
          <w:rFonts w:ascii="GHEA Grapalat" w:hAnsi="GHEA Grapalat" w:cs="Sylfaen"/>
          <w:sz w:val="20"/>
          <w:lang w:val="af-ZA"/>
        </w:rPr>
        <w:t xml:space="preserve"> </w:t>
      </w:r>
      <w:r w:rsidRPr="00AA608E">
        <w:rPr>
          <w:rFonts w:ascii="GHEA Grapalat" w:hAnsi="GHEA Grapalat" w:cs="Sylfaen"/>
          <w:sz w:val="20"/>
          <w:lang w:val="hy-AM"/>
        </w:rPr>
        <w:t>մեկ</w:t>
      </w:r>
      <w:r w:rsidRPr="00AA608E">
        <w:rPr>
          <w:rFonts w:ascii="GHEA Grapalat" w:hAnsi="GHEA Grapalat" w:cs="Sylfaen"/>
          <w:sz w:val="20"/>
          <w:lang w:val="af-ZA"/>
        </w:rPr>
        <w:t xml:space="preserve"> </w:t>
      </w:r>
      <w:r w:rsidRPr="00AA608E">
        <w:rPr>
          <w:rFonts w:ascii="GHEA Grapalat" w:hAnsi="GHEA Grapalat" w:cs="Sylfaen"/>
          <w:sz w:val="20"/>
          <w:lang w:val="hy-AM"/>
        </w:rPr>
        <w:t>թվով</w:t>
      </w:r>
      <w:r w:rsidRPr="00AA608E">
        <w:rPr>
          <w:rFonts w:ascii="GHEA Grapalat" w:hAnsi="GHEA Grapalat" w:cs="Sylfaen"/>
          <w:sz w:val="20"/>
          <w:lang w:val="af-ZA"/>
        </w:rPr>
        <w:t xml:space="preserve"> </w:t>
      </w:r>
      <w:r w:rsidRPr="00AA608E">
        <w:rPr>
          <w:rFonts w:ascii="GHEA Grapalat" w:hAnsi="GHEA Grapalat" w:cs="Sylfaen"/>
          <w:sz w:val="20"/>
          <w:lang w:val="hy-AM"/>
        </w:rPr>
        <w:t>արտահայտված</w:t>
      </w:r>
      <w:r w:rsidRPr="00AA608E">
        <w:rPr>
          <w:rFonts w:ascii="GHEA Grapalat" w:hAnsi="GHEA Grapalat" w:cs="Sylfaen"/>
          <w:sz w:val="20"/>
          <w:lang w:val="af-ZA"/>
        </w:rPr>
        <w:t xml:space="preserve">, </w:t>
      </w:r>
      <w:r w:rsidRPr="00AA608E">
        <w:rPr>
          <w:rFonts w:ascii="GHEA Grapalat" w:hAnsi="GHEA Grapalat" w:cs="Sylfaen"/>
          <w:sz w:val="20"/>
        </w:rPr>
        <w:t>ինչպես</w:t>
      </w:r>
      <w:r w:rsidRPr="00AA608E">
        <w:rPr>
          <w:rFonts w:ascii="GHEA Grapalat" w:hAnsi="GHEA Grapalat" w:cs="Sylfaen"/>
          <w:sz w:val="20"/>
          <w:lang w:val="af-ZA"/>
        </w:rPr>
        <w:t xml:space="preserve"> </w:t>
      </w:r>
      <w:r w:rsidRPr="00AA608E">
        <w:rPr>
          <w:rFonts w:ascii="GHEA Grapalat" w:hAnsi="GHEA Grapalat" w:cs="Sylfaen"/>
          <w:sz w:val="20"/>
        </w:rPr>
        <w:t>նաև</w:t>
      </w:r>
      <w:r w:rsidRPr="00AA608E">
        <w:rPr>
          <w:rFonts w:ascii="GHEA Grapalat" w:hAnsi="GHEA Grapalat" w:cs="Sylfaen"/>
          <w:sz w:val="20"/>
          <w:lang w:val="af-ZA"/>
        </w:rPr>
        <w:t xml:space="preserve"> </w:t>
      </w:r>
      <w:r w:rsidRPr="00AA608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A608E">
        <w:rPr>
          <w:rFonts w:ascii="GHEA Grapalat" w:hAnsi="GHEA Grapalat" w:cs="Sylfaen"/>
          <w:sz w:val="20"/>
          <w:lang w:val="af-ZA"/>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sz w:val="20"/>
          <w:szCs w:val="20"/>
          <w:lang w:val="hy-AM"/>
        </w:rPr>
        <w:t xml:space="preserve">2) </w:t>
      </w:r>
      <w:r w:rsidRPr="00AA608E">
        <w:rPr>
          <w:rFonts w:ascii="GHEA Grapalat" w:hAnsi="GHEA Grapalat" w:cs="Sylfaen"/>
          <w:sz w:val="20"/>
          <w:szCs w:val="20"/>
          <w:lang w:val="hy-AM"/>
        </w:rPr>
        <w:t>սույն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կետի</w:t>
      </w:r>
      <w:r w:rsidRPr="00AA608E">
        <w:rPr>
          <w:rFonts w:ascii="GHEA Grapalat" w:hAnsi="GHEA Grapalat"/>
          <w:sz w:val="20"/>
          <w:szCs w:val="20"/>
          <w:lang w:val="hy-AM"/>
        </w:rPr>
        <w:t xml:space="preserve"> 1-</w:t>
      </w:r>
      <w:r w:rsidRPr="00AA608E">
        <w:rPr>
          <w:rFonts w:ascii="GHEA Grapalat" w:hAnsi="GHEA Grapalat" w:cs="Sylfaen"/>
          <w:sz w:val="20"/>
          <w:szCs w:val="20"/>
          <w:lang w:val="hy-AM"/>
        </w:rPr>
        <w:t>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ենթակետում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նշված</w:t>
      </w:r>
      <w:r w:rsidRPr="00AA608E">
        <w:rPr>
          <w:rFonts w:ascii="GHEA Grapalat" w:hAnsi="GHEA Grapalat"/>
          <w:sz w:val="20"/>
          <w:szCs w:val="20"/>
          <w:lang w:val="hy-AM"/>
        </w:rPr>
        <w:t xml:space="preserve"> </w:t>
      </w:r>
      <w:bookmarkStart w:id="5" w:name="_GoBack"/>
      <w:bookmarkEnd w:id="5"/>
      <w:r w:rsidRPr="00AA608E">
        <w:rPr>
          <w:rFonts w:ascii="GHEA Grapalat" w:hAnsi="GHEA Grapalat" w:cs="Sylfaen"/>
          <w:sz w:val="20"/>
          <w:szCs w:val="20"/>
          <w:lang w:val="hy-AM"/>
        </w:rPr>
        <w:t>փաստաթղթերը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նախագահին</w:t>
      </w:r>
      <w:r w:rsidRPr="00AA608E">
        <w:rPr>
          <w:rFonts w:ascii="GHEA Grapalat" w:hAnsi="GHEA Grapalat"/>
          <w:sz w:val="20"/>
          <w:szCs w:val="20"/>
          <w:lang w:val="hy-AM"/>
        </w:rPr>
        <w:t xml:space="preserve"> (նիստը նախագահողին) </w:t>
      </w:r>
      <w:r w:rsidRPr="00AA608E">
        <w:rPr>
          <w:rFonts w:ascii="GHEA Grapalat" w:hAnsi="GHEA Grapalat" w:cs="Sylfaen"/>
          <w:sz w:val="20"/>
          <w:szCs w:val="20"/>
          <w:lang w:val="hy-AM"/>
        </w:rPr>
        <w:t>փոխանցվելուց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հետո</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հանձնաժողովը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ա</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պարունակող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ներկայացնելու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կարգին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հայտերը</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բ</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յուրաքանչյուր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պահանջվող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նախատեսված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առկայությունը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դրանց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կազմման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հրավերով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վավերապայմաններին</w:t>
      </w:r>
      <w:r w:rsidRPr="00AA608E">
        <w:rPr>
          <w:rFonts w:ascii="GHEA Grapalat" w:hAnsi="GHEA Grapalat"/>
          <w:sz w:val="20"/>
          <w:szCs w:val="20"/>
          <w:lang w:val="hy-AM"/>
        </w:rPr>
        <w:t>.</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szCs w:val="20"/>
          <w:lang w:val="hy-AM"/>
        </w:rPr>
        <w:t xml:space="preserve">3) </w:t>
      </w:r>
      <w:r w:rsidRPr="00AA608E">
        <w:rPr>
          <w:rFonts w:ascii="GHEA Grapalat" w:hAnsi="GHEA Grapalat" w:cs="Sylfaen"/>
          <w:sz w:val="20"/>
          <w:szCs w:val="20"/>
          <w:lang w:val="hy-AM"/>
        </w:rPr>
        <w:t>հանձնաժողովի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հայտարարում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ներկայացրած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մասնակիցների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գնային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առաջարկները՝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մեկ</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թվով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արտահայտված,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հիմք</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ընդունելով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տառերով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գրվածը:</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8.2 </w:t>
      </w:r>
      <w:r w:rsidRPr="00AA608E">
        <w:rPr>
          <w:rFonts w:ascii="GHEA Grapalat" w:hAnsi="GHEA Grapalat" w:cs="Sylfaen"/>
          <w:sz w:val="20"/>
          <w:lang w:val="hy-AM"/>
        </w:rPr>
        <w:t>Հայտերը</w:t>
      </w:r>
      <w:r w:rsidRPr="00AA608E">
        <w:rPr>
          <w:rFonts w:ascii="GHEA Grapalat" w:hAnsi="GHEA Grapalat" w:cs="Sylfaen"/>
          <w:sz w:val="20"/>
          <w:lang w:val="af-ZA"/>
        </w:rPr>
        <w:t xml:space="preserve"> </w:t>
      </w:r>
      <w:r w:rsidRPr="00AA608E">
        <w:rPr>
          <w:rFonts w:ascii="GHEA Grapalat" w:hAnsi="GHEA Grapalat" w:cs="Sylfaen"/>
          <w:sz w:val="20"/>
          <w:lang w:val="hy-AM"/>
        </w:rPr>
        <w:t>գնահատվում</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սույն</w:t>
      </w:r>
      <w:r w:rsidRPr="00AA608E">
        <w:rPr>
          <w:rFonts w:ascii="GHEA Grapalat" w:hAnsi="GHEA Grapalat" w:cs="Sylfaen"/>
          <w:sz w:val="20"/>
          <w:lang w:val="af-ZA"/>
        </w:rPr>
        <w:t xml:space="preserve"> </w:t>
      </w:r>
      <w:r w:rsidRPr="00AA608E">
        <w:rPr>
          <w:rFonts w:ascii="GHEA Grapalat" w:hAnsi="GHEA Grapalat" w:cs="Sylfaen"/>
          <w:sz w:val="20"/>
          <w:lang w:val="hy-AM"/>
        </w:rPr>
        <w:t>հրավերով</w:t>
      </w:r>
      <w:r w:rsidRPr="00AA608E">
        <w:rPr>
          <w:rFonts w:ascii="GHEA Grapalat" w:hAnsi="GHEA Grapalat" w:cs="Sylfaen"/>
          <w:sz w:val="20"/>
          <w:lang w:val="af-ZA"/>
        </w:rPr>
        <w:t xml:space="preserve"> </w:t>
      </w:r>
      <w:r w:rsidRPr="00AA608E">
        <w:rPr>
          <w:rFonts w:ascii="GHEA Grapalat" w:hAnsi="GHEA Grapalat" w:cs="Sylfaen"/>
          <w:sz w:val="20"/>
          <w:lang w:val="hy-AM"/>
        </w:rPr>
        <w:t>սահմանված</w:t>
      </w:r>
      <w:r w:rsidRPr="00AA608E">
        <w:rPr>
          <w:rFonts w:ascii="GHEA Grapalat" w:hAnsi="GHEA Grapalat" w:cs="Sylfaen"/>
          <w:sz w:val="20"/>
          <w:lang w:val="af-ZA"/>
        </w:rPr>
        <w:t xml:space="preserve"> </w:t>
      </w:r>
      <w:r w:rsidRPr="00AA608E">
        <w:rPr>
          <w:rFonts w:ascii="GHEA Grapalat" w:hAnsi="GHEA Grapalat" w:cs="Sylfaen"/>
          <w:sz w:val="20"/>
          <w:lang w:val="hy-AM"/>
        </w:rPr>
        <w:t>կարգով</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չափաբաժինների</w:t>
      </w:r>
      <w:r w:rsidRPr="00AA608E">
        <w:rPr>
          <w:rFonts w:ascii="GHEA Grapalat" w:hAnsi="GHEA Grapalat" w:cs="Sylfaen"/>
          <w:sz w:val="20"/>
          <w:lang w:val="af-ZA"/>
        </w:rPr>
        <w:t xml:space="preserve"> </w:t>
      </w:r>
      <w:r w:rsidRPr="00AA608E">
        <w:rPr>
          <w:rFonts w:ascii="GHEA Grapalat" w:hAnsi="GHEA Grapalat" w:cs="Sylfaen"/>
          <w:sz w:val="20"/>
        </w:rPr>
        <w:t>քանակը</w:t>
      </w:r>
      <w:r w:rsidRPr="00AA608E">
        <w:rPr>
          <w:rFonts w:ascii="GHEA Grapalat" w:hAnsi="GHEA Grapalat" w:cs="Sylfaen"/>
          <w:sz w:val="20"/>
          <w:lang w:val="af-ZA"/>
        </w:rPr>
        <w:t xml:space="preserve"> </w:t>
      </w:r>
      <w:r w:rsidRPr="00AA608E">
        <w:rPr>
          <w:rFonts w:ascii="GHEA Grapalat" w:hAnsi="GHEA Grapalat" w:cs="Sylfaen"/>
          <w:sz w:val="20"/>
        </w:rPr>
        <w:t>յոթանասունհինգը</w:t>
      </w:r>
      <w:r w:rsidRPr="00AA608E">
        <w:rPr>
          <w:rFonts w:ascii="GHEA Grapalat" w:hAnsi="GHEA Grapalat" w:cs="Sylfaen"/>
          <w:sz w:val="20"/>
          <w:lang w:val="af-ZA"/>
        </w:rPr>
        <w:t xml:space="preserve"> </w:t>
      </w:r>
      <w:r w:rsidRPr="00AA608E">
        <w:rPr>
          <w:rFonts w:ascii="GHEA Grapalat" w:hAnsi="GHEA Grapalat" w:cs="Sylfaen"/>
          <w:sz w:val="20"/>
        </w:rPr>
        <w:t>չգերազանցելու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հայտերի</w:t>
      </w:r>
      <w:r w:rsidRPr="00AA608E">
        <w:rPr>
          <w:rFonts w:ascii="GHEA Grapalat" w:hAnsi="GHEA Grapalat" w:cs="Sylfaen"/>
          <w:sz w:val="20"/>
          <w:lang w:val="af-ZA"/>
        </w:rPr>
        <w:t xml:space="preserve"> </w:t>
      </w:r>
      <w:r w:rsidRPr="00AA608E">
        <w:rPr>
          <w:rFonts w:ascii="GHEA Grapalat" w:hAnsi="GHEA Grapalat" w:cs="Sylfaen"/>
          <w:sz w:val="20"/>
        </w:rPr>
        <w:t>գնահատումն</w:t>
      </w:r>
      <w:r w:rsidRPr="00AA608E">
        <w:rPr>
          <w:rFonts w:ascii="GHEA Grapalat" w:hAnsi="GHEA Grapalat" w:cs="Sylfaen"/>
          <w:sz w:val="20"/>
          <w:lang w:val="af-ZA"/>
        </w:rPr>
        <w:t xml:space="preserve"> </w:t>
      </w:r>
      <w:r w:rsidRPr="00AA608E">
        <w:rPr>
          <w:rFonts w:ascii="GHEA Grapalat" w:hAnsi="GHEA Grapalat" w:cs="Sylfaen"/>
          <w:sz w:val="20"/>
        </w:rPr>
        <w:t>իրականացվում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ներկայացման</w:t>
      </w:r>
      <w:r w:rsidRPr="00AA608E">
        <w:rPr>
          <w:rFonts w:ascii="GHEA Grapalat" w:hAnsi="GHEA Grapalat" w:cs="Sylfaen"/>
          <w:sz w:val="20"/>
          <w:lang w:val="af-ZA"/>
        </w:rPr>
        <w:t xml:space="preserve"> </w:t>
      </w:r>
      <w:r w:rsidRPr="00AA608E">
        <w:rPr>
          <w:rFonts w:ascii="GHEA Grapalat" w:hAnsi="GHEA Grapalat" w:cs="Sylfaen"/>
          <w:sz w:val="20"/>
        </w:rPr>
        <w:t>վերջնաժամկետը</w:t>
      </w:r>
      <w:r w:rsidRPr="00AA608E">
        <w:rPr>
          <w:rFonts w:ascii="GHEA Grapalat" w:hAnsi="GHEA Grapalat" w:cs="Sylfaen"/>
          <w:sz w:val="20"/>
          <w:lang w:val="af-ZA"/>
        </w:rPr>
        <w:t xml:space="preserve"> </w:t>
      </w:r>
      <w:r w:rsidRPr="00AA608E">
        <w:rPr>
          <w:rFonts w:ascii="GHEA Grapalat" w:hAnsi="GHEA Grapalat" w:cs="Sylfaen"/>
          <w:sz w:val="20"/>
        </w:rPr>
        <w:t>լրանալու</w:t>
      </w:r>
      <w:r w:rsidRPr="00AA608E">
        <w:rPr>
          <w:rFonts w:ascii="GHEA Grapalat" w:hAnsi="GHEA Grapalat" w:cs="Sylfaen"/>
          <w:sz w:val="20"/>
          <w:lang w:val="af-ZA"/>
        </w:rPr>
        <w:t xml:space="preserve"> </w:t>
      </w:r>
      <w:r w:rsidRPr="00AA608E">
        <w:rPr>
          <w:rFonts w:ascii="GHEA Grapalat" w:hAnsi="GHEA Grapalat" w:cs="Sylfaen"/>
          <w:sz w:val="20"/>
        </w:rPr>
        <w:t>օրվանից</w:t>
      </w:r>
      <w:r w:rsidRPr="00AA608E">
        <w:rPr>
          <w:rFonts w:ascii="GHEA Grapalat" w:hAnsi="GHEA Grapalat" w:cs="Sylfaen"/>
          <w:sz w:val="20"/>
          <w:lang w:val="af-ZA"/>
        </w:rPr>
        <w:t xml:space="preserve"> </w:t>
      </w:r>
      <w:r w:rsidRPr="00AA608E">
        <w:rPr>
          <w:rFonts w:ascii="GHEA Grapalat" w:hAnsi="GHEA Grapalat" w:cs="Sylfaen"/>
          <w:sz w:val="20"/>
        </w:rPr>
        <w:t>հաշված</w:t>
      </w:r>
      <w:r w:rsidRPr="00AA608E">
        <w:rPr>
          <w:rFonts w:ascii="GHEA Grapalat" w:hAnsi="GHEA Grapalat" w:cs="Sylfaen"/>
          <w:sz w:val="20"/>
          <w:lang w:val="af-ZA"/>
        </w:rPr>
        <w:t xml:space="preserve">  </w:t>
      </w:r>
      <w:r w:rsidRPr="00AA608E">
        <w:rPr>
          <w:rFonts w:ascii="GHEA Grapalat" w:hAnsi="GHEA Grapalat" w:cs="Sylfaen"/>
          <w:sz w:val="20"/>
        </w:rPr>
        <w:t>տաս</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տասնհինգ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Բավարար</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պայմաններին</w:t>
      </w:r>
      <w:r w:rsidRPr="00AA608E">
        <w:rPr>
          <w:rFonts w:ascii="GHEA Grapalat" w:hAnsi="GHEA Grapalat" w:cs="Sylfaen"/>
          <w:sz w:val="20"/>
          <w:lang w:val="af-ZA"/>
        </w:rPr>
        <w:t xml:space="preserve"> </w:t>
      </w:r>
      <w:r w:rsidRPr="00AA608E">
        <w:rPr>
          <w:rFonts w:ascii="GHEA Grapalat" w:hAnsi="GHEA Grapalat" w:cs="Sylfaen"/>
          <w:sz w:val="20"/>
        </w:rPr>
        <w:t>համապատասխանող</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հակառակ</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անբավարար</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մերժվում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որում հայտերի բացման և գնահատման նիստում հանձնաժողովը մերժում է այն հայտերը, </w:t>
      </w:r>
      <w:r w:rsidRPr="00AA608E">
        <w:rPr>
          <w:rFonts w:ascii="GHEA Grapalat" w:hAnsi="GHEA Grapalat" w:cs="Sylfaen"/>
          <w:sz w:val="20"/>
        </w:rPr>
        <w:t>որոնցում</w:t>
      </w:r>
      <w:r w:rsidRPr="00AA608E">
        <w:rPr>
          <w:rFonts w:ascii="GHEA Grapalat" w:hAnsi="GHEA Grapalat" w:cs="Sylfaen"/>
          <w:sz w:val="20"/>
          <w:lang w:val="af-ZA"/>
        </w:rPr>
        <w:t xml:space="preserve"> </w:t>
      </w:r>
      <w:r w:rsidRPr="00AA608E">
        <w:rPr>
          <w:rFonts w:ascii="GHEA Grapalat" w:hAnsi="GHEA Grapalat" w:cs="Sylfaen"/>
          <w:sz w:val="20"/>
        </w:rPr>
        <w:t>բացակայում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առաջարկները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դրանք </w:t>
      </w:r>
      <w:r w:rsidRPr="00AA608E">
        <w:rPr>
          <w:rFonts w:ascii="GHEA Grapalat" w:hAnsi="GHEA Grapalat" w:cs="Sylfaen"/>
          <w:sz w:val="20"/>
        </w:rPr>
        <w:t>ներկայացված</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հրավերի</w:t>
      </w:r>
      <w:r w:rsidRPr="00AA608E">
        <w:rPr>
          <w:rFonts w:ascii="GHEA Grapalat" w:hAnsi="GHEA Grapalat" w:cs="Sylfaen"/>
          <w:sz w:val="20"/>
          <w:lang w:val="af-ZA"/>
        </w:rPr>
        <w:t xml:space="preserve"> </w:t>
      </w:r>
      <w:r w:rsidRPr="00AA608E">
        <w:rPr>
          <w:rFonts w:ascii="GHEA Grapalat" w:hAnsi="GHEA Grapalat" w:cs="Sylfaen"/>
          <w:sz w:val="20"/>
        </w:rPr>
        <w:t>պահանջներին</w:t>
      </w:r>
      <w:r w:rsidRPr="00AA608E">
        <w:rPr>
          <w:rFonts w:ascii="GHEA Grapalat" w:hAnsi="GHEA Grapalat" w:cs="Sylfaen"/>
          <w:sz w:val="20"/>
          <w:lang w:val="af-ZA"/>
        </w:rPr>
        <w:t xml:space="preserve"> </w:t>
      </w:r>
      <w:r w:rsidRPr="00AA608E">
        <w:rPr>
          <w:rFonts w:ascii="GHEA Grapalat" w:hAnsi="GHEA Grapalat" w:cs="Sylfaen"/>
          <w:sz w:val="20"/>
        </w:rPr>
        <w:t>անհամապատասխան</w:t>
      </w:r>
      <w:r w:rsidRPr="00AA608E">
        <w:rPr>
          <w:rFonts w:ascii="GHEA Grapalat" w:hAnsi="GHEA Grapalat" w:cs="Sylfaen"/>
          <w:sz w:val="20"/>
          <w:lang w:val="af-ZA"/>
        </w:rPr>
        <w:t>:</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 xml:space="preserve">8.3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ru-RU"/>
        </w:rPr>
        <w:t>մասնակիցը</w:t>
      </w:r>
      <w:r w:rsidRPr="00AA608E">
        <w:rPr>
          <w:rFonts w:ascii="GHEA Grapalat" w:hAnsi="GHEA Grapalat" w:cs="Sylfaen"/>
          <w:szCs w:val="24"/>
        </w:rPr>
        <w:t xml:space="preserve"> </w:t>
      </w:r>
      <w:r w:rsidRPr="00AA608E">
        <w:rPr>
          <w:rFonts w:ascii="GHEA Grapalat" w:hAnsi="GHEA Grapalat" w:cs="Sylfaen"/>
          <w:szCs w:val="24"/>
          <w:lang w:val="ru-RU"/>
        </w:rPr>
        <w:t>որոշվում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բավարար</w:t>
      </w:r>
      <w:r w:rsidRPr="00AA608E">
        <w:rPr>
          <w:rFonts w:ascii="GHEA Grapalat" w:hAnsi="GHEA Grapalat" w:cs="Sylfaen"/>
          <w:szCs w:val="24"/>
        </w:rPr>
        <w:t xml:space="preserve"> </w:t>
      </w:r>
      <w:r w:rsidRPr="00AA608E">
        <w:rPr>
          <w:rFonts w:ascii="GHEA Grapalat" w:hAnsi="GHEA Grapalat" w:cs="Sylfaen"/>
          <w:szCs w:val="24"/>
          <w:lang w:val="ru-RU"/>
        </w:rPr>
        <w:t>գնահատված</w:t>
      </w:r>
      <w:r w:rsidRPr="00AA608E">
        <w:rPr>
          <w:rFonts w:ascii="GHEA Grapalat" w:hAnsi="GHEA Grapalat" w:cs="Sylfaen"/>
          <w:szCs w:val="24"/>
        </w:rPr>
        <w:t xml:space="preserve"> </w:t>
      </w:r>
      <w:r w:rsidRPr="00AA608E">
        <w:rPr>
          <w:rFonts w:ascii="GHEA Grapalat" w:hAnsi="GHEA Grapalat" w:cs="Sylfaen"/>
          <w:szCs w:val="24"/>
          <w:lang w:val="ru-RU"/>
        </w:rPr>
        <w:t>հայտեր</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w:t>
      </w:r>
      <w:r w:rsidRPr="00AA608E">
        <w:rPr>
          <w:rFonts w:ascii="GHEA Grapalat" w:hAnsi="GHEA Grapalat" w:cs="Sylfaen"/>
          <w:szCs w:val="24"/>
        </w:rPr>
        <w:t xml:space="preserve"> </w:t>
      </w:r>
      <w:r w:rsidRPr="00AA608E">
        <w:rPr>
          <w:rFonts w:ascii="GHEA Grapalat" w:hAnsi="GHEA Grapalat" w:cs="Sylfaen"/>
          <w:szCs w:val="24"/>
          <w:lang w:val="ru-RU"/>
        </w:rPr>
        <w:t>թվից</w:t>
      </w:r>
      <w:r w:rsidRPr="00AA608E">
        <w:rPr>
          <w:rFonts w:ascii="GHEA Grapalat" w:hAnsi="GHEA Grapalat" w:cs="Sylfaen"/>
          <w:szCs w:val="24"/>
        </w:rPr>
        <w:t xml:space="preserve">` </w:t>
      </w:r>
      <w:r w:rsidRPr="00AA608E">
        <w:rPr>
          <w:rFonts w:ascii="GHEA Grapalat" w:hAnsi="GHEA Grapalat" w:cs="Sylfaen"/>
          <w:szCs w:val="24"/>
          <w:lang w:val="ru-RU"/>
        </w:rPr>
        <w:t>նվազագույն</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ասնակցին</w:t>
      </w:r>
      <w:r w:rsidRPr="00AA608E">
        <w:rPr>
          <w:rFonts w:ascii="GHEA Grapalat" w:hAnsi="GHEA Grapalat" w:cs="Sylfaen"/>
          <w:szCs w:val="24"/>
        </w:rPr>
        <w:t xml:space="preserve"> </w:t>
      </w:r>
      <w:r w:rsidRPr="00AA608E">
        <w:rPr>
          <w:rFonts w:ascii="GHEA Grapalat" w:hAnsi="GHEA Grapalat" w:cs="Sylfaen"/>
          <w:szCs w:val="24"/>
          <w:lang w:val="ru-RU"/>
        </w:rPr>
        <w:t>նախապատվություն</w:t>
      </w:r>
      <w:r w:rsidRPr="00AA608E">
        <w:rPr>
          <w:rFonts w:ascii="GHEA Grapalat" w:hAnsi="GHEA Grapalat" w:cs="Sylfaen"/>
          <w:szCs w:val="24"/>
        </w:rPr>
        <w:t xml:space="preserve"> </w:t>
      </w:r>
      <w:r w:rsidRPr="00AA608E">
        <w:rPr>
          <w:rFonts w:ascii="GHEA Grapalat" w:hAnsi="GHEA Grapalat" w:cs="Sylfaen"/>
          <w:szCs w:val="24"/>
          <w:lang w:val="ru-RU"/>
        </w:rPr>
        <w:t>տալու</w:t>
      </w:r>
      <w:r w:rsidRPr="00AA608E">
        <w:rPr>
          <w:rFonts w:ascii="GHEA Grapalat" w:hAnsi="GHEA Grapalat" w:cs="Sylfaen"/>
          <w:szCs w:val="24"/>
        </w:rPr>
        <w:t xml:space="preserve"> </w:t>
      </w:r>
      <w:r w:rsidRPr="00AA608E">
        <w:rPr>
          <w:rFonts w:ascii="GHEA Grapalat" w:hAnsi="GHEA Grapalat" w:cs="Sylfaen"/>
          <w:szCs w:val="24"/>
          <w:lang w:val="ru-RU"/>
        </w:rPr>
        <w:t>սկզբունքով։</w:t>
      </w:r>
      <w:r w:rsidRPr="00AA608E">
        <w:rPr>
          <w:rFonts w:ascii="GHEA Grapalat" w:hAnsi="GHEA Grapalat" w:cs="Sylfaen"/>
          <w:szCs w:val="24"/>
        </w:rPr>
        <w:t xml:space="preserve"> </w:t>
      </w:r>
      <w:r w:rsidRPr="00AA608E">
        <w:rPr>
          <w:rFonts w:ascii="GHEA Grapalat" w:hAnsi="GHEA Grapalat" w:cs="Sylfaen"/>
          <w:szCs w:val="24"/>
          <w:lang w:val="ru-RU"/>
        </w:rPr>
        <w:t>Ընդ</w:t>
      </w:r>
      <w:r w:rsidRPr="00AA608E">
        <w:rPr>
          <w:rFonts w:ascii="GHEA Grapalat" w:hAnsi="GHEA Grapalat" w:cs="Sylfaen"/>
          <w:szCs w:val="24"/>
        </w:rPr>
        <w:t xml:space="preserve"> </w:t>
      </w:r>
      <w:r w:rsidRPr="00AA608E">
        <w:rPr>
          <w:rFonts w:ascii="GHEA Grapalat" w:hAnsi="GHEA Grapalat" w:cs="Sylfaen"/>
          <w:szCs w:val="24"/>
          <w:lang w:val="ru-RU"/>
        </w:rPr>
        <w:t>որում</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կողմից</w:t>
      </w:r>
      <w:r w:rsidRPr="00AA608E">
        <w:rPr>
          <w:rFonts w:ascii="GHEA Grapalat" w:hAnsi="GHEA Grapalat" w:cs="Sylfaen"/>
          <w:szCs w:val="24"/>
        </w:rPr>
        <w:t xml:space="preserve">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en-US"/>
        </w:rPr>
        <w:t>և</w:t>
      </w:r>
      <w:r w:rsidRPr="00AA608E">
        <w:rPr>
          <w:rFonts w:ascii="GHEA Grapalat" w:hAnsi="GHEA Grapalat" w:cs="Sylfaen"/>
          <w:szCs w:val="24"/>
        </w:rPr>
        <w:t xml:space="preserve"> </w:t>
      </w:r>
      <w:r w:rsidRPr="00AA608E">
        <w:rPr>
          <w:rFonts w:ascii="GHEA Grapalat" w:hAnsi="GHEA Grapalat" w:cs="Sylfaen"/>
          <w:szCs w:val="24"/>
          <w:lang w:val="en-US"/>
        </w:rPr>
        <w:t>հաջորդաբար</w:t>
      </w:r>
      <w:r w:rsidRPr="00AA608E">
        <w:rPr>
          <w:rFonts w:ascii="GHEA Grapalat" w:hAnsi="GHEA Grapalat" w:cs="Sylfaen"/>
          <w:szCs w:val="24"/>
        </w:rPr>
        <w:t xml:space="preserve"> </w:t>
      </w:r>
      <w:r w:rsidRPr="00AA608E">
        <w:rPr>
          <w:rFonts w:ascii="GHEA Grapalat" w:hAnsi="GHEA Grapalat" w:cs="Sylfaen"/>
          <w:szCs w:val="24"/>
          <w:lang w:val="en-US"/>
        </w:rPr>
        <w:t>տեղեր</w:t>
      </w:r>
      <w:r w:rsidRPr="00AA608E">
        <w:rPr>
          <w:rFonts w:ascii="GHEA Grapalat" w:hAnsi="GHEA Grapalat" w:cs="Sylfaen"/>
          <w:szCs w:val="24"/>
        </w:rPr>
        <w:t xml:space="preserve"> </w:t>
      </w:r>
      <w:r w:rsidRPr="00AA608E">
        <w:rPr>
          <w:rFonts w:ascii="GHEA Grapalat" w:hAnsi="GHEA Grapalat" w:cs="Sylfaen"/>
          <w:szCs w:val="24"/>
          <w:lang w:val="ru-RU"/>
        </w:rPr>
        <w:t>զբաղեցրած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մասնակիցներին</w:t>
      </w:r>
      <w:r w:rsidRPr="00AA608E">
        <w:rPr>
          <w:rFonts w:ascii="GHEA Grapalat" w:hAnsi="GHEA Grapalat" w:cs="Sylfaen"/>
          <w:szCs w:val="24"/>
        </w:rPr>
        <w:t xml:space="preserve"> </w:t>
      </w:r>
      <w:r w:rsidRPr="00AA608E">
        <w:rPr>
          <w:rFonts w:ascii="GHEA Grapalat" w:hAnsi="GHEA Grapalat" w:cs="Sylfaen"/>
          <w:szCs w:val="24"/>
          <w:lang w:val="ru-RU"/>
        </w:rPr>
        <w:t>որոշելիս</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առաջարկների</w:t>
      </w:r>
      <w:r w:rsidRPr="00AA608E">
        <w:rPr>
          <w:rFonts w:ascii="GHEA Grapalat" w:hAnsi="GHEA Grapalat" w:cs="Sylfaen"/>
          <w:szCs w:val="24"/>
        </w:rPr>
        <w:t xml:space="preserve"> գնահատումը և </w:t>
      </w:r>
      <w:r w:rsidRPr="00AA608E">
        <w:rPr>
          <w:rFonts w:ascii="GHEA Grapalat" w:hAnsi="GHEA Grapalat" w:cs="Sylfaen"/>
          <w:szCs w:val="24"/>
          <w:lang w:val="ru-RU"/>
        </w:rPr>
        <w:t>համեմատումն</w:t>
      </w:r>
      <w:r w:rsidRPr="00AA608E">
        <w:rPr>
          <w:rFonts w:ascii="GHEA Grapalat" w:hAnsi="GHEA Grapalat" w:cs="Sylfaen"/>
          <w:szCs w:val="24"/>
        </w:rPr>
        <w:t xml:space="preserve"> </w:t>
      </w:r>
      <w:r w:rsidRPr="00AA608E">
        <w:rPr>
          <w:rFonts w:ascii="GHEA Grapalat" w:hAnsi="GHEA Grapalat" w:cs="Sylfaen"/>
          <w:szCs w:val="24"/>
          <w:lang w:val="ru-RU"/>
        </w:rPr>
        <w:t>իրականացվում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առանց</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հրավերի</w:t>
      </w:r>
      <w:r w:rsidRPr="00AA608E">
        <w:rPr>
          <w:rFonts w:ascii="GHEA Grapalat" w:hAnsi="GHEA Grapalat" w:cs="Sylfaen"/>
          <w:szCs w:val="24"/>
        </w:rPr>
        <w:t xml:space="preserve"> 1-ին </w:t>
      </w:r>
      <w:r w:rsidRPr="00AA608E">
        <w:rPr>
          <w:rFonts w:ascii="GHEA Grapalat" w:hAnsi="GHEA Grapalat" w:cs="Sylfaen"/>
          <w:szCs w:val="24"/>
          <w:lang w:val="ru-RU"/>
        </w:rPr>
        <w:t>մասի</w:t>
      </w:r>
      <w:r w:rsidRPr="00AA608E">
        <w:rPr>
          <w:rFonts w:ascii="GHEA Grapalat" w:hAnsi="GHEA Grapalat" w:cs="Sylfaen"/>
          <w:szCs w:val="24"/>
        </w:rPr>
        <w:t xml:space="preserve"> 5.2-րդ </w:t>
      </w:r>
      <w:r w:rsidRPr="00AA608E">
        <w:rPr>
          <w:rFonts w:ascii="GHEA Grapalat" w:hAnsi="GHEA Grapalat" w:cs="Sylfaen"/>
          <w:szCs w:val="24"/>
          <w:lang w:val="ru-RU"/>
        </w:rPr>
        <w:t>կետում</w:t>
      </w:r>
      <w:r w:rsidRPr="00AA608E">
        <w:rPr>
          <w:rFonts w:ascii="GHEA Grapalat" w:hAnsi="GHEA Grapalat" w:cs="Sylfaen"/>
          <w:szCs w:val="24"/>
        </w:rPr>
        <w:t xml:space="preserve"> </w:t>
      </w:r>
      <w:r w:rsidRPr="00AA608E">
        <w:rPr>
          <w:rFonts w:ascii="GHEA Grapalat" w:hAnsi="GHEA Grapalat" w:cs="Sylfaen"/>
          <w:szCs w:val="24"/>
          <w:lang w:val="ru-RU"/>
        </w:rPr>
        <w:t>նշված</w:t>
      </w:r>
      <w:r w:rsidRPr="00AA608E">
        <w:rPr>
          <w:rFonts w:ascii="GHEA Grapalat" w:hAnsi="GHEA Grapalat" w:cs="Sylfaen"/>
          <w:szCs w:val="24"/>
        </w:rPr>
        <w:t xml:space="preserve"> </w:t>
      </w:r>
      <w:r w:rsidRPr="00AA608E">
        <w:rPr>
          <w:rFonts w:ascii="GHEA Grapalat" w:hAnsi="GHEA Grapalat" w:cs="Sylfaen"/>
          <w:szCs w:val="24"/>
          <w:lang w:val="ru-RU"/>
        </w:rPr>
        <w:t>հարկի</w:t>
      </w:r>
      <w:r w:rsidRPr="00AA608E">
        <w:rPr>
          <w:rFonts w:ascii="GHEA Grapalat" w:hAnsi="GHEA Grapalat" w:cs="Sylfaen"/>
          <w:szCs w:val="24"/>
        </w:rPr>
        <w:t xml:space="preserve"> </w:t>
      </w:r>
      <w:r w:rsidRPr="00AA608E">
        <w:rPr>
          <w:rFonts w:ascii="GHEA Grapalat" w:hAnsi="GHEA Grapalat" w:cs="Sylfaen"/>
          <w:szCs w:val="24"/>
          <w:lang w:val="ru-RU"/>
        </w:rPr>
        <w:t>գումարի</w:t>
      </w:r>
      <w:r w:rsidRPr="00AA608E">
        <w:rPr>
          <w:rFonts w:ascii="GHEA Grapalat" w:hAnsi="GHEA Grapalat" w:cs="Sylfaen"/>
          <w:szCs w:val="24"/>
        </w:rPr>
        <w:t xml:space="preserve"> </w:t>
      </w:r>
      <w:r w:rsidRPr="00AA608E">
        <w:rPr>
          <w:rFonts w:ascii="GHEA Grapalat" w:hAnsi="GHEA Grapalat" w:cs="Sylfaen"/>
          <w:szCs w:val="24"/>
          <w:lang w:val="ru-RU"/>
        </w:rPr>
        <w:t>հաշվարկման</w:t>
      </w:r>
      <w:r w:rsidRPr="00AA608E">
        <w:rPr>
          <w:rFonts w:ascii="GHEA Grapalat" w:hAnsi="GHEA Grapalat" w:cs="Sylfaen"/>
          <w:lang w:val="hy-AM"/>
        </w:rPr>
        <w:t>:</w:t>
      </w:r>
    </w:p>
    <w:p w:rsidR="003B2BB1" w:rsidRPr="00AA608E" w:rsidRDefault="008E0B31" w:rsidP="003B2BB1">
      <w:pPr>
        <w:pStyle w:val="a3"/>
        <w:spacing w:line="240" w:lineRule="auto"/>
        <w:ind w:firstLine="0"/>
        <w:rPr>
          <w:rFonts w:ascii="GHEA Grapalat" w:eastAsiaTheme="minorHAnsi" w:hAnsi="GHEA Grapalat" w:cs="Sylfaen"/>
          <w:i w:val="0"/>
          <w:szCs w:val="22"/>
          <w:lang w:val="af-ZA"/>
        </w:rPr>
      </w:pPr>
      <w:r w:rsidRPr="00AA608E">
        <w:rPr>
          <w:rFonts w:ascii="GHEA Grapalat" w:hAnsi="GHEA Grapalat" w:cs="Sylfaen"/>
          <w:i w:val="0"/>
          <w:szCs w:val="24"/>
          <w:lang w:val="af-ZA"/>
        </w:rPr>
        <w:t xml:space="preserve">8.4 </w:t>
      </w:r>
      <w:r w:rsidRPr="00AA608E">
        <w:rPr>
          <w:rFonts w:ascii="GHEA Grapalat" w:hAnsi="GHEA Grapalat" w:cs="Sylfaen"/>
          <w:i w:val="0"/>
          <w:szCs w:val="24"/>
          <w:lang w:val="hy-AM"/>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հայտում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անհամապատասխանություն</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տեղ</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գտել</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թվերով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հիմք</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ընդունվում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երկու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արժույթներով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համեմատվում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003B2BB1" w:rsidRPr="00AA608E">
        <w:rPr>
          <w:rFonts w:ascii="GHEA Grapalat" w:eastAsiaTheme="minorHAnsi" w:hAnsi="GHEA Grapalat" w:cs="Sylfaen"/>
          <w:i w:val="0"/>
          <w:lang w:val="ru-RU"/>
        </w:rPr>
        <w:t>Հայաստանի</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Հանրապետության</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դրամով</w:t>
      </w:r>
      <w:r w:rsidR="003B2BB1" w:rsidRPr="00AA608E">
        <w:rPr>
          <w:rFonts w:ascii="GHEA Grapalat" w:eastAsiaTheme="minorHAnsi" w:hAnsi="GHEA Grapalat" w:cs="Sylfaen"/>
          <w:i w:val="0"/>
          <w:lang w:val="af-ZA"/>
        </w:rPr>
        <w:t xml:space="preserve">` տվյալ օրվա Կենտրոնական Բանկի սահմանած </w:t>
      </w:r>
      <w:r w:rsidR="003B2BB1" w:rsidRPr="00AA608E">
        <w:rPr>
          <w:rFonts w:ascii="GHEA Grapalat" w:eastAsiaTheme="minorHAnsi" w:hAnsi="GHEA Grapalat" w:cs="Sylfaen"/>
          <w:i w:val="0"/>
          <w:lang w:val="ru-RU"/>
        </w:rPr>
        <w:t>փոխարժեքով</w:t>
      </w:r>
      <w:r w:rsidR="003B2BB1" w:rsidRPr="00AA608E">
        <w:rPr>
          <w:rFonts w:ascii="GHEA Grapalat" w:eastAsiaTheme="minorHAnsi" w:hAnsi="GHEA Grapalat" w:cs="Sylfaen"/>
          <w:i w:val="0"/>
          <w:szCs w:val="22"/>
          <w:lang w:val="af-ZA"/>
        </w:rPr>
        <w:t xml:space="preserve"> </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8.5 Հ</w:t>
      </w:r>
      <w:r w:rsidRPr="00AA608E">
        <w:rPr>
          <w:rFonts w:ascii="GHEA Grapalat" w:hAnsi="GHEA Grapalat" w:cs="Sylfaen"/>
          <w:i w:val="0"/>
          <w:szCs w:val="24"/>
          <w:lang w:val="ru-RU"/>
        </w:rPr>
        <w:t>անձնաժողովի</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w:t>
      </w:r>
      <w:r w:rsidRPr="00AA608E">
        <w:rPr>
          <w:rFonts w:ascii="GHEA Grapalat" w:hAnsi="GHEA Grapalat" w:cs="Sylfaen"/>
          <w:i w:val="0"/>
          <w:szCs w:val="24"/>
          <w:lang w:val="ru-RU"/>
        </w:rPr>
        <w:t>ատվիրատուի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արգելվում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բացառությամբ</w:t>
      </w:r>
      <w:r w:rsidRPr="00AA608E">
        <w:rPr>
          <w:rFonts w:ascii="GHEA Grapalat" w:hAnsi="GHEA Grapalat" w:cs="Sylfaen"/>
          <w:i w:val="0"/>
          <w:szCs w:val="24"/>
          <w:lang w:val="af-ZA"/>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1) </w:t>
      </w:r>
      <w:r w:rsidRPr="00AA608E">
        <w:rPr>
          <w:rFonts w:ascii="GHEA Grapalat" w:hAnsi="GHEA Grapalat" w:cs="Sylfaen"/>
          <w:i w:val="0"/>
          <w:szCs w:val="24"/>
          <w:lang w:val="ru-RU"/>
        </w:rPr>
        <w:t>երբ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ընթացակարգին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արդյունքում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lastRenderedPageBreak/>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նվազագույն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հավասարության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դեպքում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ոչ</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բավարարող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գերազանցում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այդ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կատարելու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հրավերի</w:t>
      </w:r>
      <w:r w:rsidRPr="00AA608E">
        <w:rPr>
          <w:rFonts w:ascii="GHEA Grapalat" w:hAnsi="GHEA Grapalat" w:cs="Sylfaen"/>
          <w:i w:val="0"/>
          <w:szCs w:val="24"/>
          <w:lang w:val="af-ZA"/>
        </w:rPr>
        <w:t xml:space="preserve"> 1-</w:t>
      </w:r>
      <w:r w:rsidRPr="00AA608E">
        <w:rPr>
          <w:rFonts w:ascii="GHEA Grapalat" w:hAnsi="GHEA Grapalat" w:cs="Sylfaen"/>
          <w:i w:val="0"/>
          <w:szCs w:val="24"/>
          <w:lang w:val="en-US"/>
        </w:rPr>
        <w:t>ին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մասի</w:t>
      </w:r>
      <w:r w:rsidRPr="00AA608E">
        <w:rPr>
          <w:rFonts w:ascii="GHEA Grapalat" w:hAnsi="GHEA Grapalat" w:cs="Sylfaen"/>
          <w:i w:val="0"/>
          <w:szCs w:val="24"/>
          <w:lang w:val="af-ZA"/>
        </w:rPr>
        <w:t xml:space="preserve"> 8.1 </w:t>
      </w:r>
      <w:r w:rsidRPr="00AA608E">
        <w:rPr>
          <w:rFonts w:ascii="GHEA Grapalat" w:hAnsi="GHEA Grapalat" w:cs="Sylfaen"/>
          <w:i w:val="0"/>
          <w:szCs w:val="24"/>
          <w:lang w:val="en-US"/>
        </w:rPr>
        <w:t>կետի</w:t>
      </w:r>
      <w:r w:rsidRPr="00AA608E">
        <w:rPr>
          <w:rFonts w:ascii="GHEA Grapalat" w:hAnsi="GHEA Grapalat" w:cs="Sylfaen"/>
          <w:i w:val="0"/>
          <w:szCs w:val="24"/>
          <w:lang w:val="af-ZA"/>
        </w:rPr>
        <w:t xml:space="preserve"> 2-</w:t>
      </w:r>
      <w:r w:rsidRPr="00AA608E">
        <w:rPr>
          <w:rFonts w:ascii="GHEA Grapalat" w:hAnsi="GHEA Grapalat" w:cs="Sylfaen"/>
          <w:i w:val="0"/>
          <w:szCs w:val="24"/>
          <w:lang w:val="en-US"/>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պարբերությամբ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ֆինանսական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միջոցները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իրականացվում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15-</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6-</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հիման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վրա։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նվազեցմանը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վճարման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իսկ</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միաժամանակյա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w:t>
      </w:r>
    </w:p>
    <w:p w:rsidR="008E0B31" w:rsidRPr="00AA608E" w:rsidDel="00992C40"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2)  </w:t>
      </w:r>
      <w:r w:rsidRPr="00AA608E">
        <w:rPr>
          <w:rFonts w:ascii="GHEA Grapalat" w:hAnsi="GHEA Grapalat" w:cs="Sylfaen"/>
          <w:szCs w:val="24"/>
          <w:lang w:val="ru-RU"/>
        </w:rPr>
        <w:t>Օրենքով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դեպքերի։</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8.6 Հ</w:t>
      </w:r>
      <w:r w:rsidRPr="00AA608E">
        <w:rPr>
          <w:rFonts w:ascii="GHEA Grapalat" w:hAnsi="GHEA Grapalat" w:cs="Sylfaen"/>
          <w:sz w:val="20"/>
          <w:szCs w:val="24"/>
          <w:lang w:val="ru-RU" w:eastAsia="en-US"/>
        </w:rPr>
        <w:t>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նկատմամբ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w:t>
      </w:r>
      <w:r w:rsidRPr="00AA608E">
        <w:rPr>
          <w:rFonts w:ascii="GHEA Grapalat" w:hAnsi="GHEA Grapalat" w:cs="Sylfaen"/>
          <w:sz w:val="20"/>
          <w:szCs w:val="24"/>
          <w:lang w:val="ru-RU" w:eastAsia="en-US"/>
        </w:rPr>
        <w:t>ասնակիցներից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ամբողջական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նկարագրերի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նվազագույն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հավասարության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ընթացակարգի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շրջանակում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գնվելիք</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իրականացվում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Օրենքի</w:t>
      </w:r>
      <w:r w:rsidRPr="00AA608E">
        <w:rPr>
          <w:rFonts w:ascii="GHEA Grapalat" w:hAnsi="GHEA Grapalat" w:cs="Sylfaen"/>
          <w:sz w:val="20"/>
          <w:szCs w:val="24"/>
          <w:lang w:val="af-ZA" w:eastAsia="en-US"/>
        </w:rPr>
        <w:t xml:space="preserve"> 15-</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հոդվածի</w:t>
      </w:r>
      <w:r w:rsidRPr="00AA608E">
        <w:rPr>
          <w:rFonts w:ascii="GHEA Grapalat" w:hAnsi="GHEA Grapalat" w:cs="Sylfaen"/>
          <w:sz w:val="20"/>
          <w:szCs w:val="24"/>
          <w:lang w:val="af-ZA" w:eastAsia="en-US"/>
        </w:rPr>
        <w:t xml:space="preserve"> 6-</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հիման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վրա՝</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հետ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լիազորություն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ունեցող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ներկայացուցիչները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կասեցվում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ru-RU" w:eastAsia="en-US"/>
        </w:rPr>
        <w:t>միաժամանակ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շուրջ</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ժամի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վայրի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մասին</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0000"/>
          <w:sz w:val="20"/>
          <w:szCs w:val="24"/>
          <w:lang w:val="af-ZA" w:eastAsia="en-US"/>
        </w:rPr>
      </w:pPr>
      <w:r w:rsidRPr="00AA608E">
        <w:rPr>
          <w:rFonts w:ascii="GHEA Grapalat" w:hAnsi="GHEA Grapalat" w:cs="Sylfaen"/>
          <w:sz w:val="20"/>
          <w:szCs w:val="24"/>
          <w:lang w:val="ru-RU" w:eastAsia="en-US"/>
        </w:rPr>
        <w:t>գ</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երկրորդ</w:t>
      </w:r>
      <w:r w:rsidRPr="00AA608E">
        <w:rPr>
          <w:rFonts w:ascii="GHEA Grapalat" w:hAnsi="GHEA Grapalat" w:cs="Sylfaen"/>
          <w:sz w:val="20"/>
          <w:szCs w:val="24"/>
          <w:lang w:val="af-ZA" w:eastAsia="en-US"/>
        </w:rPr>
        <w:t xml:space="preserve"> և ոչ ուշ, քան </w:t>
      </w:r>
      <w:r w:rsidRPr="00AA608E">
        <w:rPr>
          <w:rFonts w:ascii="GHEA Grapalat" w:hAnsi="GHEA Grapalat" w:cs="Sylfaen"/>
          <w:sz w:val="20"/>
          <w:szCs w:val="24"/>
          <w:lang w:val="hy-AM" w:eastAsia="en-US"/>
        </w:rPr>
        <w:t>հինգերորդ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յուրաքանչյուր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w:t>
      </w:r>
      <w:r w:rsidRPr="00AA608E">
        <w:rPr>
          <w:rFonts w:ascii="GHEA Grapalat" w:hAnsi="GHEA Grapalat" w:cs="Sylfaen"/>
          <w:sz w:val="20"/>
          <w:szCs w:val="24"/>
          <w:lang w:val="ru-RU" w:eastAsia="en-US"/>
        </w:rPr>
        <w:t>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տվյալ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հրապարակվում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մյուս</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ավարտը</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վերանայել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լրանալու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ըստ</w:t>
      </w:r>
      <w:r w:rsidRPr="00AA608E">
        <w:rPr>
          <w:rFonts w:ascii="GHEA Grapalat" w:hAnsi="GHEA Grapalat" w:cs="Sylfaen"/>
          <w:sz w:val="20"/>
          <w:szCs w:val="24"/>
          <w:lang w:val="hy-AM" w:eastAsia="en-US"/>
        </w:rPr>
        <w:t xml:space="preserve"> դրան ներկա</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որոնք չեն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hy-AM" w:eastAsia="en-US"/>
        </w:rPr>
        <w:t xml:space="preserve"> գնման հայտով սահմանված 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ru-RU"/>
        </w:rPr>
        <w:t>զ</w:t>
      </w:r>
      <w:r w:rsidRPr="00AA608E">
        <w:rPr>
          <w:rFonts w:ascii="GHEA Grapalat" w:hAnsi="GHEA Grapalat" w:cs="Sylfaen"/>
          <w:sz w:val="20"/>
          <w:lang w:val="af-ZA"/>
        </w:rPr>
        <w:t xml:space="preserve">. </w:t>
      </w:r>
      <w:r w:rsidRPr="00AA608E">
        <w:rPr>
          <w:rFonts w:ascii="GHEA Grapalat" w:hAnsi="GHEA Grapalat" w:cs="Sylfaen"/>
          <w:sz w:val="20"/>
          <w:lang w:val="ru-RU"/>
        </w:rPr>
        <w:t>բանակցությունների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պահին</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դրան ներկա </w:t>
      </w:r>
      <w:r w:rsidRPr="00AA608E">
        <w:rPr>
          <w:rFonts w:ascii="GHEA Grapalat" w:hAnsi="GHEA Grapalat" w:cs="Sylfaen"/>
          <w:sz w:val="20"/>
          <w:lang w:val="af-ZA"/>
        </w:rPr>
        <w:t>մ</w:t>
      </w:r>
      <w:r w:rsidRPr="00AA608E">
        <w:rPr>
          <w:rFonts w:ascii="GHEA Grapalat" w:hAnsi="GHEA Grapalat" w:cs="Sylfaen"/>
          <w:sz w:val="20"/>
          <w:lang w:val="ru-RU"/>
        </w:rPr>
        <w:t>ասնակիցների</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ներկայացրած</w:t>
      </w:r>
      <w:r w:rsidRPr="00AA608E">
        <w:rPr>
          <w:rFonts w:ascii="GHEA Grapalat" w:hAnsi="GHEA Grapalat" w:cs="Sylfaen"/>
          <w:sz w:val="20"/>
          <w:lang w:val="af-ZA"/>
        </w:rPr>
        <w:t xml:space="preserve"> </w:t>
      </w:r>
      <w:r w:rsidRPr="00AA608E">
        <w:rPr>
          <w:rFonts w:ascii="GHEA Grapalat" w:hAnsi="GHEA Grapalat" w:cs="Sylfaen"/>
          <w:sz w:val="20"/>
          <w:lang w:val="ru-RU"/>
        </w:rPr>
        <w:t>գները</w:t>
      </w:r>
      <w:r w:rsidRPr="00AA608E">
        <w:rPr>
          <w:rFonts w:ascii="GHEA Grapalat" w:hAnsi="GHEA Grapalat" w:cs="Sylfaen"/>
          <w:sz w:val="20"/>
          <w:lang w:val="af-ZA"/>
        </w:rPr>
        <w:t xml:space="preserve"> </w:t>
      </w:r>
      <w:r w:rsidRPr="00AA608E">
        <w:rPr>
          <w:rFonts w:ascii="GHEA Grapalat" w:hAnsi="GHEA Grapalat" w:cs="Sylfaen"/>
          <w:sz w:val="20"/>
          <w:lang w:val="ru-RU"/>
        </w:rPr>
        <w:t>գերազանցում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գինը</w:t>
      </w:r>
      <w:r w:rsidRPr="00AA608E">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AA608E">
        <w:rPr>
          <w:rFonts w:ascii="GHEA Grapalat" w:hAnsi="GHEA Grapalat" w:cs="Sylfaen"/>
          <w:sz w:val="20"/>
          <w:lang w:val="af-ZA"/>
        </w:rPr>
        <w:t xml:space="preserve"> </w:t>
      </w:r>
      <w:r w:rsidRPr="00AA608E">
        <w:rPr>
          <w:rFonts w:ascii="GHEA Grapalat" w:hAnsi="GHEA Grapalat" w:cs="Sylfaen"/>
          <w:sz w:val="20"/>
          <w:lang w:val="hy-AM"/>
        </w:rPr>
        <w:t>նվազագույն</w:t>
      </w:r>
      <w:r w:rsidRPr="00AA608E">
        <w:rPr>
          <w:rFonts w:ascii="GHEA Grapalat" w:hAnsi="GHEA Grapalat" w:cs="Sylfaen"/>
          <w:sz w:val="20"/>
          <w:lang w:val="af-ZA"/>
        </w:rPr>
        <w:t xml:space="preserve"> </w:t>
      </w:r>
      <w:r w:rsidRPr="00AA608E">
        <w:rPr>
          <w:rFonts w:ascii="GHEA Grapalat" w:hAnsi="GHEA Grapalat" w:cs="Sylfaen"/>
          <w:sz w:val="20"/>
          <w:lang w:val="hy-AM"/>
        </w:rPr>
        <w:t>գները</w:t>
      </w:r>
      <w:r w:rsidRPr="00AA608E">
        <w:rPr>
          <w:rFonts w:ascii="GHEA Grapalat" w:hAnsi="GHEA Grapalat" w:cs="Sylfaen"/>
          <w:sz w:val="20"/>
          <w:lang w:val="af-ZA"/>
        </w:rPr>
        <w:t xml:space="preserve"> </w:t>
      </w:r>
      <w:r w:rsidRPr="00AA608E">
        <w:rPr>
          <w:rFonts w:ascii="GHEA Grapalat" w:hAnsi="GHEA Grapalat" w:cs="Sylfaen"/>
          <w:sz w:val="20"/>
          <w:lang w:val="hy-AM"/>
        </w:rPr>
        <w:t>հավասար</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գնման</w:t>
      </w:r>
      <w:r w:rsidRPr="00AA608E">
        <w:rPr>
          <w:rFonts w:ascii="GHEA Grapalat" w:hAnsi="GHEA Grapalat" w:cs="Sylfaen"/>
          <w:sz w:val="20"/>
          <w:lang w:val="af-ZA"/>
        </w:rPr>
        <w:t xml:space="preserve"> </w:t>
      </w:r>
      <w:r w:rsidRPr="00AA608E">
        <w:rPr>
          <w:rFonts w:ascii="GHEA Grapalat" w:hAnsi="GHEA Grapalat" w:cs="Sylfaen"/>
          <w:sz w:val="20"/>
          <w:lang w:val="hy-AM"/>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hy-AM"/>
        </w:rPr>
        <w:t>Օրենքի</w:t>
      </w:r>
      <w:r w:rsidRPr="00AA608E">
        <w:rPr>
          <w:rFonts w:ascii="GHEA Grapalat" w:hAnsi="GHEA Grapalat" w:cs="Sylfaen"/>
          <w:sz w:val="20"/>
          <w:lang w:val="af-ZA"/>
        </w:rPr>
        <w:t xml:space="preserve"> 37-</w:t>
      </w:r>
      <w:r w:rsidRPr="00AA608E">
        <w:rPr>
          <w:rFonts w:ascii="GHEA Grapalat" w:hAnsi="GHEA Grapalat" w:cs="Sylfaen"/>
          <w:sz w:val="20"/>
          <w:lang w:val="hy-AM"/>
        </w:rPr>
        <w:t>րդ</w:t>
      </w:r>
      <w:r w:rsidRPr="00AA608E">
        <w:rPr>
          <w:rFonts w:ascii="GHEA Grapalat" w:hAnsi="GHEA Grapalat" w:cs="Sylfaen"/>
          <w:sz w:val="20"/>
          <w:lang w:val="af-ZA"/>
        </w:rPr>
        <w:t xml:space="preserve"> </w:t>
      </w:r>
      <w:r w:rsidRPr="00AA608E">
        <w:rPr>
          <w:rFonts w:ascii="GHEA Grapalat" w:hAnsi="GHEA Grapalat" w:cs="Sylfaen"/>
          <w:sz w:val="20"/>
          <w:lang w:val="hy-AM"/>
        </w:rPr>
        <w:t>հոդվածի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մասի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կետի</w:t>
      </w:r>
      <w:r w:rsidRPr="00AA608E">
        <w:rPr>
          <w:rFonts w:ascii="GHEA Grapalat" w:hAnsi="GHEA Grapalat" w:cs="Sylfaen"/>
          <w:sz w:val="20"/>
          <w:lang w:val="af-ZA"/>
        </w:rPr>
        <w:t xml:space="preserve"> </w:t>
      </w:r>
      <w:r w:rsidRPr="00AA608E">
        <w:rPr>
          <w:rFonts w:ascii="GHEA Grapalat" w:hAnsi="GHEA Grapalat" w:cs="Sylfaen"/>
          <w:sz w:val="20"/>
          <w:lang w:val="hy-AM"/>
        </w:rPr>
        <w:t>հիման</w:t>
      </w:r>
      <w:r w:rsidRPr="00AA608E">
        <w:rPr>
          <w:rFonts w:ascii="GHEA Grapalat" w:hAnsi="GHEA Grapalat" w:cs="Sylfaen"/>
          <w:sz w:val="20"/>
          <w:lang w:val="af-ZA"/>
        </w:rPr>
        <w:t xml:space="preserve"> </w:t>
      </w:r>
      <w:r w:rsidRPr="00AA608E">
        <w:rPr>
          <w:rFonts w:ascii="GHEA Grapalat" w:hAnsi="GHEA Grapalat" w:cs="Sylfaen"/>
          <w:sz w:val="20"/>
          <w:lang w:val="hy-AM"/>
        </w:rPr>
        <w:t>վրա</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չկայացած, բացառությամբ սույն ենթակետի «զ» պարբերությամբ նախատեսված դեպքի:</w:t>
      </w:r>
    </w:p>
    <w:p w:rsidR="008E0B31" w:rsidRPr="00AA608E" w:rsidRDefault="008E0B31" w:rsidP="009911F6">
      <w:pPr>
        <w:jc w:val="both"/>
        <w:rPr>
          <w:rFonts w:ascii="GHEA Grapalat" w:hAnsi="GHEA Grapalat"/>
          <w:sz w:val="20"/>
          <w:szCs w:val="20"/>
          <w:lang w:val="hy-AM" w:eastAsia="x-none"/>
        </w:rPr>
      </w:pPr>
      <w:r w:rsidRPr="00AA608E">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AA608E">
        <w:rPr>
          <w:rFonts w:ascii="GHEA Grapalat" w:hAnsi="GHEA Grapalat"/>
          <w:sz w:val="20"/>
          <w:szCs w:val="20"/>
          <w:lang w:val="hy-AM" w:eastAsia="x-none"/>
        </w:rPr>
        <w:t xml:space="preserve"> </w:t>
      </w:r>
      <w:r w:rsidRPr="00AA608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A608E">
        <w:rPr>
          <w:rFonts w:ascii="GHEA Grapalat" w:hAnsi="GHEA Grapalat"/>
          <w:sz w:val="20"/>
          <w:szCs w:val="20"/>
          <w:lang w:val="hy-AM" w:eastAsia="x-none"/>
        </w:rPr>
        <w:t xml:space="preserve">հայտում ներառված </w:t>
      </w:r>
      <w:r w:rsidRPr="00AA608E">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A608E">
        <w:rPr>
          <w:rFonts w:ascii="GHEA Grapalat" w:hAnsi="GHEA Grapalat"/>
          <w:sz w:val="20"/>
          <w:szCs w:val="20"/>
          <w:lang w:val="hy-AM" w:eastAsia="x-none"/>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8.8 Եթե հայտերի բացման</w:t>
      </w:r>
      <w:r w:rsidRPr="00AA608E">
        <w:rPr>
          <w:rFonts w:ascii="GHEA Grapalat" w:hAnsi="GHEA Grapalat"/>
          <w:sz w:val="20"/>
          <w:lang w:val="hy-AM" w:eastAsia="x-none"/>
        </w:rPr>
        <w:t xml:space="preserve"> և գնահատման</w:t>
      </w:r>
      <w:r w:rsidRPr="00AA608E">
        <w:rPr>
          <w:rFonts w:ascii="GHEA Grapalat" w:hAnsi="GHEA Grapalat"/>
          <w:sz w:val="20"/>
          <w:lang w:val="af-ZA" w:eastAsia="x-none"/>
        </w:rPr>
        <w:t xml:space="preserve"> նիստի 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իրականացված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արդյուն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hy-AM" w:eastAsia="en-US"/>
        </w:rPr>
        <w:t>քում</w:t>
      </w:r>
      <w:r w:rsidRPr="00AA608E">
        <w:rPr>
          <w:rFonts w:ascii="GHEA Grapalat" w:hAnsi="GHEA Grapalat" w:cs="Sylfaen"/>
          <w:sz w:val="20"/>
          <w:szCs w:val="24"/>
          <w:lang w:val="af-ZA" w:eastAsia="en-US"/>
        </w:rPr>
        <w:t xml:space="preserve"> մասնակցի </w:t>
      </w:r>
      <w:r w:rsidRPr="00AA608E">
        <w:rPr>
          <w:rFonts w:ascii="GHEA Grapalat" w:hAnsi="GHEA Grapalat" w:cs="Sylfaen"/>
          <w:sz w:val="20"/>
          <w:szCs w:val="24"/>
          <w:lang w:val="hy-AM" w:eastAsia="en-US"/>
        </w:rPr>
        <w:t>հայտում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նկատմամբ,ապա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իսկ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lastRenderedPageBreak/>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մասին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hy-AM" w:eastAsia="en-US"/>
        </w:rPr>
        <w:t>տեղեկացնում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ասնակցին՝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առաջարկելով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ավարտը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AA608E">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AA608E">
        <w:rPr>
          <w:rFonts w:ascii="GHEA Grapalat" w:hAnsi="GHEA Grapalat" w:cs="Sylfaen"/>
          <w:sz w:val="20"/>
          <w:szCs w:val="24"/>
          <w:lang w:eastAsia="en-US"/>
        </w:rPr>
        <w:t>ա</w:t>
      </w:r>
      <w:r w:rsidRPr="00AA608E">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8.9 </w:t>
      </w:r>
      <w:r w:rsidRPr="00AA608E">
        <w:rPr>
          <w:rFonts w:ascii="GHEA Grapalat" w:hAnsi="GHEA Grapalat" w:cs="Sylfaen"/>
          <w:sz w:val="20"/>
          <w:szCs w:val="24"/>
          <w:lang w:val="hy-AM"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8.8-</w:t>
      </w:r>
      <w:r w:rsidRPr="00AA608E">
        <w:rPr>
          <w:rFonts w:ascii="GHEA Grapalat" w:hAnsi="GHEA Grapalat" w:cs="Sylfaen"/>
          <w:sz w:val="20"/>
          <w:szCs w:val="24"/>
          <w:lang w:val="hy-AM"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կետով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ժամկետում</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վերջինիս</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դեպքում տվյալ 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մերժվում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 իսկ ընտրված մասնակից է ճանաչվում հաջորդող տեղ զբաղեցրած մասնակիցը:</w:t>
      </w:r>
    </w:p>
    <w:p w:rsidR="008E0B31" w:rsidRPr="00AA608E" w:rsidRDefault="008E0B31" w:rsidP="008E0B31">
      <w:pPr>
        <w:pStyle w:val="norm"/>
        <w:spacing w:line="240" w:lineRule="auto"/>
        <w:ind w:firstLine="567"/>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8.</w:t>
      </w:r>
      <w:r w:rsidRPr="00AA608E">
        <w:rPr>
          <w:rFonts w:ascii="GHEA Grapalat" w:hAnsi="GHEA Grapalat" w:cs="Sylfaen"/>
          <w:szCs w:val="24"/>
          <w:lang w:val="hy-AM"/>
        </w:rPr>
        <w:t>10</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չի</w:t>
      </w:r>
      <w:r w:rsidRPr="00AA608E">
        <w:rPr>
          <w:rFonts w:ascii="GHEA Grapalat" w:hAnsi="GHEA Grapalat" w:cs="Sylfaen"/>
          <w:szCs w:val="24"/>
        </w:rPr>
        <w:t xml:space="preserve"> </w:t>
      </w:r>
      <w:r w:rsidRPr="00AA608E">
        <w:rPr>
          <w:rFonts w:ascii="GHEA Grapalat" w:hAnsi="GHEA Grapalat" w:cs="Sylfaen"/>
          <w:szCs w:val="24"/>
          <w:lang w:val="hy-AM"/>
        </w:rPr>
        <w:t>կարող</w:t>
      </w:r>
      <w:r w:rsidRPr="00AA608E">
        <w:rPr>
          <w:rFonts w:ascii="GHEA Grapalat" w:hAnsi="GHEA Grapalat" w:cs="Sylfaen"/>
          <w:szCs w:val="24"/>
        </w:rPr>
        <w:t xml:space="preserve"> </w:t>
      </w:r>
      <w:r w:rsidRPr="00AA608E">
        <w:rPr>
          <w:rFonts w:ascii="GHEA Grapalat" w:hAnsi="GHEA Grapalat" w:cs="Sylfaen"/>
          <w:szCs w:val="24"/>
          <w:lang w:val="hy-AM"/>
        </w:rPr>
        <w:t>մասնակցել</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աշխատանքներին</w:t>
      </w:r>
      <w:r w:rsidRPr="00AA608E">
        <w:rPr>
          <w:rFonts w:ascii="GHEA Grapalat" w:hAnsi="GHEA Grapalat" w:cs="Sylfaen"/>
          <w:szCs w:val="24"/>
        </w:rPr>
        <w:t xml:space="preserve">, </w:t>
      </w:r>
      <w:r w:rsidRPr="00AA608E">
        <w:rPr>
          <w:rFonts w:ascii="GHEA Grapalat" w:hAnsi="GHEA Grapalat" w:cs="Sylfaen"/>
          <w:szCs w:val="24"/>
          <w:lang w:val="hy-AM"/>
        </w:rPr>
        <w:t>եթե</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նիստում</w:t>
      </w:r>
      <w:r w:rsidRPr="00AA608E">
        <w:rPr>
          <w:rFonts w:ascii="GHEA Grapalat" w:hAnsi="GHEA Grapalat" w:cs="Sylfaen"/>
          <w:szCs w:val="24"/>
        </w:rPr>
        <w:t xml:space="preserve"> </w:t>
      </w:r>
      <w:r w:rsidRPr="00AA608E">
        <w:rPr>
          <w:rFonts w:ascii="GHEA Grapalat" w:hAnsi="GHEA Grapalat" w:cs="Sylfaen"/>
          <w:szCs w:val="24"/>
          <w:lang w:val="hy-AM"/>
        </w:rPr>
        <w:t>պարզվում</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որ</w:t>
      </w:r>
      <w:r w:rsidRPr="00AA608E">
        <w:rPr>
          <w:rFonts w:ascii="GHEA Grapalat" w:hAnsi="GHEA Grapalat" w:cs="Sylfaen"/>
          <w:szCs w:val="24"/>
        </w:rPr>
        <w:t xml:space="preserve"> </w:t>
      </w:r>
      <w:r w:rsidRPr="00AA608E">
        <w:rPr>
          <w:rFonts w:ascii="GHEA Grapalat" w:hAnsi="GHEA Grapalat" w:cs="Sylfaen"/>
          <w:szCs w:val="24"/>
          <w:lang w:val="hy-AM"/>
        </w:rPr>
        <w:t>վերջիններիս</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իրենց</w:t>
      </w:r>
      <w:r w:rsidRPr="00AA608E">
        <w:rPr>
          <w:rFonts w:ascii="GHEA Grapalat" w:hAnsi="GHEA Grapalat" w:cs="Sylfaen"/>
          <w:szCs w:val="24"/>
        </w:rPr>
        <w:t xml:space="preserve"> </w:t>
      </w:r>
      <w:r w:rsidRPr="00AA608E">
        <w:rPr>
          <w:rFonts w:ascii="GHEA Grapalat" w:hAnsi="GHEA Grapalat" w:cs="Sylfaen"/>
          <w:szCs w:val="24"/>
          <w:lang w:val="hy-AM"/>
        </w:rPr>
        <w:t>մերձավոր</w:t>
      </w:r>
      <w:r w:rsidRPr="00AA608E">
        <w:rPr>
          <w:rFonts w:ascii="GHEA Grapalat" w:hAnsi="GHEA Grapalat" w:cs="Sylfaen"/>
          <w:szCs w:val="24"/>
        </w:rPr>
        <w:t xml:space="preserve"> </w:t>
      </w:r>
      <w:r w:rsidRPr="00AA608E">
        <w:rPr>
          <w:rFonts w:ascii="GHEA Grapalat" w:hAnsi="GHEA Grapalat" w:cs="Sylfaen"/>
          <w:szCs w:val="24"/>
          <w:lang w:val="hy-AM"/>
        </w:rPr>
        <w:t>ազգակցությամբ</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խնամիությամբ</w:t>
      </w:r>
      <w:r w:rsidRPr="00AA608E">
        <w:rPr>
          <w:rFonts w:ascii="GHEA Grapalat" w:hAnsi="GHEA Grapalat" w:cs="Sylfaen"/>
          <w:szCs w:val="24"/>
        </w:rPr>
        <w:t xml:space="preserve"> </w:t>
      </w:r>
      <w:r w:rsidRPr="00AA608E">
        <w:rPr>
          <w:rFonts w:ascii="GHEA Grapalat" w:hAnsi="GHEA Grapalat" w:cs="Sylfaen"/>
          <w:szCs w:val="24"/>
          <w:lang w:val="hy-AM"/>
        </w:rPr>
        <w:t>կապված</w:t>
      </w:r>
      <w:r w:rsidRPr="00AA608E">
        <w:rPr>
          <w:rFonts w:ascii="GHEA Grapalat" w:hAnsi="GHEA Grapalat" w:cs="Sylfaen"/>
          <w:szCs w:val="24"/>
        </w:rPr>
        <w:t xml:space="preserve"> </w:t>
      </w:r>
      <w:r w:rsidRPr="00AA608E">
        <w:rPr>
          <w:rFonts w:ascii="GHEA Grapalat" w:hAnsi="GHEA Grapalat" w:cs="Sylfaen"/>
          <w:szCs w:val="24"/>
          <w:lang w:val="hy-AM"/>
        </w:rPr>
        <w:t>անձը</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ամուսին</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ինչպես</w:t>
      </w:r>
      <w:r w:rsidRPr="00AA608E">
        <w:rPr>
          <w:rFonts w:ascii="GHEA Grapalat" w:hAnsi="GHEA Grapalat" w:cs="Sylfaen"/>
          <w:szCs w:val="24"/>
        </w:rPr>
        <w:t xml:space="preserve"> </w:t>
      </w:r>
      <w:r w:rsidRPr="00AA608E">
        <w:rPr>
          <w:rFonts w:ascii="GHEA Grapalat" w:hAnsi="GHEA Grapalat" w:cs="Sylfaen"/>
          <w:szCs w:val="24"/>
          <w:lang w:val="hy-AM"/>
        </w:rPr>
        <w:t>նաև</w:t>
      </w:r>
      <w:r w:rsidRPr="00AA608E">
        <w:rPr>
          <w:rFonts w:ascii="GHEA Grapalat" w:hAnsi="GHEA Grapalat" w:cs="Sylfaen"/>
          <w:szCs w:val="24"/>
        </w:rPr>
        <w:t xml:space="preserve"> </w:t>
      </w:r>
      <w:r w:rsidRPr="00AA608E">
        <w:rPr>
          <w:rFonts w:ascii="GHEA Grapalat" w:hAnsi="GHEA Grapalat" w:cs="Sylfaen"/>
          <w:szCs w:val="24"/>
          <w:lang w:val="hy-AM"/>
        </w:rPr>
        <w:t>ամուսնու</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այդ</w:t>
      </w:r>
      <w:r w:rsidRPr="00AA608E">
        <w:rPr>
          <w:rFonts w:ascii="GHEA Grapalat" w:hAnsi="GHEA Grapalat" w:cs="Sylfaen"/>
          <w:szCs w:val="24"/>
        </w:rPr>
        <w:t xml:space="preserve"> </w:t>
      </w:r>
      <w:r w:rsidRPr="00AA608E">
        <w:rPr>
          <w:rFonts w:ascii="GHEA Grapalat" w:hAnsi="GHEA Grapalat" w:cs="Sylfaen"/>
          <w:szCs w:val="24"/>
          <w:lang w:val="hy-AM"/>
        </w:rPr>
        <w:t>անձի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ընթացակարգին</w:t>
      </w:r>
      <w:r w:rsidRPr="00AA608E">
        <w:rPr>
          <w:rFonts w:ascii="GHEA Grapalat" w:hAnsi="GHEA Grapalat" w:cs="Sylfaen"/>
          <w:szCs w:val="24"/>
        </w:rPr>
        <w:t xml:space="preserve"> </w:t>
      </w:r>
      <w:r w:rsidRPr="00AA608E">
        <w:rPr>
          <w:rFonts w:ascii="GHEA Grapalat" w:hAnsi="GHEA Grapalat" w:cs="Sylfaen"/>
          <w:szCs w:val="24"/>
          <w:lang w:val="hy-AM"/>
        </w:rPr>
        <w:t>մասնակցելու</w:t>
      </w:r>
      <w:r w:rsidRPr="00AA608E">
        <w:rPr>
          <w:rFonts w:ascii="GHEA Grapalat" w:hAnsi="GHEA Grapalat" w:cs="Sylfaen"/>
          <w:szCs w:val="24"/>
        </w:rPr>
        <w:t xml:space="preserve"> </w:t>
      </w:r>
      <w:r w:rsidRPr="00AA608E">
        <w:rPr>
          <w:rFonts w:ascii="GHEA Grapalat" w:hAnsi="GHEA Grapalat" w:cs="Sylfaen"/>
          <w:szCs w:val="24"/>
          <w:lang w:val="hy-AM"/>
        </w:rPr>
        <w:t>համար</w:t>
      </w:r>
      <w:r w:rsidRPr="00AA608E">
        <w:rPr>
          <w:rFonts w:ascii="GHEA Grapalat" w:hAnsi="GHEA Grapalat" w:cs="Sylfaen"/>
          <w:szCs w:val="24"/>
        </w:rPr>
        <w:t xml:space="preserve"> </w:t>
      </w:r>
      <w:r w:rsidRPr="00AA608E">
        <w:rPr>
          <w:rFonts w:ascii="GHEA Grapalat" w:hAnsi="GHEA Grapalat" w:cs="Sylfaen"/>
          <w:szCs w:val="24"/>
          <w:lang w:val="hy-AM"/>
        </w:rPr>
        <w:t>ներկայացրել</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w:t>
      </w:r>
      <w:r w:rsidRPr="00AA608E">
        <w:rPr>
          <w:rFonts w:ascii="GHEA Grapalat" w:hAnsi="GHEA Grapalat" w:cs="Sylfaen"/>
          <w:szCs w:val="24"/>
        </w:rPr>
        <w:t>:</w:t>
      </w:r>
      <w:r w:rsidRPr="00AA608E">
        <w:rPr>
          <w:rFonts w:ascii="GHEA Grapalat" w:hAnsi="GHEA Grapalat" w:cs="Sylfaen"/>
          <w:szCs w:val="24"/>
          <w:lang w:val="hy-AM"/>
        </w:rPr>
        <w:t xml:space="preserve"> Եթե</w:t>
      </w:r>
      <w:r w:rsidRPr="00AA608E">
        <w:rPr>
          <w:rFonts w:ascii="GHEA Grapalat" w:hAnsi="GHEA Grapalat" w:cs="Sylfaen"/>
          <w:szCs w:val="24"/>
        </w:rPr>
        <w:t xml:space="preserve"> </w:t>
      </w:r>
      <w:r w:rsidRPr="00AA608E">
        <w:rPr>
          <w:rFonts w:ascii="GHEA Grapalat" w:hAnsi="GHEA Grapalat" w:cs="Sylfaen"/>
          <w:szCs w:val="24"/>
          <w:lang w:val="hy-AM"/>
        </w:rPr>
        <w:t>առկա</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կետով</w:t>
      </w:r>
      <w:r w:rsidRPr="00AA608E">
        <w:rPr>
          <w:rFonts w:ascii="GHEA Grapalat" w:hAnsi="GHEA Grapalat" w:cs="Sylfaen"/>
          <w:szCs w:val="24"/>
        </w:rPr>
        <w:t xml:space="preserve"> </w:t>
      </w:r>
      <w:r w:rsidRPr="00AA608E">
        <w:rPr>
          <w:rFonts w:ascii="GHEA Grapalat" w:hAnsi="GHEA Grapalat" w:cs="Sylfaen"/>
          <w:szCs w:val="24"/>
          <w:lang w:val="hy-AM"/>
        </w:rPr>
        <w:t>նախատեսված</w:t>
      </w:r>
      <w:r w:rsidRPr="00AA608E">
        <w:rPr>
          <w:rFonts w:ascii="GHEA Grapalat" w:hAnsi="GHEA Grapalat" w:cs="Sylfaen"/>
          <w:szCs w:val="24"/>
        </w:rPr>
        <w:t xml:space="preserve"> </w:t>
      </w:r>
      <w:r w:rsidRPr="00AA608E">
        <w:rPr>
          <w:rFonts w:ascii="GHEA Grapalat" w:hAnsi="GHEA Grapalat" w:cs="Sylfaen"/>
          <w:szCs w:val="24"/>
          <w:lang w:val="hy-AM"/>
        </w:rPr>
        <w:t>պայմանը</w:t>
      </w:r>
      <w:r w:rsidRPr="00AA608E">
        <w:rPr>
          <w:rFonts w:ascii="GHEA Grapalat" w:hAnsi="GHEA Grapalat" w:cs="Sylfaen"/>
          <w:szCs w:val="24"/>
        </w:rPr>
        <w:t xml:space="preserve">, </w:t>
      </w:r>
      <w:r w:rsidRPr="00AA608E">
        <w:rPr>
          <w:rFonts w:ascii="GHEA Grapalat" w:hAnsi="GHEA Grapalat" w:cs="Sylfaen"/>
          <w:szCs w:val="24"/>
          <w:lang w:val="hy-AM"/>
        </w:rPr>
        <w:t>ապա</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նիստից</w:t>
      </w:r>
      <w:r w:rsidRPr="00AA608E">
        <w:rPr>
          <w:rFonts w:ascii="GHEA Grapalat" w:hAnsi="GHEA Grapalat" w:cs="Sylfaen"/>
          <w:szCs w:val="24"/>
        </w:rPr>
        <w:t xml:space="preserve"> </w:t>
      </w:r>
      <w:r w:rsidRPr="00AA608E">
        <w:rPr>
          <w:rFonts w:ascii="GHEA Grapalat" w:hAnsi="GHEA Grapalat" w:cs="Sylfaen"/>
          <w:szCs w:val="24"/>
          <w:lang w:val="hy-AM"/>
        </w:rPr>
        <w:t>անմիջապես</w:t>
      </w:r>
      <w:r w:rsidRPr="00AA608E">
        <w:rPr>
          <w:rFonts w:ascii="GHEA Grapalat" w:hAnsi="GHEA Grapalat" w:cs="Sylfaen"/>
          <w:szCs w:val="24"/>
        </w:rPr>
        <w:t xml:space="preserve"> </w:t>
      </w:r>
      <w:r w:rsidRPr="00AA608E">
        <w:rPr>
          <w:rFonts w:ascii="GHEA Grapalat" w:hAnsi="GHEA Grapalat" w:cs="Sylfaen"/>
          <w:szCs w:val="24"/>
          <w:lang w:val="hy-AM"/>
        </w:rPr>
        <w:t>հետո</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w:t>
      </w:r>
      <w:r w:rsidRPr="00AA608E">
        <w:rPr>
          <w:rFonts w:ascii="GHEA Grapalat" w:hAnsi="GHEA Grapalat" w:cs="Sylfaen"/>
          <w:szCs w:val="24"/>
        </w:rPr>
        <w:t xml:space="preserve"> </w:t>
      </w:r>
      <w:r w:rsidRPr="00AA608E">
        <w:rPr>
          <w:rFonts w:ascii="GHEA Grapalat" w:hAnsi="GHEA Grapalat" w:cs="Sylfaen"/>
          <w:szCs w:val="24"/>
          <w:lang w:val="hy-AM"/>
        </w:rPr>
        <w:t>առնչությամբ</w:t>
      </w:r>
      <w:r w:rsidRPr="00AA608E">
        <w:rPr>
          <w:rFonts w:ascii="GHEA Grapalat" w:hAnsi="GHEA Grapalat" w:cs="Sylfaen"/>
          <w:szCs w:val="24"/>
        </w:rPr>
        <w:t xml:space="preserve"> </w:t>
      </w:r>
      <w:r w:rsidRPr="00AA608E">
        <w:rPr>
          <w:rFonts w:ascii="GHEA Grapalat" w:hAnsi="GHEA Grapalat" w:cs="Sylfaen"/>
          <w:szCs w:val="24"/>
          <w:lang w:val="hy-AM"/>
        </w:rPr>
        <w:t>շահերի</w:t>
      </w:r>
      <w:r w:rsidRPr="00AA608E">
        <w:rPr>
          <w:rFonts w:ascii="GHEA Grapalat" w:hAnsi="GHEA Grapalat" w:cs="Sylfaen"/>
          <w:szCs w:val="24"/>
        </w:rPr>
        <w:t xml:space="preserve"> </w:t>
      </w:r>
      <w:r w:rsidRPr="00AA608E">
        <w:rPr>
          <w:rFonts w:ascii="GHEA Grapalat" w:hAnsi="GHEA Grapalat" w:cs="Sylfaen"/>
          <w:szCs w:val="24"/>
          <w:lang w:val="hy-AM"/>
        </w:rPr>
        <w:t>բախում</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ինքնաբացարկ</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հայտնում</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ընթացակարգից</w:t>
      </w:r>
      <w:r w:rsidRPr="00AA608E">
        <w:rPr>
          <w:rFonts w:ascii="GHEA Grapalat" w:hAnsi="GHEA Grapalat" w:cs="Sylfaen"/>
          <w:szCs w:val="24"/>
        </w:rPr>
        <w:t xml:space="preserve">: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8.11 </w:t>
      </w:r>
      <w:r w:rsidRPr="00AA608E">
        <w:rPr>
          <w:rFonts w:ascii="GHEA Grapalat" w:hAnsi="GHEA Grapalat" w:cs="Sylfaen"/>
          <w:szCs w:val="24"/>
          <w:lang w:val="es-ES"/>
        </w:rPr>
        <w:t>Հայտերը բացվելուց և գնահատվելուց հետո հետո կազմվում է արձանագրություն`</w:t>
      </w:r>
      <w:r w:rsidRPr="00AA608E">
        <w:rPr>
          <w:rFonts w:ascii="GHEA Grapalat" w:hAnsi="GHEA Grapalat" w:cs="Sylfaen"/>
        </w:rPr>
        <w:t xml:space="preserve"> գնումների մասին ՀՀ օրենսդրությամբ սահմանված կարգով</w:t>
      </w:r>
      <w:r w:rsidRPr="00AA608E">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A608E">
        <w:rPr>
          <w:rFonts w:ascii="GHEA Grapalat" w:hAnsi="GHEA Grapalat" w:cs="Sylfaen"/>
          <w:szCs w:val="24"/>
          <w:lang w:val="hy-AM"/>
        </w:rPr>
        <w:t>Արձանագրությունն</w:t>
      </w:r>
      <w:r w:rsidRPr="00AA608E">
        <w:rPr>
          <w:rFonts w:ascii="GHEA Grapalat" w:hAnsi="GHEA Grapalat" w:cs="Sylfaen"/>
          <w:szCs w:val="24"/>
        </w:rPr>
        <w:t xml:space="preserve"> </w:t>
      </w:r>
      <w:r w:rsidRPr="00AA608E">
        <w:rPr>
          <w:rFonts w:ascii="GHEA Grapalat" w:hAnsi="GHEA Grapalat" w:cs="Sylfaen"/>
          <w:szCs w:val="24"/>
          <w:lang w:val="hy-AM"/>
        </w:rPr>
        <w:t>ստորագրում</w:t>
      </w:r>
      <w:r w:rsidRPr="00AA608E">
        <w:rPr>
          <w:rFonts w:ascii="GHEA Grapalat" w:hAnsi="GHEA Grapalat" w:cs="Sylfaen"/>
          <w:szCs w:val="24"/>
        </w:rPr>
        <w:t xml:space="preserve"> </w:t>
      </w:r>
      <w:r w:rsidRPr="00AA608E">
        <w:rPr>
          <w:rFonts w:ascii="GHEA Grapalat" w:hAnsi="GHEA Grapalat" w:cs="Sylfaen"/>
          <w:szCs w:val="24"/>
          <w:lang w:val="hy-AM"/>
        </w:rPr>
        <w:t>են</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նիստին</w:t>
      </w:r>
      <w:r w:rsidRPr="00AA608E">
        <w:rPr>
          <w:rFonts w:ascii="GHEA Grapalat" w:hAnsi="GHEA Grapalat" w:cs="Sylfaen"/>
          <w:szCs w:val="24"/>
        </w:rPr>
        <w:t xml:space="preserve"> </w:t>
      </w:r>
      <w:r w:rsidRPr="00AA608E">
        <w:rPr>
          <w:rFonts w:ascii="GHEA Grapalat" w:hAnsi="GHEA Grapalat" w:cs="Sylfaen"/>
          <w:szCs w:val="24"/>
          <w:lang w:val="hy-AM"/>
        </w:rPr>
        <w:t>ներկա</w:t>
      </w:r>
      <w:r w:rsidRPr="00AA608E">
        <w:rPr>
          <w:rFonts w:ascii="GHEA Grapalat" w:hAnsi="GHEA Grapalat" w:cs="Sylfaen"/>
          <w:szCs w:val="24"/>
        </w:rPr>
        <w:t xml:space="preserve"> </w:t>
      </w:r>
      <w:r w:rsidRPr="00AA608E">
        <w:rPr>
          <w:rFonts w:ascii="GHEA Grapalat" w:hAnsi="GHEA Grapalat" w:cs="Sylfaen"/>
          <w:szCs w:val="24"/>
          <w:lang w:val="hy-AM"/>
        </w:rPr>
        <w:t xml:space="preserve">անդամները։8.12 </w:t>
      </w:r>
      <w:r w:rsidRPr="00AA608E">
        <w:rPr>
          <w:rFonts w:ascii="GHEA Grapalat" w:hAnsi="GHEA Grapalat" w:cs="Sylfaen"/>
          <w:szCs w:val="24"/>
        </w:rPr>
        <w:t xml:space="preserve"> Հանձնաժողովի քարտուղարը հայտերի բացման</w:t>
      </w:r>
      <w:r w:rsidRPr="00AA608E">
        <w:rPr>
          <w:rFonts w:ascii="GHEA Grapalat" w:hAnsi="GHEA Grapalat" w:cs="Sylfaen"/>
          <w:szCs w:val="24"/>
          <w:lang w:val="hy-AM"/>
        </w:rPr>
        <w:t xml:space="preserve"> և գնահատման</w:t>
      </w:r>
      <w:r w:rsidRPr="00AA608E">
        <w:rPr>
          <w:rFonts w:ascii="GHEA Grapalat" w:hAnsi="GHEA Grapalat" w:cs="Sylfaen"/>
          <w:szCs w:val="24"/>
        </w:rPr>
        <w:t xml:space="preserve"> նիստի ավարտից հետո ոչ ուշ քան</w:t>
      </w:r>
      <w:r w:rsidRPr="00AA608E">
        <w:rPr>
          <w:rFonts w:ascii="GHEA Grapalat" w:hAnsi="GHEA Grapalat" w:cs="Arial"/>
          <w:spacing w:val="-8"/>
          <w:sz w:val="24"/>
          <w:szCs w:val="24"/>
        </w:rPr>
        <w:t xml:space="preserve"> </w:t>
      </w:r>
      <w:r w:rsidRPr="00AA608E">
        <w:rPr>
          <w:rFonts w:ascii="GHEA Grapalat" w:hAnsi="GHEA Grapalat" w:cs="Sylfaen"/>
          <w:szCs w:val="24"/>
        </w:rPr>
        <w:t xml:space="preserve">հաջորդող աշխատանքային օրը` </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rPr>
        <w:t>1)</w:t>
      </w:r>
      <w:r w:rsidRPr="00AA608E">
        <w:rPr>
          <w:rFonts w:ascii="GHEA Grapalat" w:hAnsi="GHEA Grapalat" w:cs="Sylfaen"/>
          <w:lang w:val="hy-AM"/>
        </w:rPr>
        <w:t xml:space="preserve"> հայտերի բացման</w:t>
      </w:r>
      <w:r w:rsidRPr="00AA608E">
        <w:rPr>
          <w:rFonts w:ascii="GHEA Grapalat" w:hAnsi="GHEA Grapalat" w:cs="Sylfaen"/>
        </w:rPr>
        <w:t xml:space="preserve"> և գնահատման</w:t>
      </w:r>
      <w:r w:rsidRPr="00AA608E">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AA608E">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9911F6"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8.13 </w:t>
      </w:r>
      <w:r w:rsidRPr="00AA608E">
        <w:rPr>
          <w:rFonts w:ascii="GHEA Grapalat" w:hAnsi="GHEA Grapalat" w:cs="Sylfaen"/>
          <w:sz w:val="20"/>
        </w:rPr>
        <w:t>Օրենքի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հոդվածի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կետով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հիմքերն</w:t>
      </w:r>
      <w:r w:rsidRPr="00AA608E">
        <w:rPr>
          <w:rFonts w:ascii="GHEA Grapalat" w:hAnsi="GHEA Grapalat" w:cs="Sylfaen"/>
          <w:sz w:val="20"/>
          <w:lang w:val="af-ZA"/>
        </w:rPr>
        <w:t xml:space="preserve"> </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rPr>
        <w:t>հայտ</w:t>
      </w:r>
      <w:r w:rsidRPr="00AA608E">
        <w:rPr>
          <w:rFonts w:ascii="GHEA Grapalat" w:hAnsi="GHEA Grapalat" w:cs="Sylfaen"/>
          <w:sz w:val="20"/>
          <w:lang w:val="af-ZA"/>
        </w:rPr>
        <w:t xml:space="preserve"> </w:t>
      </w:r>
      <w:r w:rsidRPr="00AA608E">
        <w:rPr>
          <w:rFonts w:ascii="GHEA Grapalat" w:hAnsi="GHEA Grapalat" w:cs="Sylfaen"/>
          <w:sz w:val="20"/>
        </w:rPr>
        <w:t>գալու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r w:rsidRPr="00AA608E">
        <w:rPr>
          <w:rFonts w:ascii="GHEA Grapalat" w:hAnsi="GHEA Grapalat" w:cs="Sylfaen"/>
          <w:sz w:val="20"/>
        </w:rPr>
        <w:t>պատվիրատուն</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տվյալները</w:t>
      </w:r>
      <w:r w:rsidRPr="00AA608E">
        <w:rPr>
          <w:rFonts w:ascii="GHEA Grapalat" w:hAnsi="GHEA Grapalat" w:cs="Sylfaen"/>
          <w:sz w:val="20"/>
          <w:lang w:val="af-ZA"/>
        </w:rPr>
        <w:t xml:space="preserve">` </w:t>
      </w:r>
      <w:r w:rsidRPr="00AA608E">
        <w:rPr>
          <w:rFonts w:ascii="GHEA Grapalat" w:hAnsi="GHEA Grapalat" w:cs="Sylfaen"/>
          <w:sz w:val="20"/>
        </w:rPr>
        <w:t>համապատասխան</w:t>
      </w:r>
      <w:r w:rsidRPr="00AA608E">
        <w:rPr>
          <w:rFonts w:ascii="GHEA Grapalat" w:hAnsi="GHEA Grapalat" w:cs="Sylfaen"/>
          <w:sz w:val="20"/>
          <w:lang w:val="af-ZA"/>
        </w:rPr>
        <w:t xml:space="preserve"> </w:t>
      </w:r>
      <w:r w:rsidRPr="00AA608E">
        <w:rPr>
          <w:rFonts w:ascii="GHEA Grapalat" w:hAnsi="GHEA Grapalat" w:cs="Sylfaen"/>
          <w:sz w:val="20"/>
        </w:rPr>
        <w:t>հիմքերով</w:t>
      </w:r>
      <w:r w:rsidRPr="00AA608E">
        <w:rPr>
          <w:rFonts w:ascii="GHEA Grapalat" w:hAnsi="GHEA Grapalat" w:cs="Sylfaen"/>
          <w:sz w:val="20"/>
          <w:lang w:val="af-ZA"/>
        </w:rPr>
        <w:t xml:space="preserve">, </w:t>
      </w:r>
      <w:r w:rsidRPr="00AA608E">
        <w:rPr>
          <w:rFonts w:ascii="GHEA Grapalat" w:hAnsi="GHEA Grapalat" w:cs="Sylfaen"/>
          <w:sz w:val="20"/>
        </w:rPr>
        <w:t>գրավոր</w:t>
      </w:r>
      <w:r w:rsidRPr="00AA608E">
        <w:rPr>
          <w:rFonts w:ascii="GHEA Grapalat" w:hAnsi="GHEA Grapalat" w:cs="Sylfaen"/>
          <w:sz w:val="20"/>
          <w:lang w:val="af-ZA"/>
        </w:rPr>
        <w:t xml:space="preserve"> </w:t>
      </w:r>
      <w:r w:rsidRPr="00AA608E">
        <w:rPr>
          <w:rFonts w:ascii="GHEA Grapalat" w:hAnsi="GHEA Grapalat" w:cs="Sylfaen"/>
          <w:sz w:val="20"/>
        </w:rPr>
        <w:t>ուղարկում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լիազորված</w:t>
      </w:r>
      <w:r w:rsidRPr="00AA608E">
        <w:rPr>
          <w:rFonts w:ascii="GHEA Grapalat" w:hAnsi="GHEA Grapalat" w:cs="Sylfaen"/>
          <w:sz w:val="20"/>
          <w:lang w:val="af-ZA"/>
        </w:rPr>
        <w:t xml:space="preserve"> </w:t>
      </w:r>
      <w:r w:rsidRPr="00AA608E">
        <w:rPr>
          <w:rFonts w:ascii="GHEA Grapalat" w:hAnsi="GHEA Grapalat" w:cs="Sylfaen"/>
          <w:sz w:val="20"/>
        </w:rPr>
        <w:t>մարմին</w:t>
      </w:r>
      <w:r w:rsidRPr="00AA608E">
        <w:rPr>
          <w:rFonts w:ascii="GHEA Grapalat" w:hAnsi="GHEA Grapalat" w:cs="Sylfaen"/>
          <w:sz w:val="20"/>
          <w:lang w:val="hy-AM"/>
        </w:rPr>
        <w:t xml:space="preserve">,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դրանք</w:t>
      </w:r>
      <w:r w:rsidRPr="00AA608E">
        <w:rPr>
          <w:rFonts w:ascii="GHEA Grapalat" w:hAnsi="GHEA Grapalat" w:cs="Sylfaen"/>
          <w:sz w:val="20"/>
          <w:lang w:val="af-ZA"/>
        </w:rPr>
        <w:t xml:space="preserve"> </w:t>
      </w:r>
      <w:r w:rsidRPr="00AA608E">
        <w:rPr>
          <w:rFonts w:ascii="GHEA Grapalat" w:hAnsi="GHEA Grapalat" w:cs="Sylfaen"/>
          <w:sz w:val="20"/>
        </w:rPr>
        <w:t>ստանալուն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bookmarkStart w:id="6" w:name="_Hlk9262748"/>
      <w:r w:rsidRPr="00AA608E">
        <w:rPr>
          <w:rFonts w:ascii="GHEA Grapalat" w:hAnsi="GHEA Grapalat" w:cs="Sylfaen"/>
          <w:sz w:val="20"/>
        </w:rPr>
        <w:t>նախաձեռնում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af-ZA"/>
        </w:rPr>
        <w:t xml:space="preserve"> </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գործընթացին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չունեցող</w:t>
      </w:r>
      <w:r w:rsidRPr="00AA608E">
        <w:rPr>
          <w:rFonts w:ascii="GHEA Grapalat" w:hAnsi="GHEA Grapalat" w:cs="Sylfaen"/>
          <w:sz w:val="20"/>
          <w:lang w:val="af-ZA"/>
        </w:rPr>
        <w:t xml:space="preserve"> </w:t>
      </w:r>
      <w:r w:rsidRPr="00AA608E">
        <w:rPr>
          <w:rFonts w:ascii="GHEA Grapalat" w:hAnsi="GHEA Grapalat" w:cs="Sylfaen"/>
          <w:sz w:val="20"/>
        </w:rPr>
        <w:t>մասնակիցների</w:t>
      </w:r>
      <w:r w:rsidRPr="00AA608E">
        <w:rPr>
          <w:rFonts w:ascii="GHEA Grapalat" w:hAnsi="GHEA Grapalat" w:cs="Sylfaen"/>
          <w:sz w:val="20"/>
          <w:lang w:val="af-ZA"/>
        </w:rPr>
        <w:t xml:space="preserve"> </w:t>
      </w:r>
      <w:r w:rsidRPr="00AA608E">
        <w:rPr>
          <w:rFonts w:ascii="GHEA Grapalat" w:hAnsi="GHEA Grapalat" w:cs="Sylfaen"/>
          <w:sz w:val="20"/>
        </w:rPr>
        <w:t>ցուցակում</w:t>
      </w:r>
      <w:r w:rsidRPr="00AA608E">
        <w:rPr>
          <w:rFonts w:ascii="GHEA Grapalat" w:hAnsi="GHEA Grapalat" w:cs="Sylfaen"/>
          <w:sz w:val="20"/>
          <w:lang w:val="af-ZA"/>
        </w:rPr>
        <w:t xml:space="preserve"> </w:t>
      </w:r>
      <w:r w:rsidRPr="00AA608E">
        <w:rPr>
          <w:rFonts w:ascii="GHEA Grapalat" w:hAnsi="GHEA Grapalat" w:cs="Sylfaen"/>
          <w:sz w:val="20"/>
        </w:rPr>
        <w:t>ներառելու</w:t>
      </w:r>
      <w:r w:rsidRPr="00AA608E">
        <w:rPr>
          <w:rFonts w:ascii="GHEA Grapalat" w:hAnsi="GHEA Grapalat" w:cs="Sylfaen"/>
          <w:sz w:val="20"/>
          <w:lang w:val="af-ZA"/>
        </w:rPr>
        <w:t xml:space="preserve"> </w:t>
      </w:r>
      <w:r w:rsidRPr="00AA608E">
        <w:rPr>
          <w:rFonts w:ascii="GHEA Grapalat" w:hAnsi="GHEA Grapalat" w:cs="Sylfaen"/>
          <w:sz w:val="20"/>
        </w:rPr>
        <w:t>ընթացակարգ</w:t>
      </w:r>
      <w:bookmarkEnd w:id="6"/>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w:t>
      </w:r>
      <w:r w:rsidRPr="00AA608E">
        <w:rPr>
          <w:rFonts w:ascii="GHEA Grapalat" w:hAnsi="GHEA Grapalat" w:cs="Sylfaen"/>
          <w:sz w:val="20"/>
        </w:rPr>
        <w:t>որում</w:t>
      </w:r>
      <w:r w:rsidRPr="00AA608E">
        <w:rPr>
          <w:rFonts w:ascii="GHEA Grapalat" w:hAnsi="GHEA Grapalat" w:cs="Sylfaen"/>
          <w:sz w:val="20"/>
          <w:lang w:val="af-ZA"/>
        </w:rPr>
        <w:t xml:space="preserve">, </w:t>
      </w:r>
      <w:r w:rsidRPr="00AA608E">
        <w:rPr>
          <w:rFonts w:ascii="GHEA Grapalat" w:hAnsi="GHEA Grapalat" w:cs="Sylfaen"/>
          <w:sz w:val="20"/>
        </w:rPr>
        <w:t>եթե</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գնումներին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ունենալու</w:t>
      </w:r>
      <w:r w:rsidRPr="00AA608E">
        <w:rPr>
          <w:rFonts w:ascii="GHEA Grapalat" w:hAnsi="GHEA Grapalat" w:cs="Sylfaen"/>
          <w:sz w:val="20"/>
          <w:lang w:val="hy-AM"/>
        </w:rPr>
        <w:t xml:space="preserve"> մասին հավաստումը</w:t>
      </w:r>
      <w:r w:rsidRPr="00AA608E">
        <w:rPr>
          <w:rFonts w:ascii="GHEA Grapalat" w:hAnsi="GHEA Grapalat" w:cs="Sylfaen"/>
          <w:sz w:val="20"/>
          <w:lang w:val="af-ZA"/>
        </w:rPr>
        <w:t xml:space="preserve"> </w:t>
      </w:r>
      <w:r w:rsidRPr="00AA608E">
        <w:rPr>
          <w:rFonts w:ascii="GHEA Grapalat" w:hAnsi="GHEA Grapalat" w:cs="Sylfaen"/>
          <w:sz w:val="20"/>
        </w:rPr>
        <w:t>որակվում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իրականությանը</w:t>
      </w:r>
      <w:r w:rsidRPr="00AA608E">
        <w:rPr>
          <w:rFonts w:ascii="GHEA Grapalat" w:hAnsi="GHEA Grapalat" w:cs="Sylfaen"/>
          <w:sz w:val="20"/>
          <w:lang w:val="af-ZA"/>
        </w:rPr>
        <w:t xml:space="preserve"> </w:t>
      </w:r>
      <w:r w:rsidRPr="00AA608E">
        <w:rPr>
          <w:rFonts w:ascii="GHEA Grapalat" w:hAnsi="GHEA Grapalat" w:cs="Sylfaen"/>
          <w:sz w:val="20"/>
        </w:rPr>
        <w:t>չհամապատասխանող</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սույն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սահմանված</w:t>
      </w:r>
      <w:r w:rsidRPr="00AA608E">
        <w:rPr>
          <w:rFonts w:ascii="GHEA Grapalat" w:hAnsi="GHEA Grapalat" w:cs="Sylfaen"/>
          <w:sz w:val="20"/>
          <w:lang w:val="af-ZA"/>
        </w:rPr>
        <w:t xml:space="preserve"> </w:t>
      </w:r>
      <w:r w:rsidRPr="00AA608E">
        <w:rPr>
          <w:rFonts w:ascii="GHEA Grapalat" w:hAnsi="GHEA Grapalat" w:cs="Sylfaen"/>
          <w:sz w:val="20"/>
        </w:rPr>
        <w:t>կարգով</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ժամկետներում</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փաստաթղթերը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ապա</w:t>
      </w:r>
      <w:r w:rsidRPr="00AA608E">
        <w:rPr>
          <w:rFonts w:ascii="GHEA Grapalat" w:hAnsi="GHEA Grapalat" w:cs="Sylfaen"/>
          <w:sz w:val="20"/>
          <w:lang w:val="af-ZA"/>
        </w:rPr>
        <w:t xml:space="preserve"> </w:t>
      </w:r>
      <w:r w:rsidRPr="00AA608E">
        <w:rPr>
          <w:rFonts w:ascii="GHEA Grapalat" w:hAnsi="GHEA Grapalat" w:cs="Sylfaen"/>
          <w:sz w:val="20"/>
        </w:rPr>
        <w:t>այդ</w:t>
      </w:r>
      <w:r w:rsidRPr="00AA608E">
        <w:rPr>
          <w:rFonts w:ascii="GHEA Grapalat" w:hAnsi="GHEA Grapalat" w:cs="Sylfaen"/>
          <w:sz w:val="20"/>
          <w:lang w:val="af-ZA"/>
        </w:rPr>
        <w:t xml:space="preserve"> </w:t>
      </w:r>
      <w:r w:rsidRPr="00AA608E">
        <w:rPr>
          <w:rFonts w:ascii="GHEA Grapalat" w:hAnsi="GHEA Grapalat" w:cs="Sylfaen"/>
          <w:sz w:val="20"/>
        </w:rPr>
        <w:t>հանգամանքը</w:t>
      </w:r>
      <w:r w:rsidRPr="00AA608E">
        <w:rPr>
          <w:rFonts w:ascii="GHEA Grapalat" w:hAnsi="GHEA Grapalat" w:cs="Sylfaen"/>
          <w:sz w:val="20"/>
          <w:lang w:val="af-ZA"/>
        </w:rPr>
        <w:t xml:space="preserve"> </w:t>
      </w:r>
      <w:r w:rsidRPr="00AA608E">
        <w:rPr>
          <w:rFonts w:ascii="GHEA Grapalat" w:hAnsi="GHEA Grapalat" w:cs="Sylfaen"/>
          <w:sz w:val="20"/>
        </w:rPr>
        <w:t>համարվում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գործընթացի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ստանձնված</w:t>
      </w:r>
      <w:r w:rsidRPr="00AA608E">
        <w:rPr>
          <w:rFonts w:ascii="GHEA Grapalat" w:hAnsi="GHEA Grapalat" w:cs="Sylfaen"/>
          <w:sz w:val="20"/>
          <w:lang w:val="af-ZA"/>
        </w:rPr>
        <w:t xml:space="preserve"> </w:t>
      </w:r>
      <w:r w:rsidRPr="00AA608E">
        <w:rPr>
          <w:rFonts w:ascii="GHEA Grapalat" w:hAnsi="GHEA Grapalat" w:cs="Sylfaen"/>
          <w:sz w:val="20"/>
        </w:rPr>
        <w:t>պարտավորության</w:t>
      </w:r>
      <w:r w:rsidRPr="00AA608E">
        <w:rPr>
          <w:rFonts w:ascii="GHEA Grapalat" w:hAnsi="GHEA Grapalat" w:cs="Sylfaen"/>
          <w:sz w:val="20"/>
          <w:lang w:val="af-ZA"/>
        </w:rPr>
        <w:t xml:space="preserve"> խախտում: </w:t>
      </w:r>
    </w:p>
    <w:p w:rsidR="008E0B31" w:rsidRPr="00AA608E" w:rsidRDefault="008E0B31" w:rsidP="009911F6">
      <w:pPr>
        <w:jc w:val="both"/>
        <w:rPr>
          <w:rFonts w:ascii="GHEA Grapalat" w:hAnsi="GHEA Grapalat" w:cs="Sylfaen"/>
          <w:sz w:val="20"/>
          <w:lang w:val="af-ZA"/>
        </w:rPr>
      </w:pPr>
      <w:r w:rsidRPr="00AA608E">
        <w:rPr>
          <w:rFonts w:ascii="GHEA Grapalat" w:hAnsi="GHEA Grapalat"/>
          <w:color w:val="000000"/>
          <w:sz w:val="20"/>
          <w:szCs w:val="20"/>
          <w:lang w:val="af-ZA"/>
        </w:rPr>
        <w:t xml:space="preserve">8.14 </w:t>
      </w:r>
      <w:r w:rsidRPr="00AA608E">
        <w:rPr>
          <w:rFonts w:ascii="GHEA Grapalat" w:hAnsi="GHEA Grapalat"/>
          <w:color w:val="000000"/>
          <w:sz w:val="20"/>
          <w:szCs w:val="20"/>
        </w:rPr>
        <w:t>Ե</w:t>
      </w:r>
      <w:r w:rsidRPr="00AA608E">
        <w:rPr>
          <w:rFonts w:ascii="GHEA Grapalat" w:hAnsi="GHEA Grapalat"/>
          <w:color w:val="000000"/>
          <w:sz w:val="20"/>
          <w:szCs w:val="20"/>
          <w:lang w:val="hy-AM"/>
        </w:rPr>
        <w:t>թե մասնակից</w:t>
      </w:r>
      <w:r w:rsidRPr="00AA608E">
        <w:rPr>
          <w:rFonts w:ascii="GHEA Grapalat" w:hAnsi="GHEA Grapalat"/>
          <w:color w:val="000000"/>
          <w:sz w:val="20"/>
          <w:szCs w:val="20"/>
        </w:rPr>
        <w:t>ն</w:t>
      </w:r>
      <w:r w:rsidRPr="00AA608E">
        <w:rPr>
          <w:rFonts w:ascii="GHEA Grapalat" w:hAnsi="GHEA Grapalat"/>
          <w:color w:val="000000"/>
          <w:sz w:val="20"/>
          <w:szCs w:val="20"/>
          <w:lang w:val="hy-AM"/>
        </w:rPr>
        <w:t xml:space="preserve"> </w:t>
      </w:r>
      <w:r w:rsidRPr="00AA608E">
        <w:rPr>
          <w:rFonts w:ascii="GHEA Grapalat" w:hAnsi="GHEA Grapalat"/>
          <w:color w:val="000000"/>
          <w:sz w:val="20"/>
          <w:szCs w:val="20"/>
        </w:rPr>
        <w:t>Օ</w:t>
      </w:r>
      <w:r w:rsidRPr="00AA608E">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A608E">
        <w:rPr>
          <w:rFonts w:ascii="GHEA Grapalat" w:hAnsi="GHEA Grapalat" w:cs="Sylfaen"/>
          <w:sz w:val="20"/>
          <w:szCs w:val="20"/>
          <w:lang w:val="af-ZA"/>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af-ZA" w:eastAsia="en-US"/>
        </w:rPr>
        <w:t xml:space="preserve">8.15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1-</w:t>
      </w:r>
      <w:r w:rsidRPr="00AA608E">
        <w:rPr>
          <w:rFonts w:ascii="GHEA Grapalat" w:hAnsi="GHEA Grapalat" w:cs="Sylfaen"/>
          <w:sz w:val="20"/>
          <w:szCs w:val="24"/>
          <w:lang w:val="ru-RU" w:eastAsia="en-US"/>
        </w:rPr>
        <w:t>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8.8 և 8.9 </w:t>
      </w:r>
      <w:r w:rsidRPr="00AA608E">
        <w:rPr>
          <w:rFonts w:ascii="GHEA Grapalat" w:hAnsi="GHEA Grapalat" w:cs="Sylfaen"/>
          <w:sz w:val="20"/>
          <w:szCs w:val="24"/>
          <w:lang w:val="ru-RU" w:eastAsia="en-US"/>
        </w:rPr>
        <w:t>կետ</w:t>
      </w:r>
      <w:r w:rsidRPr="00AA608E">
        <w:rPr>
          <w:rFonts w:ascii="GHEA Grapalat" w:hAnsi="GHEA Grapalat" w:cs="Sylfaen"/>
          <w:sz w:val="20"/>
          <w:szCs w:val="24"/>
          <w:lang w:eastAsia="en-US"/>
        </w:rPr>
        <w:t>եր</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փաստաթղթերը</w:t>
      </w:r>
      <w:r w:rsidRPr="00AA608E">
        <w:rPr>
          <w:rFonts w:ascii="GHEA Grapalat" w:hAnsi="GHEA Grapalat" w:cs="Sylfaen"/>
          <w:sz w:val="20"/>
          <w:szCs w:val="24"/>
          <w:lang w:val="af-ZA" w:eastAsia="en-US"/>
        </w:rPr>
        <w:t xml:space="preserve"> մասնակիցը </w:t>
      </w:r>
      <w:r w:rsidRPr="00AA608E">
        <w:rPr>
          <w:rFonts w:ascii="GHEA Grapalat" w:hAnsi="GHEA Grapalat" w:cs="Sylfaen"/>
          <w:sz w:val="20"/>
          <w:szCs w:val="24"/>
          <w:lang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ժամկետում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w:t>
      </w:r>
      <w:r w:rsidRPr="00AA608E">
        <w:rPr>
          <w:rFonts w:ascii="GHEA Grapalat" w:hAnsi="GHEA Grapalat" w:cs="Sylfaen"/>
          <w:sz w:val="20"/>
          <w:szCs w:val="24"/>
          <w:lang w:eastAsia="en-US"/>
        </w:rPr>
        <w:t>ն</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վերջինիս՝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պարտավոր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lastRenderedPageBreak/>
        <w:t>հաստատել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դրանց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հանգամանքը՝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հրավերում</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8.16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ներկա</w:t>
      </w:r>
      <w:r w:rsidRPr="00AA608E">
        <w:rPr>
          <w:rFonts w:ascii="GHEA Grapalat" w:hAnsi="GHEA Grapalat" w:cs="Sylfaen"/>
          <w:szCs w:val="24"/>
        </w:rPr>
        <w:t xml:space="preserve"> լինել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նիստերին։</w:t>
      </w:r>
      <w:r w:rsidRPr="00AA608E">
        <w:rPr>
          <w:rFonts w:ascii="GHEA Grapalat" w:hAnsi="GHEA Grapalat" w:cs="Sylfaen"/>
          <w:szCs w:val="24"/>
        </w:rPr>
        <w:t xml:space="preserve"> </w:t>
      </w:r>
      <w:r w:rsidRPr="00AA608E">
        <w:rPr>
          <w:rFonts w:ascii="GHEA Grapalat" w:hAnsi="GHEA Grapalat" w:cs="Sylfaen"/>
          <w:szCs w:val="24"/>
          <w:lang w:val="ru-RU"/>
        </w:rPr>
        <w:t>Մասնակիցները</w:t>
      </w:r>
      <w:r w:rsidRPr="00AA608E">
        <w:rPr>
          <w:rFonts w:ascii="GHEA Grapalat" w:hAnsi="GHEA Grapalat" w:cs="Sylfaen"/>
          <w:szCs w:val="24"/>
        </w:rPr>
        <w:t xml:space="preserve"> կամ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պահանջել</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w:t>
      </w:r>
      <w:r w:rsidRPr="00AA608E">
        <w:rPr>
          <w:rFonts w:ascii="GHEA Grapalat" w:hAnsi="GHEA Grapalat" w:cs="Sylfaen"/>
          <w:szCs w:val="24"/>
        </w:rPr>
        <w:t xml:space="preserve"> </w:t>
      </w:r>
      <w:r w:rsidRPr="00AA608E">
        <w:rPr>
          <w:rFonts w:ascii="GHEA Grapalat" w:hAnsi="GHEA Grapalat" w:cs="Sylfaen"/>
          <w:szCs w:val="24"/>
          <w:lang w:val="ru-RU"/>
        </w:rPr>
        <w:t>արձանագրությունների</w:t>
      </w:r>
      <w:r w:rsidRPr="00AA608E">
        <w:rPr>
          <w:rFonts w:ascii="GHEA Grapalat" w:hAnsi="GHEA Grapalat" w:cs="Sylfaen"/>
          <w:szCs w:val="24"/>
        </w:rPr>
        <w:t xml:space="preserve"> </w:t>
      </w:r>
      <w:r w:rsidRPr="00AA608E">
        <w:rPr>
          <w:rFonts w:ascii="GHEA Grapalat" w:hAnsi="GHEA Grapalat" w:cs="Sylfaen"/>
          <w:szCs w:val="24"/>
          <w:lang w:val="ru-RU"/>
        </w:rPr>
        <w:t>պատճենները</w:t>
      </w:r>
      <w:r w:rsidRPr="00AA608E">
        <w:rPr>
          <w:rFonts w:ascii="GHEA Grapalat" w:hAnsi="GHEA Grapalat" w:cs="Sylfaen"/>
          <w:szCs w:val="24"/>
        </w:rPr>
        <w:t xml:space="preserve">, </w:t>
      </w:r>
      <w:r w:rsidRPr="00AA608E">
        <w:rPr>
          <w:rFonts w:ascii="GHEA Grapalat" w:hAnsi="GHEA Grapalat" w:cs="Sylfaen"/>
          <w:szCs w:val="24"/>
          <w:lang w:val="ru-RU"/>
        </w:rPr>
        <w:t>որոնք</w:t>
      </w:r>
      <w:r w:rsidRPr="00AA608E">
        <w:rPr>
          <w:rFonts w:ascii="GHEA Grapalat" w:hAnsi="GHEA Grapalat" w:cs="Sylfaen"/>
          <w:szCs w:val="24"/>
        </w:rPr>
        <w:t xml:space="preserve"> </w:t>
      </w:r>
      <w:r w:rsidRPr="00AA608E">
        <w:rPr>
          <w:rFonts w:ascii="GHEA Grapalat" w:hAnsi="GHEA Grapalat" w:cs="Sylfaen"/>
          <w:szCs w:val="24"/>
          <w:lang w:val="ru-RU"/>
        </w:rPr>
        <w:t>տրամադրվում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մեկ</w:t>
      </w:r>
      <w:r w:rsidRPr="00AA608E">
        <w:rPr>
          <w:rFonts w:ascii="GHEA Grapalat" w:hAnsi="GHEA Grapalat" w:cs="Sylfaen"/>
          <w:szCs w:val="24"/>
        </w:rPr>
        <w:t xml:space="preserve"> </w:t>
      </w:r>
      <w:r w:rsidRPr="00AA608E">
        <w:rPr>
          <w:rFonts w:ascii="GHEA Grapalat" w:hAnsi="GHEA Grapalat" w:cs="Sylfaen"/>
          <w:szCs w:val="24"/>
          <w:lang w:val="ru-RU"/>
        </w:rPr>
        <w:t>օրացուցային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8.17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ծանուցումներն</w:t>
      </w:r>
      <w:r w:rsidRPr="00AA608E">
        <w:rPr>
          <w:rFonts w:ascii="GHEA Grapalat" w:hAnsi="GHEA Grapalat" w:cs="Sylfaen"/>
          <w:sz w:val="20"/>
          <w:lang w:val="af-ZA"/>
        </w:rPr>
        <w:t xml:space="preserve"> </w:t>
      </w:r>
      <w:r w:rsidRPr="00AA608E">
        <w:rPr>
          <w:rFonts w:ascii="GHEA Grapalat" w:hAnsi="GHEA Grapalat" w:cs="Sylfaen"/>
          <w:sz w:val="20"/>
          <w:lang w:val="ru-RU"/>
        </w:rPr>
        <w:t>ուղարկվում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հայտում նշված էլեկտրոնային փոստին ուղարկելու միջոցով, </w:t>
      </w:r>
      <w:r w:rsidRPr="00AA608E">
        <w:rPr>
          <w:rFonts w:ascii="GHEA Grapalat" w:hAnsi="GHEA Grapalat" w:cs="Sylfaen"/>
          <w:sz w:val="20"/>
          <w:lang w:val="ru-RU"/>
        </w:rPr>
        <w:t>իսկ</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իր</w:t>
      </w:r>
      <w:r w:rsidRPr="00AA608E">
        <w:rPr>
          <w:rFonts w:ascii="GHEA Grapalat" w:hAnsi="GHEA Grapalat" w:cs="Sylfaen"/>
          <w:sz w:val="20"/>
          <w:lang w:val="af-ZA"/>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փոստից</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քարտուղարի</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փոստին</w:t>
      </w:r>
      <w:r w:rsidRPr="00AA608E">
        <w:rPr>
          <w:rFonts w:ascii="GHEA Grapalat" w:hAnsi="GHEA Grapalat" w:cs="Sylfaen"/>
          <w:sz w:val="20"/>
          <w:lang w:val="af-ZA"/>
        </w:rPr>
        <w:t xml:space="preserve"> </w:t>
      </w:r>
      <w:r w:rsidRPr="00AA608E">
        <w:rPr>
          <w:rFonts w:ascii="GHEA Grapalat" w:hAnsi="GHEA Grapalat"/>
          <w:sz w:val="20"/>
          <w:szCs w:val="20"/>
          <w:lang w:val="af-ZA" w:eastAsia="x-none"/>
        </w:rPr>
        <w:t>ուղարկվելու միջոցով:</w:t>
      </w:r>
    </w:p>
    <w:p w:rsidR="008E0B31" w:rsidRPr="00AA608E" w:rsidRDefault="008E0B31" w:rsidP="008E0B31">
      <w:pPr>
        <w:ind w:firstLine="567"/>
        <w:jc w:val="both"/>
        <w:rPr>
          <w:rFonts w:ascii="GHEA Grapalat" w:hAnsi="GHEA Grapalat"/>
          <w:sz w:val="20"/>
          <w:szCs w:val="20"/>
          <w:lang w:val="af-ZA" w:eastAsia="x-none"/>
        </w:rPr>
      </w:pPr>
      <w:r w:rsidRPr="00AA608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8E0B31" w:rsidRPr="00AA608E" w:rsidRDefault="008E0B31" w:rsidP="009911F6">
      <w:pPr>
        <w:pStyle w:val="23"/>
        <w:spacing w:line="240" w:lineRule="auto"/>
        <w:ind w:firstLine="0"/>
        <w:rPr>
          <w:rFonts w:ascii="GHEA Grapalat" w:hAnsi="GHEA Grapalat"/>
          <w:lang w:val="hy-AM"/>
        </w:rPr>
      </w:pPr>
      <w:r w:rsidRPr="00AA608E">
        <w:rPr>
          <w:rFonts w:ascii="GHEA Grapalat" w:hAnsi="GHEA Grapalat"/>
        </w:rPr>
        <w:t>8</w:t>
      </w:r>
      <w:r w:rsidRPr="00AA608E">
        <w:rPr>
          <w:rFonts w:ascii="GHEA Grapalat" w:hAnsi="GHEA Grapalat"/>
          <w:lang w:val="hy-AM"/>
        </w:rPr>
        <w:t>.</w:t>
      </w:r>
      <w:r w:rsidRPr="00AA608E">
        <w:rPr>
          <w:rFonts w:ascii="GHEA Grapalat" w:hAnsi="GHEA Grapalat"/>
        </w:rPr>
        <w:t xml:space="preserve">18 </w:t>
      </w:r>
      <w:r w:rsidRPr="00AA608E">
        <w:rPr>
          <w:rFonts w:ascii="GHEA Grapalat" w:hAnsi="GHEA Grapalat" w:cs="Sylfaen"/>
        </w:rPr>
        <w:t>Հայտերի</w:t>
      </w:r>
      <w:r w:rsidRPr="00AA608E">
        <w:rPr>
          <w:rFonts w:ascii="GHEA Grapalat" w:hAnsi="GHEA Grapalat" w:cs="Arial"/>
        </w:rPr>
        <w:t xml:space="preserve"> </w:t>
      </w:r>
      <w:r w:rsidRPr="00AA608E">
        <w:rPr>
          <w:rFonts w:ascii="GHEA Grapalat" w:hAnsi="GHEA Grapalat" w:cs="Sylfaen"/>
        </w:rPr>
        <w:t>գնահատումը</w:t>
      </w:r>
      <w:r w:rsidRPr="00AA608E">
        <w:rPr>
          <w:rFonts w:ascii="GHEA Grapalat" w:hAnsi="GHEA Grapalat" w:cs="Arial"/>
        </w:rPr>
        <w:t xml:space="preserve"> </w:t>
      </w:r>
      <w:r w:rsidRPr="00AA608E">
        <w:rPr>
          <w:rFonts w:ascii="GHEA Grapalat" w:hAnsi="GHEA Grapalat" w:cs="Sylfaen"/>
        </w:rPr>
        <w:t>և</w:t>
      </w:r>
      <w:r w:rsidRPr="00AA608E">
        <w:rPr>
          <w:rFonts w:ascii="GHEA Grapalat" w:hAnsi="GHEA Grapalat" w:cs="Arial"/>
        </w:rPr>
        <w:t xml:space="preserve"> </w:t>
      </w:r>
      <w:r w:rsidRPr="00AA608E">
        <w:rPr>
          <w:rFonts w:ascii="GHEA Grapalat" w:hAnsi="GHEA Grapalat" w:cs="Sylfaen"/>
        </w:rPr>
        <w:t>ընտրված մասնակցի որոշումն</w:t>
      </w:r>
      <w:r w:rsidRPr="00AA608E">
        <w:rPr>
          <w:rFonts w:ascii="GHEA Grapalat" w:hAnsi="GHEA Grapalat" w:cs="Arial"/>
        </w:rPr>
        <w:t xml:space="preserve"> </w:t>
      </w:r>
      <w:r w:rsidRPr="00AA608E">
        <w:rPr>
          <w:rFonts w:ascii="GHEA Grapalat" w:hAnsi="GHEA Grapalat" w:cs="Sylfaen"/>
        </w:rPr>
        <w:t>իրականացվում</w:t>
      </w:r>
      <w:r w:rsidRPr="00AA608E">
        <w:rPr>
          <w:rFonts w:ascii="GHEA Grapalat" w:hAnsi="GHEA Grapalat" w:cs="Arial"/>
        </w:rPr>
        <w:t xml:space="preserve"> </w:t>
      </w:r>
      <w:r w:rsidRPr="00AA608E">
        <w:rPr>
          <w:rFonts w:ascii="GHEA Grapalat" w:hAnsi="GHEA Grapalat" w:cs="Sylfaen"/>
        </w:rPr>
        <w:t>է</w:t>
      </w:r>
      <w:r w:rsidRPr="00AA608E">
        <w:rPr>
          <w:rFonts w:ascii="GHEA Grapalat" w:hAnsi="GHEA Grapalat" w:cs="Arial"/>
        </w:rPr>
        <w:t xml:space="preserve"> </w:t>
      </w:r>
      <w:r w:rsidRPr="00AA608E">
        <w:rPr>
          <w:rFonts w:ascii="GHEA Grapalat" w:hAnsi="GHEA Grapalat" w:cs="Sylfaen"/>
        </w:rPr>
        <w:t>ըստ</w:t>
      </w:r>
      <w:r w:rsidRPr="00AA608E">
        <w:rPr>
          <w:rFonts w:ascii="GHEA Grapalat" w:hAnsi="GHEA Grapalat" w:cs="Arial"/>
        </w:rPr>
        <w:t xml:space="preserve"> </w:t>
      </w:r>
      <w:r w:rsidRPr="00AA608E">
        <w:rPr>
          <w:rFonts w:ascii="GHEA Grapalat" w:hAnsi="GHEA Grapalat" w:cs="Sylfaen"/>
        </w:rPr>
        <w:t>առանձին</w:t>
      </w:r>
      <w:r w:rsidRPr="00AA608E">
        <w:rPr>
          <w:rFonts w:ascii="GHEA Grapalat" w:hAnsi="GHEA Grapalat" w:cs="Arial"/>
        </w:rPr>
        <w:t xml:space="preserve"> </w:t>
      </w:r>
      <w:r w:rsidRPr="00AA608E">
        <w:rPr>
          <w:rFonts w:ascii="GHEA Grapalat" w:hAnsi="GHEA Grapalat" w:cs="Sylfaen"/>
        </w:rPr>
        <w:t>չափաբաժինների</w:t>
      </w:r>
      <w:r w:rsidRPr="00AA608E">
        <w:rPr>
          <w:rStyle w:val="af6"/>
          <w:rFonts w:ascii="GHEA Grapalat" w:hAnsi="GHEA Grapalat" w:cs="Sylfaen"/>
          <w:color w:val="FFFFFF"/>
        </w:rPr>
        <w:footnoteReference w:id="4"/>
      </w:r>
      <w:r w:rsidRPr="00AA608E">
        <w:rPr>
          <w:rFonts w:ascii="GHEA Grapalat" w:hAnsi="GHEA Grapalat" w:cs="Tahoma"/>
        </w:rPr>
        <w:t>։</w:t>
      </w:r>
      <w:r w:rsidRPr="00AA608E">
        <w:rPr>
          <w:rFonts w:ascii="GHEA Grapalat" w:hAnsi="GHEA Grapalat" w:cs="Tahoma"/>
          <w:vertAlign w:val="superscript"/>
        </w:rPr>
        <w:t>11</w:t>
      </w:r>
      <w:r w:rsidRPr="00AA608E">
        <w:rPr>
          <w:rFonts w:ascii="GHEA Grapalat" w:hAnsi="GHEA Grapalat" w:cs="Tahoma"/>
          <w:lang w:val="hy-AM"/>
        </w:rPr>
        <w:t xml:space="preserve"> </w:t>
      </w:r>
    </w:p>
    <w:p w:rsidR="008E0B31" w:rsidRPr="00AA608E" w:rsidRDefault="008E0B31" w:rsidP="009911F6">
      <w:pPr>
        <w:jc w:val="both"/>
        <w:rPr>
          <w:rFonts w:ascii="GHEA Grapalat" w:hAnsi="GHEA Grapalat"/>
          <w:sz w:val="20"/>
          <w:szCs w:val="20"/>
          <w:lang w:val="af-ZA" w:eastAsia="x-none"/>
        </w:rPr>
      </w:pPr>
      <w:r w:rsidRPr="00AA608E">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A608E">
        <w:rPr>
          <w:rFonts w:ascii="GHEA Grapalat" w:hAnsi="GHEA Grapalat"/>
          <w:sz w:val="20"/>
          <w:szCs w:val="20"/>
          <w:lang w:val="hy-AM" w:eastAsia="x-none"/>
        </w:rPr>
        <w:t>հրավերի 1-ին մասի 8.12-ից 8.18-րդ կետերով սահմանված ընթացակարգի կիրառմամբ</w:t>
      </w:r>
      <w:r w:rsidRPr="00AA608E">
        <w:rPr>
          <w:rFonts w:ascii="GHEA Grapalat" w:hAnsi="GHEA Grapalat"/>
          <w:sz w:val="20"/>
          <w:szCs w:val="20"/>
          <w:lang w:val="af-ZA" w:eastAsia="x-none"/>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20 </w:t>
      </w:r>
      <w:r w:rsidRPr="00AA608E">
        <w:rPr>
          <w:rFonts w:ascii="GHEA Grapalat" w:hAnsi="GHEA Grapalat" w:cs="Sylfaen"/>
          <w:szCs w:val="24"/>
          <w:lang w:val="ru-RU"/>
        </w:rPr>
        <w:t>Մասնակից</w:t>
      </w:r>
      <w:r w:rsidRPr="00AA608E">
        <w:rPr>
          <w:rFonts w:ascii="GHEA Grapalat" w:hAnsi="GHEA Grapalat" w:cs="Sylfaen"/>
          <w:szCs w:val="24"/>
          <w:lang w:val="en-US"/>
        </w:rPr>
        <w:t>ն</w:t>
      </w:r>
      <w:r w:rsidRPr="00AA608E">
        <w:rPr>
          <w:rFonts w:ascii="GHEA Grapalat" w:hAnsi="GHEA Grapalat" w:cs="Sylfaen"/>
          <w:szCs w:val="24"/>
        </w:rPr>
        <w:t xml:space="preserve"> </w:t>
      </w:r>
      <w:r w:rsidRPr="00AA608E">
        <w:rPr>
          <w:rFonts w:ascii="GHEA Grapalat" w:hAnsi="GHEA Grapalat" w:cs="Sylfaen"/>
          <w:szCs w:val="24"/>
          <w:lang w:val="ru-RU"/>
        </w:rPr>
        <w:t>իրեն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պահանջների</w:t>
      </w:r>
      <w:r w:rsidRPr="00AA608E">
        <w:rPr>
          <w:rFonts w:ascii="GHEA Grapalat" w:hAnsi="GHEA Grapalat" w:cs="Sylfaen"/>
          <w:szCs w:val="24"/>
        </w:rPr>
        <w:t xml:space="preserve"> </w:t>
      </w:r>
      <w:r w:rsidRPr="00AA608E">
        <w:rPr>
          <w:rFonts w:ascii="GHEA Grapalat" w:hAnsi="GHEA Grapalat" w:cs="Sylfaen"/>
          <w:szCs w:val="24"/>
          <w:lang w:val="ru-RU"/>
        </w:rPr>
        <w:t>համապատասխանության</w:t>
      </w:r>
      <w:r w:rsidRPr="00AA608E">
        <w:rPr>
          <w:rFonts w:ascii="GHEA Grapalat" w:hAnsi="GHEA Grapalat" w:cs="Sylfaen"/>
          <w:szCs w:val="24"/>
        </w:rPr>
        <w:t xml:space="preserve"> </w:t>
      </w:r>
      <w:r w:rsidRPr="00AA608E">
        <w:rPr>
          <w:rFonts w:ascii="GHEA Grapalat" w:hAnsi="GHEA Grapalat" w:cs="Sylfaen"/>
          <w:szCs w:val="24"/>
          <w:lang w:val="ru-RU"/>
        </w:rPr>
        <w:t>հիմնավորման</w:t>
      </w:r>
      <w:r w:rsidRPr="00AA608E">
        <w:rPr>
          <w:rFonts w:ascii="GHEA Grapalat" w:hAnsi="GHEA Grapalat" w:cs="Sylfaen"/>
          <w:szCs w:val="24"/>
        </w:rPr>
        <w:t xml:space="preserve"> </w:t>
      </w:r>
      <w:r w:rsidRPr="00AA608E">
        <w:rPr>
          <w:rFonts w:ascii="GHEA Grapalat" w:hAnsi="GHEA Grapalat" w:cs="Sylfaen"/>
          <w:szCs w:val="24"/>
          <w:lang w:val="ru-RU"/>
        </w:rPr>
        <w:t>նպատակով</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լրացուցիչ</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փաստաթղթեր</w:t>
      </w:r>
      <w:r w:rsidRPr="00AA608E">
        <w:rPr>
          <w:rFonts w:ascii="GHEA Grapalat" w:hAnsi="GHEA Grapalat" w:cs="Sylfaen"/>
          <w:szCs w:val="24"/>
        </w:rPr>
        <w:t xml:space="preserve">, </w:t>
      </w:r>
      <w:r w:rsidRPr="00AA608E">
        <w:rPr>
          <w:rFonts w:ascii="GHEA Grapalat" w:hAnsi="GHEA Grapalat" w:cs="Sylfaen"/>
          <w:szCs w:val="24"/>
          <w:lang w:val="ru-RU"/>
        </w:rPr>
        <w:t>տեղեկություններ</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նյութեր։</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lang w:val="en-US"/>
        </w:rPr>
        <w:t>Հ</w:t>
      </w:r>
      <w:r w:rsidRPr="00AA608E">
        <w:rPr>
          <w:rFonts w:ascii="GHEA Grapalat" w:hAnsi="GHEA Grapalat" w:cs="Sylfaen"/>
          <w:szCs w:val="24"/>
          <w:lang w:val="ru-RU"/>
        </w:rPr>
        <w:t>անձնաժողովը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ստուգել</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իսկությունը</w:t>
      </w:r>
      <w:r w:rsidRPr="00AA608E">
        <w:rPr>
          <w:rFonts w:ascii="GHEA Grapalat" w:hAnsi="GHEA Grapalat" w:cs="Sylfaen"/>
          <w:szCs w:val="24"/>
        </w:rPr>
        <w:t xml:space="preserve">` </w:t>
      </w:r>
      <w:r w:rsidRPr="00AA608E">
        <w:rPr>
          <w:rFonts w:ascii="GHEA Grapalat" w:hAnsi="GHEA Grapalat" w:cs="Sylfaen"/>
          <w:szCs w:val="24"/>
          <w:lang w:val="ru-RU"/>
        </w:rPr>
        <w:t>օգտագործելով</w:t>
      </w:r>
      <w:r w:rsidRPr="00AA608E">
        <w:rPr>
          <w:rFonts w:ascii="GHEA Grapalat" w:hAnsi="GHEA Grapalat" w:cs="Sylfaen"/>
          <w:szCs w:val="24"/>
        </w:rPr>
        <w:t xml:space="preserve"> </w:t>
      </w:r>
      <w:r w:rsidRPr="00AA608E">
        <w:rPr>
          <w:rFonts w:ascii="GHEA Grapalat" w:hAnsi="GHEA Grapalat" w:cs="Sylfaen"/>
          <w:szCs w:val="24"/>
          <w:lang w:val="ru-RU"/>
        </w:rPr>
        <w:t>պաշտոնական</w:t>
      </w:r>
      <w:r w:rsidRPr="00AA608E">
        <w:rPr>
          <w:rFonts w:ascii="GHEA Grapalat" w:hAnsi="GHEA Grapalat" w:cs="Sylfaen"/>
          <w:szCs w:val="24"/>
        </w:rPr>
        <w:t xml:space="preserve"> </w:t>
      </w:r>
      <w:r w:rsidRPr="00AA608E">
        <w:rPr>
          <w:rFonts w:ascii="GHEA Grapalat" w:hAnsi="GHEA Grapalat" w:cs="Sylfaen"/>
          <w:szCs w:val="24"/>
          <w:lang w:val="ru-RU"/>
        </w:rPr>
        <w:t>աղբյուրներից</w:t>
      </w:r>
      <w:r w:rsidRPr="00AA608E">
        <w:rPr>
          <w:rFonts w:ascii="GHEA Grapalat" w:hAnsi="GHEA Grapalat" w:cs="Sylfaen"/>
          <w:szCs w:val="24"/>
        </w:rPr>
        <w:t xml:space="preserve"> </w:t>
      </w:r>
      <w:r w:rsidRPr="00AA608E">
        <w:rPr>
          <w:rFonts w:ascii="GHEA Grapalat" w:hAnsi="GHEA Grapalat" w:cs="Sylfaen"/>
          <w:szCs w:val="24"/>
          <w:lang w:val="ru-RU"/>
        </w:rPr>
        <w:t>ստացված</w:t>
      </w:r>
      <w:r w:rsidRPr="00AA608E">
        <w:rPr>
          <w:rFonts w:ascii="GHEA Grapalat" w:hAnsi="GHEA Grapalat" w:cs="Sylfaen"/>
          <w:szCs w:val="24"/>
        </w:rPr>
        <w:t xml:space="preserve"> </w:t>
      </w:r>
      <w:r w:rsidRPr="00AA608E">
        <w:rPr>
          <w:rFonts w:ascii="GHEA Grapalat" w:hAnsi="GHEA Grapalat" w:cs="Sylfaen"/>
          <w:szCs w:val="24"/>
          <w:lang w:val="ru-RU"/>
        </w:rPr>
        <w:t>տվյալներ</w:t>
      </w:r>
      <w:r w:rsidRPr="00AA608E">
        <w:rPr>
          <w:rFonts w:ascii="GHEA Grapalat" w:hAnsi="GHEA Grapalat" w:cs="Sylfaen"/>
          <w:szCs w:val="24"/>
        </w:rPr>
        <w:t xml:space="preserve"> </w:t>
      </w:r>
      <w:r w:rsidRPr="00AA608E">
        <w:rPr>
          <w:rFonts w:ascii="GHEA Grapalat" w:hAnsi="GHEA Grapalat" w:cs="Sylfaen"/>
          <w:szCs w:val="24"/>
          <w:lang w:val="ru-RU"/>
        </w:rPr>
        <w:t>կամ</w:t>
      </w:r>
      <w:r w:rsidRPr="00AA608E">
        <w:rPr>
          <w:rFonts w:ascii="GHEA Grapalat" w:hAnsi="GHEA Grapalat" w:cs="Sylfaen"/>
          <w:szCs w:val="24"/>
        </w:rPr>
        <w:t xml:space="preserve"> </w:t>
      </w:r>
      <w:r w:rsidRPr="00AA608E">
        <w:rPr>
          <w:rFonts w:ascii="GHEA Grapalat" w:hAnsi="GHEA Grapalat" w:cs="Sylfaen"/>
          <w:szCs w:val="24"/>
          <w:lang w:val="ru-RU"/>
        </w:rPr>
        <w:t>դրա</w:t>
      </w:r>
      <w:r w:rsidRPr="00AA608E">
        <w:rPr>
          <w:rFonts w:ascii="GHEA Grapalat" w:hAnsi="GHEA Grapalat" w:cs="Sylfaen"/>
          <w:szCs w:val="24"/>
        </w:rPr>
        <w:t xml:space="preserve"> </w:t>
      </w:r>
      <w:r w:rsidRPr="00AA608E">
        <w:rPr>
          <w:rFonts w:ascii="GHEA Grapalat" w:hAnsi="GHEA Grapalat" w:cs="Sylfaen"/>
          <w:szCs w:val="24"/>
          <w:lang w:val="ru-RU"/>
        </w:rPr>
        <w:t>մասին</w:t>
      </w:r>
      <w:r w:rsidRPr="00AA608E">
        <w:rPr>
          <w:rFonts w:ascii="GHEA Grapalat" w:hAnsi="GHEA Grapalat" w:cs="Sylfaen"/>
          <w:szCs w:val="24"/>
        </w:rPr>
        <w:t xml:space="preserve"> </w:t>
      </w:r>
      <w:r w:rsidRPr="00AA608E">
        <w:rPr>
          <w:rFonts w:ascii="GHEA Grapalat" w:hAnsi="GHEA Grapalat" w:cs="Sylfaen"/>
          <w:szCs w:val="24"/>
          <w:lang w:val="ru-RU"/>
        </w:rPr>
        <w:t>ստանալով</w:t>
      </w:r>
      <w:r w:rsidRPr="00AA608E">
        <w:rPr>
          <w:rFonts w:ascii="GHEA Grapalat" w:hAnsi="GHEA Grapalat" w:cs="Sylfaen"/>
          <w:szCs w:val="24"/>
        </w:rPr>
        <w:t xml:space="preserve"> </w:t>
      </w:r>
      <w:r w:rsidRPr="00AA608E">
        <w:rPr>
          <w:rFonts w:ascii="GHEA Grapalat" w:hAnsi="GHEA Grapalat" w:cs="Sylfaen"/>
          <w:szCs w:val="24"/>
          <w:lang w:val="ru-RU"/>
        </w:rPr>
        <w:t>իրավասու</w:t>
      </w:r>
      <w:r w:rsidRPr="00AA608E">
        <w:rPr>
          <w:rFonts w:ascii="GHEA Grapalat" w:hAnsi="GHEA Grapalat" w:cs="Sylfaen"/>
          <w:szCs w:val="24"/>
        </w:rPr>
        <w:t xml:space="preserve"> </w:t>
      </w:r>
      <w:r w:rsidRPr="00AA608E">
        <w:rPr>
          <w:rFonts w:ascii="GHEA Grapalat" w:hAnsi="GHEA Grapalat" w:cs="Sylfaen"/>
          <w:szCs w:val="24"/>
          <w:lang w:val="ru-RU"/>
        </w:rPr>
        <w:t>մարմինների</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եզրակացությունը</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հարցում</w:t>
      </w:r>
      <w:r w:rsidRPr="00AA608E">
        <w:rPr>
          <w:rFonts w:ascii="GHEA Grapalat" w:hAnsi="GHEA Grapalat" w:cs="Sylfaen"/>
          <w:szCs w:val="24"/>
        </w:rPr>
        <w:t xml:space="preserve"> </w:t>
      </w:r>
      <w:r w:rsidRPr="00AA608E">
        <w:rPr>
          <w:rFonts w:ascii="GHEA Grapalat" w:hAnsi="GHEA Grapalat" w:cs="Sylfaen"/>
          <w:szCs w:val="24"/>
          <w:lang w:val="ru-RU"/>
        </w:rPr>
        <w:t>ուղարկվելու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համապատասխան</w:t>
      </w:r>
      <w:r w:rsidRPr="00AA608E">
        <w:rPr>
          <w:rFonts w:ascii="GHEA Grapalat" w:hAnsi="GHEA Grapalat" w:cs="Sylfaen"/>
          <w:szCs w:val="24"/>
        </w:rPr>
        <w:t xml:space="preserve"> </w:t>
      </w:r>
      <w:r w:rsidRPr="00AA608E">
        <w:rPr>
          <w:rFonts w:ascii="GHEA Grapalat" w:hAnsi="GHEA Grapalat" w:cs="Sylfaen"/>
          <w:szCs w:val="24"/>
          <w:lang w:val="ru-RU"/>
        </w:rPr>
        <w:t>պետական</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տեղական</w:t>
      </w:r>
      <w:r w:rsidRPr="00AA608E">
        <w:rPr>
          <w:rFonts w:ascii="GHEA Grapalat" w:hAnsi="GHEA Grapalat" w:cs="Sylfaen"/>
          <w:szCs w:val="24"/>
        </w:rPr>
        <w:t xml:space="preserve"> </w:t>
      </w:r>
      <w:r w:rsidRPr="00AA608E">
        <w:rPr>
          <w:rFonts w:ascii="GHEA Grapalat" w:hAnsi="GHEA Grapalat" w:cs="Sylfaen"/>
          <w:szCs w:val="24"/>
          <w:lang w:val="ru-RU"/>
        </w:rPr>
        <w:t>ինքնակառավարման</w:t>
      </w:r>
      <w:r w:rsidRPr="00AA608E">
        <w:rPr>
          <w:rFonts w:ascii="GHEA Grapalat" w:hAnsi="GHEA Grapalat" w:cs="Sylfaen"/>
          <w:szCs w:val="24"/>
        </w:rPr>
        <w:t xml:space="preserve"> </w:t>
      </w:r>
      <w:r w:rsidRPr="00AA608E">
        <w:rPr>
          <w:rFonts w:ascii="GHEA Grapalat" w:hAnsi="GHEA Grapalat" w:cs="Sylfaen"/>
          <w:szCs w:val="24"/>
          <w:lang w:val="ru-RU"/>
        </w:rPr>
        <w:t>մարմինները</w:t>
      </w:r>
      <w:r w:rsidRPr="00AA608E">
        <w:rPr>
          <w:rFonts w:ascii="GHEA Grapalat" w:hAnsi="GHEA Grapalat" w:cs="Sylfaen"/>
          <w:szCs w:val="24"/>
        </w:rPr>
        <w:t xml:space="preserve"> </w:t>
      </w:r>
      <w:r w:rsidRPr="00AA608E">
        <w:rPr>
          <w:rFonts w:ascii="GHEA Grapalat" w:hAnsi="GHEA Grapalat" w:cs="Sylfaen"/>
          <w:szCs w:val="24"/>
          <w:lang w:val="ru-RU"/>
        </w:rPr>
        <w:t>հարցումն</w:t>
      </w:r>
      <w:r w:rsidRPr="00AA608E">
        <w:rPr>
          <w:rFonts w:ascii="GHEA Grapalat" w:hAnsi="GHEA Grapalat" w:cs="Sylfaen"/>
          <w:szCs w:val="24"/>
        </w:rPr>
        <w:t xml:space="preserve"> </w:t>
      </w:r>
      <w:r w:rsidRPr="00AA608E">
        <w:rPr>
          <w:rFonts w:ascii="GHEA Grapalat" w:hAnsi="GHEA Grapalat" w:cs="Sylfaen"/>
          <w:szCs w:val="24"/>
          <w:lang w:val="ru-RU"/>
        </w:rPr>
        <w:t>ստանալու</w:t>
      </w:r>
      <w:r w:rsidRPr="00AA608E">
        <w:rPr>
          <w:rFonts w:ascii="GHEA Grapalat" w:hAnsi="GHEA Grapalat" w:cs="Sylfaen"/>
          <w:szCs w:val="24"/>
        </w:rPr>
        <w:t xml:space="preserve"> </w:t>
      </w:r>
      <w:r w:rsidRPr="00AA608E">
        <w:rPr>
          <w:rFonts w:ascii="GHEA Grapalat" w:hAnsi="GHEA Grapalat" w:cs="Sylfaen"/>
          <w:szCs w:val="24"/>
          <w:lang w:val="ru-RU"/>
        </w:rPr>
        <w:t>օրվան</w:t>
      </w:r>
      <w:r w:rsidRPr="00AA608E">
        <w:rPr>
          <w:rFonts w:ascii="GHEA Grapalat" w:hAnsi="GHEA Grapalat" w:cs="Sylfaen"/>
          <w:szCs w:val="24"/>
        </w:rPr>
        <w:t xml:space="preserve"> </w:t>
      </w:r>
      <w:r w:rsidRPr="00AA608E">
        <w:rPr>
          <w:rFonts w:ascii="GHEA Grapalat" w:hAnsi="GHEA Grapalat" w:cs="Sylfaen"/>
          <w:szCs w:val="24"/>
          <w:lang w:val="ru-RU"/>
        </w:rPr>
        <w:t>հաջորդող</w:t>
      </w:r>
      <w:r w:rsidRPr="00AA608E">
        <w:rPr>
          <w:rFonts w:ascii="GHEA Grapalat" w:hAnsi="GHEA Grapalat" w:cs="Sylfaen"/>
          <w:szCs w:val="24"/>
        </w:rPr>
        <w:t xml:space="preserve"> </w:t>
      </w:r>
      <w:r w:rsidRPr="00AA608E">
        <w:rPr>
          <w:rFonts w:ascii="GHEA Grapalat" w:hAnsi="GHEA Grapalat" w:cs="Sylfaen"/>
          <w:szCs w:val="24"/>
          <w:lang w:val="ru-RU"/>
        </w:rPr>
        <w:t>երկու</w:t>
      </w:r>
      <w:r w:rsidRPr="00AA608E">
        <w:rPr>
          <w:rFonts w:ascii="GHEA Grapalat" w:hAnsi="GHEA Grapalat" w:cs="Sylfaen"/>
          <w:szCs w:val="24"/>
        </w:rPr>
        <w:t xml:space="preserve"> </w:t>
      </w:r>
      <w:r w:rsidRPr="00AA608E">
        <w:rPr>
          <w:rFonts w:ascii="GHEA Grapalat" w:hAnsi="GHEA Grapalat" w:cs="Sylfaen"/>
          <w:szCs w:val="24"/>
          <w:lang w:val="ru-RU"/>
        </w:rPr>
        <w:t>աշխատանքային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r w:rsidRPr="00AA608E">
        <w:rPr>
          <w:rFonts w:ascii="GHEA Grapalat" w:hAnsi="GHEA Grapalat" w:cs="Sylfaen"/>
          <w:szCs w:val="24"/>
        </w:rPr>
        <w:t xml:space="preserve"> </w:t>
      </w:r>
      <w:r w:rsidRPr="00AA608E">
        <w:rPr>
          <w:rFonts w:ascii="GHEA Grapalat" w:hAnsi="GHEA Grapalat" w:cs="Sylfaen"/>
          <w:szCs w:val="24"/>
          <w:lang w:val="ru-RU"/>
        </w:rPr>
        <w:t>տրամադրում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w:t>
      </w:r>
      <w:r w:rsidRPr="00AA608E">
        <w:rPr>
          <w:rFonts w:ascii="GHEA Grapalat" w:hAnsi="GHEA Grapalat" w:cs="Sylfaen"/>
          <w:szCs w:val="24"/>
        </w:rPr>
        <w:t xml:space="preserve">: </w:t>
      </w:r>
      <w:r w:rsidRPr="00AA608E">
        <w:rPr>
          <w:rFonts w:ascii="GHEA Grapalat" w:hAnsi="GHEA Grapalat" w:cs="Sylfaen"/>
          <w:szCs w:val="24"/>
          <w:lang w:val="ru-RU"/>
        </w:rPr>
        <w:t>Եթե</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իսկության</w:t>
      </w:r>
      <w:r w:rsidRPr="00AA608E">
        <w:rPr>
          <w:rFonts w:ascii="GHEA Grapalat" w:hAnsi="GHEA Grapalat" w:cs="Sylfaen"/>
          <w:szCs w:val="24"/>
        </w:rPr>
        <w:t xml:space="preserve"> </w:t>
      </w:r>
      <w:r w:rsidRPr="00AA608E">
        <w:rPr>
          <w:rFonts w:ascii="GHEA Grapalat" w:hAnsi="GHEA Grapalat" w:cs="Sylfaen"/>
          <w:szCs w:val="24"/>
          <w:lang w:val="ru-RU"/>
        </w:rPr>
        <w:t>ստուգման</w:t>
      </w:r>
      <w:r w:rsidRPr="00AA608E">
        <w:rPr>
          <w:rFonts w:ascii="GHEA Grapalat" w:hAnsi="GHEA Grapalat" w:cs="Sylfaen"/>
          <w:szCs w:val="24"/>
        </w:rPr>
        <w:t xml:space="preserve"> </w:t>
      </w:r>
      <w:r w:rsidRPr="00AA608E">
        <w:rPr>
          <w:rFonts w:ascii="GHEA Grapalat" w:hAnsi="GHEA Grapalat" w:cs="Sylfaen"/>
          <w:szCs w:val="24"/>
          <w:lang w:val="ru-RU"/>
        </w:rPr>
        <w:t>արդյունքում</w:t>
      </w:r>
      <w:r w:rsidRPr="00AA608E">
        <w:rPr>
          <w:rFonts w:ascii="GHEA Grapalat" w:hAnsi="GHEA Grapalat" w:cs="Sylfaen"/>
          <w:szCs w:val="24"/>
        </w:rPr>
        <w:t xml:space="preserve"> </w:t>
      </w:r>
      <w:r w:rsidRPr="00AA608E">
        <w:rPr>
          <w:rFonts w:ascii="GHEA Grapalat" w:hAnsi="GHEA Grapalat" w:cs="Sylfaen"/>
          <w:szCs w:val="24"/>
          <w:lang w:val="ru-RU"/>
        </w:rPr>
        <w:t>տվյալները</w:t>
      </w:r>
      <w:r w:rsidRPr="00AA608E">
        <w:rPr>
          <w:rFonts w:ascii="GHEA Grapalat" w:hAnsi="GHEA Grapalat" w:cs="Sylfaen"/>
          <w:szCs w:val="24"/>
        </w:rPr>
        <w:t xml:space="preserve"> </w:t>
      </w:r>
      <w:r w:rsidRPr="00AA608E">
        <w:rPr>
          <w:rFonts w:ascii="GHEA Grapalat" w:hAnsi="GHEA Grapalat" w:cs="Sylfaen"/>
          <w:szCs w:val="24"/>
          <w:lang w:val="ru-RU"/>
        </w:rPr>
        <w:t>որակվում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իրականությանը</w:t>
      </w:r>
      <w:r w:rsidRPr="00AA608E">
        <w:rPr>
          <w:rFonts w:ascii="GHEA Grapalat" w:hAnsi="GHEA Grapalat" w:cs="Sylfaen"/>
          <w:szCs w:val="24"/>
        </w:rPr>
        <w:t xml:space="preserve"> </w:t>
      </w:r>
      <w:r w:rsidRPr="00AA608E">
        <w:rPr>
          <w:rFonts w:ascii="GHEA Grapalat" w:hAnsi="GHEA Grapalat" w:cs="Sylfaen"/>
          <w:szCs w:val="24"/>
          <w:lang w:val="ru-RU"/>
        </w:rPr>
        <w:t>չհամապա</w:t>
      </w:r>
      <w:r w:rsidRPr="00AA608E">
        <w:rPr>
          <w:rFonts w:ascii="GHEA Grapalat" w:hAnsi="GHEA Grapalat" w:cs="Sylfaen"/>
          <w:szCs w:val="24"/>
        </w:rPr>
        <w:softHyphen/>
      </w:r>
      <w:r w:rsidRPr="00AA608E">
        <w:rPr>
          <w:rFonts w:ascii="GHEA Grapalat" w:hAnsi="GHEA Grapalat" w:cs="Sylfaen"/>
          <w:szCs w:val="24"/>
          <w:lang w:val="ru-RU"/>
        </w:rPr>
        <w:t>տասխանող</w:t>
      </w:r>
      <w:r w:rsidRPr="00AA608E">
        <w:rPr>
          <w:rFonts w:ascii="GHEA Grapalat" w:hAnsi="GHEA Grapalat" w:cs="Sylfaen"/>
          <w:szCs w:val="24"/>
        </w:rPr>
        <w:t xml:space="preserve">, </w:t>
      </w:r>
      <w:r w:rsidRPr="00AA608E">
        <w:rPr>
          <w:rFonts w:ascii="GHEA Grapalat" w:hAnsi="GHEA Grapalat" w:cs="Sylfaen"/>
          <w:szCs w:val="24"/>
          <w:lang w:val="ru-RU"/>
        </w:rPr>
        <w:t>ապա</w:t>
      </w:r>
      <w:r w:rsidRPr="00AA608E">
        <w:rPr>
          <w:rFonts w:ascii="GHEA Grapalat" w:hAnsi="GHEA Grapalat" w:cs="Sylfaen"/>
          <w:szCs w:val="24"/>
        </w:rPr>
        <w:t xml:space="preserve"> տվյալ մասնակցի հայտը մերժվում է:</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21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հրավերի</w:t>
      </w:r>
      <w:r w:rsidRPr="00AA608E">
        <w:rPr>
          <w:rFonts w:ascii="GHEA Grapalat" w:hAnsi="GHEA Grapalat" w:cs="Sylfaen"/>
          <w:szCs w:val="24"/>
        </w:rPr>
        <w:t xml:space="preserve"> 1-</w:t>
      </w:r>
      <w:r w:rsidRPr="00AA608E">
        <w:rPr>
          <w:rFonts w:ascii="GHEA Grapalat" w:hAnsi="GHEA Grapalat" w:cs="Sylfaen"/>
          <w:szCs w:val="24"/>
          <w:lang w:val="hy-AM"/>
        </w:rPr>
        <w:t>ին</w:t>
      </w:r>
      <w:r w:rsidRPr="00AA608E">
        <w:rPr>
          <w:rFonts w:ascii="GHEA Grapalat" w:hAnsi="GHEA Grapalat" w:cs="Sylfaen"/>
          <w:szCs w:val="24"/>
        </w:rPr>
        <w:t xml:space="preserve"> </w:t>
      </w:r>
      <w:r w:rsidRPr="00AA608E">
        <w:rPr>
          <w:rFonts w:ascii="GHEA Grapalat" w:hAnsi="GHEA Grapalat" w:cs="Sylfaen"/>
          <w:szCs w:val="24"/>
          <w:lang w:val="hy-AM"/>
        </w:rPr>
        <w:t>մասի</w:t>
      </w:r>
      <w:r w:rsidRPr="00AA608E">
        <w:rPr>
          <w:rFonts w:ascii="GHEA Grapalat" w:hAnsi="GHEA Grapalat" w:cs="Sylfaen"/>
          <w:szCs w:val="24"/>
        </w:rPr>
        <w:t xml:space="preserve"> 8.20 </w:t>
      </w:r>
      <w:r w:rsidRPr="00AA608E">
        <w:rPr>
          <w:rFonts w:ascii="GHEA Grapalat" w:hAnsi="GHEA Grapalat" w:cs="Sylfaen"/>
          <w:szCs w:val="24"/>
          <w:lang w:val="hy-AM"/>
        </w:rPr>
        <w:t>կետի</w:t>
      </w:r>
      <w:r w:rsidRPr="00AA608E">
        <w:rPr>
          <w:rFonts w:ascii="GHEA Grapalat" w:hAnsi="GHEA Grapalat" w:cs="Sylfaen"/>
          <w:szCs w:val="24"/>
        </w:rPr>
        <w:t xml:space="preserve"> </w:t>
      </w:r>
      <w:r w:rsidRPr="00AA608E">
        <w:rPr>
          <w:rFonts w:ascii="GHEA Grapalat" w:hAnsi="GHEA Grapalat" w:cs="Sylfaen"/>
          <w:szCs w:val="24"/>
          <w:lang w:val="hy-AM"/>
        </w:rPr>
        <w:t>կիրառման</w:t>
      </w:r>
      <w:r w:rsidRPr="00AA608E">
        <w:rPr>
          <w:rFonts w:ascii="GHEA Grapalat" w:hAnsi="GHEA Grapalat" w:cs="Sylfaen"/>
          <w:szCs w:val="24"/>
        </w:rPr>
        <w:t xml:space="preserve"> </w:t>
      </w:r>
      <w:r w:rsidRPr="00AA608E">
        <w:rPr>
          <w:rFonts w:ascii="GHEA Grapalat" w:hAnsi="GHEA Grapalat" w:cs="Sylfaen"/>
          <w:szCs w:val="24"/>
          <w:lang w:val="hy-AM"/>
        </w:rPr>
        <w:t>նպատակով</w:t>
      </w:r>
      <w:r w:rsidRPr="00AA608E">
        <w:rPr>
          <w:rFonts w:ascii="GHEA Grapalat" w:hAnsi="GHEA Grapalat" w:cs="Sylfaen"/>
          <w:szCs w:val="24"/>
        </w:rPr>
        <w:t xml:space="preserve"> կարող է </w:t>
      </w:r>
      <w:r w:rsidRPr="00AA608E">
        <w:rPr>
          <w:rFonts w:ascii="GHEA Grapalat" w:hAnsi="GHEA Grapalat" w:cs="Sylfaen"/>
          <w:szCs w:val="24"/>
          <w:lang w:val="hy-AM"/>
        </w:rPr>
        <w:t>հրավիրվել հանձնաժողովի</w:t>
      </w:r>
      <w:r w:rsidRPr="00AA608E">
        <w:rPr>
          <w:rFonts w:ascii="GHEA Grapalat" w:hAnsi="GHEA Grapalat" w:cs="Sylfaen"/>
          <w:szCs w:val="24"/>
        </w:rPr>
        <w:t xml:space="preserve"> </w:t>
      </w:r>
      <w:r w:rsidRPr="00AA608E">
        <w:rPr>
          <w:rFonts w:ascii="GHEA Grapalat" w:hAnsi="GHEA Grapalat" w:cs="Sylfaen"/>
          <w:szCs w:val="24"/>
          <w:lang w:val="hy-AM"/>
        </w:rPr>
        <w:t>արտահերթ</w:t>
      </w:r>
      <w:r w:rsidRPr="00AA608E">
        <w:rPr>
          <w:rFonts w:ascii="GHEA Grapalat" w:hAnsi="GHEA Grapalat" w:cs="Sylfaen"/>
          <w:szCs w:val="24"/>
        </w:rPr>
        <w:t xml:space="preserve"> </w:t>
      </w:r>
      <w:r w:rsidRPr="00AA608E">
        <w:rPr>
          <w:rFonts w:ascii="GHEA Grapalat" w:hAnsi="GHEA Grapalat" w:cs="Sylfaen"/>
          <w:szCs w:val="24"/>
          <w:lang w:val="hy-AM"/>
        </w:rPr>
        <w:t>նիստ։</w:t>
      </w:r>
    </w:p>
    <w:p w:rsidR="008E0B31" w:rsidRPr="00AA608E" w:rsidRDefault="008E0B31" w:rsidP="009911F6">
      <w:pPr>
        <w:pStyle w:val="norm"/>
        <w:spacing w:line="240" w:lineRule="auto"/>
        <w:ind w:firstLine="0"/>
        <w:rPr>
          <w:rFonts w:ascii="GHEA Grapalat" w:hAnsi="GHEA Grapalat" w:cs="Tahoma"/>
          <w:sz w:val="20"/>
          <w:lang w:val="hy-AM"/>
        </w:rPr>
      </w:pPr>
      <w:r w:rsidRPr="00AA608E">
        <w:rPr>
          <w:rFonts w:ascii="GHEA Grapalat" w:hAnsi="GHEA Grapalat"/>
          <w:spacing w:val="-6"/>
          <w:sz w:val="20"/>
          <w:lang w:val="hy-AM"/>
        </w:rPr>
        <w:t>8.</w:t>
      </w:r>
      <w:r w:rsidRPr="00AA608E">
        <w:rPr>
          <w:rFonts w:ascii="GHEA Grapalat" w:hAnsi="GHEA Grapalat"/>
          <w:spacing w:val="-6"/>
          <w:sz w:val="20"/>
          <w:lang w:val="af-ZA"/>
        </w:rPr>
        <w:t xml:space="preserve">22 </w:t>
      </w:r>
      <w:r w:rsidRPr="00AA608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A608E">
        <w:rPr>
          <w:rFonts w:ascii="GHEA Grapalat" w:hAnsi="GHEA Grapalat" w:cs="Sylfaen"/>
          <w:lang w:val="hy-AM"/>
        </w:rPr>
        <w:t xml:space="preserve"> </w:t>
      </w:r>
      <w:r w:rsidRPr="00AA608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lang w:val="hy-AM"/>
        </w:rPr>
        <w:t>8.23 Անգործության</w:t>
      </w:r>
      <w:r w:rsidRPr="00AA608E">
        <w:rPr>
          <w:rFonts w:ascii="GHEA Grapalat" w:hAnsi="GHEA Grapalat" w:cs="Sylfaen"/>
          <w:szCs w:val="24"/>
        </w:rPr>
        <w:t xml:space="preserve"> </w:t>
      </w:r>
      <w:r w:rsidRPr="00AA608E">
        <w:rPr>
          <w:rFonts w:ascii="GHEA Grapalat" w:hAnsi="GHEA Grapalat" w:cs="Sylfaen"/>
          <w:szCs w:val="24"/>
          <w:lang w:val="hy-AM"/>
        </w:rPr>
        <w:t>ժամկետը</w:t>
      </w:r>
      <w:r w:rsidRPr="00AA608E">
        <w:rPr>
          <w:rFonts w:ascii="GHEA Grapalat" w:hAnsi="GHEA Grapalat" w:cs="Sylfaen"/>
          <w:szCs w:val="24"/>
        </w:rPr>
        <w:t xml:space="preserve"> </w:t>
      </w:r>
      <w:r w:rsidRPr="00AA608E">
        <w:rPr>
          <w:rFonts w:ascii="GHEA Grapalat" w:hAnsi="GHEA Grapalat" w:cs="Sylfaen"/>
          <w:szCs w:val="24"/>
          <w:lang w:val="hy-AM"/>
        </w:rPr>
        <w:t>պայմանագիր</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մասին</w:t>
      </w:r>
      <w:r w:rsidRPr="00AA608E">
        <w:rPr>
          <w:rFonts w:ascii="GHEA Grapalat" w:hAnsi="GHEA Grapalat" w:cs="Sylfaen"/>
          <w:szCs w:val="24"/>
        </w:rPr>
        <w:t xml:space="preserve"> </w:t>
      </w:r>
      <w:r w:rsidRPr="00AA608E">
        <w:rPr>
          <w:rFonts w:ascii="GHEA Grapalat" w:hAnsi="GHEA Grapalat" w:cs="Sylfaen"/>
          <w:szCs w:val="24"/>
          <w:lang w:val="hy-AM"/>
        </w:rPr>
        <w:t>որոշման</w:t>
      </w:r>
      <w:r w:rsidRPr="00AA608E">
        <w:rPr>
          <w:rFonts w:ascii="GHEA Grapalat" w:hAnsi="GHEA Grapalat" w:cs="Sylfaen"/>
          <w:szCs w:val="24"/>
        </w:rPr>
        <w:t xml:space="preserve"> </w:t>
      </w:r>
      <w:r w:rsidRPr="00AA608E">
        <w:rPr>
          <w:rFonts w:ascii="GHEA Grapalat" w:hAnsi="GHEA Grapalat" w:cs="Sylfaen"/>
          <w:szCs w:val="24"/>
          <w:lang w:val="hy-AM"/>
        </w:rPr>
        <w:t>հայտարարության</w:t>
      </w:r>
      <w:r w:rsidRPr="00AA608E">
        <w:rPr>
          <w:rFonts w:ascii="GHEA Grapalat" w:hAnsi="GHEA Grapalat" w:cs="Sylfaen"/>
          <w:szCs w:val="24"/>
        </w:rPr>
        <w:t xml:space="preserve"> </w:t>
      </w:r>
      <w:r w:rsidRPr="00AA608E">
        <w:rPr>
          <w:rFonts w:ascii="GHEA Grapalat" w:hAnsi="GHEA Grapalat" w:cs="Sylfaen"/>
          <w:szCs w:val="24"/>
          <w:lang w:val="hy-AM"/>
        </w:rPr>
        <w:t>հրապարակման</w:t>
      </w:r>
      <w:r w:rsidRPr="00AA608E">
        <w:rPr>
          <w:rFonts w:ascii="GHEA Grapalat" w:hAnsi="GHEA Grapalat" w:cs="Sylfaen"/>
          <w:szCs w:val="24"/>
        </w:rPr>
        <w:t xml:space="preserve"> </w:t>
      </w:r>
      <w:r w:rsidRPr="00AA608E">
        <w:rPr>
          <w:rFonts w:ascii="GHEA Grapalat" w:hAnsi="GHEA Grapalat" w:cs="Sylfaen"/>
          <w:szCs w:val="24"/>
          <w:lang w:val="hy-AM"/>
        </w:rPr>
        <w:t>օրվան</w:t>
      </w:r>
      <w:r w:rsidRPr="00AA608E">
        <w:rPr>
          <w:rFonts w:ascii="GHEA Grapalat" w:hAnsi="GHEA Grapalat" w:cs="Sylfaen"/>
          <w:szCs w:val="24"/>
        </w:rPr>
        <w:t xml:space="preserve"> </w:t>
      </w:r>
      <w:r w:rsidRPr="00AA608E">
        <w:rPr>
          <w:rFonts w:ascii="GHEA Grapalat" w:hAnsi="GHEA Grapalat" w:cs="Sylfaen"/>
          <w:szCs w:val="24"/>
          <w:lang w:val="hy-AM"/>
        </w:rPr>
        <w:t>հաջորդող</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և</w:t>
      </w:r>
      <w:r w:rsidRPr="00AA608E">
        <w:rPr>
          <w:rFonts w:ascii="GHEA Grapalat" w:hAnsi="GHEA Grapalat" w:cs="Sylfaen"/>
          <w:szCs w:val="24"/>
        </w:rPr>
        <w:t xml:space="preserve"> պ</w:t>
      </w:r>
      <w:r w:rsidRPr="00AA608E">
        <w:rPr>
          <w:rFonts w:ascii="GHEA Grapalat" w:hAnsi="GHEA Grapalat" w:cs="Sylfaen"/>
          <w:szCs w:val="24"/>
          <w:lang w:val="hy-AM"/>
        </w:rPr>
        <w:t>ատվիրատուի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պայմանագիրը</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իրավասության</w:t>
      </w:r>
      <w:r w:rsidRPr="00AA608E">
        <w:rPr>
          <w:rFonts w:ascii="GHEA Grapalat" w:hAnsi="GHEA Grapalat" w:cs="Sylfaen"/>
          <w:szCs w:val="24"/>
        </w:rPr>
        <w:t xml:space="preserve"> </w:t>
      </w:r>
      <w:r w:rsidRPr="00AA608E">
        <w:rPr>
          <w:rFonts w:ascii="GHEA Grapalat" w:hAnsi="GHEA Grapalat" w:cs="Sylfaen"/>
          <w:szCs w:val="24"/>
          <w:lang w:val="hy-AM"/>
        </w:rPr>
        <w:t>առաջացման</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միջև</w:t>
      </w:r>
      <w:r w:rsidRPr="00AA608E">
        <w:rPr>
          <w:rFonts w:ascii="GHEA Grapalat" w:hAnsi="GHEA Grapalat" w:cs="Sylfaen"/>
          <w:szCs w:val="24"/>
        </w:rPr>
        <w:t xml:space="preserve"> </w:t>
      </w:r>
      <w:r w:rsidRPr="00AA608E">
        <w:rPr>
          <w:rFonts w:ascii="GHEA Grapalat" w:hAnsi="GHEA Grapalat" w:cs="Sylfaen"/>
          <w:szCs w:val="24"/>
          <w:lang w:val="hy-AM"/>
        </w:rPr>
        <w:t>ընկած</w:t>
      </w:r>
      <w:r w:rsidRPr="00AA608E">
        <w:rPr>
          <w:rFonts w:ascii="GHEA Grapalat" w:hAnsi="GHEA Grapalat" w:cs="Sylfaen"/>
          <w:szCs w:val="24"/>
        </w:rPr>
        <w:t xml:space="preserve"> </w:t>
      </w:r>
      <w:r w:rsidRPr="00AA608E">
        <w:rPr>
          <w:rFonts w:ascii="GHEA Grapalat" w:hAnsi="GHEA Grapalat" w:cs="Sylfaen"/>
          <w:szCs w:val="24"/>
          <w:lang w:val="hy-AM"/>
        </w:rPr>
        <w:t>ժամանակահատվածն</w:t>
      </w:r>
      <w:r w:rsidRPr="00AA608E">
        <w:rPr>
          <w:rFonts w:ascii="GHEA Grapalat" w:hAnsi="GHEA Grapalat" w:cs="Sylfaen"/>
          <w:szCs w:val="24"/>
        </w:rPr>
        <w:t xml:space="preserve"> </w:t>
      </w:r>
      <w:r w:rsidRPr="00AA608E">
        <w:rPr>
          <w:rFonts w:ascii="GHEA Grapalat" w:hAnsi="GHEA Grapalat" w:cs="Sylfaen"/>
          <w:szCs w:val="24"/>
          <w:lang w:val="hy-AM"/>
        </w:rPr>
        <w:t>է։</w:t>
      </w:r>
    </w:p>
    <w:p w:rsidR="008E0B31" w:rsidRPr="00AA608E" w:rsidRDefault="008E0B31" w:rsidP="008E0B31">
      <w:pPr>
        <w:pStyle w:val="23"/>
        <w:spacing w:line="240" w:lineRule="auto"/>
        <w:ind w:firstLine="567"/>
        <w:rPr>
          <w:rFonts w:ascii="GHEA Grapalat" w:hAnsi="GHEA Grapalat"/>
          <w:i/>
          <w:lang w:val="es-ES"/>
        </w:rPr>
      </w:pP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սույն</w:t>
      </w:r>
      <w:r w:rsidRPr="00AA608E">
        <w:rPr>
          <w:rFonts w:ascii="GHEA Grapalat" w:hAnsi="GHEA Grapalat" w:cs="Arial"/>
          <w:lang w:val="es-ES"/>
        </w:rPr>
        <w:t xml:space="preserve"> </w:t>
      </w:r>
      <w:r w:rsidRPr="00AA608E">
        <w:rPr>
          <w:rFonts w:ascii="GHEA Grapalat" w:hAnsi="GHEA Grapalat" w:cs="Sylfaen"/>
          <w:lang w:val="es-ES"/>
        </w:rPr>
        <w:t>ընթացակարգի</w:t>
      </w:r>
      <w:r w:rsidRPr="00AA608E">
        <w:rPr>
          <w:rFonts w:ascii="GHEA Grapalat" w:hAnsi="GHEA Grapalat" w:cs="Arial"/>
          <w:lang w:val="es-ES"/>
        </w:rPr>
        <w:t xml:space="preserve"> </w:t>
      </w:r>
      <w:r w:rsidRPr="00AA608E">
        <w:rPr>
          <w:rFonts w:ascii="GHEA Grapalat" w:hAnsi="GHEA Grapalat" w:cs="Sylfaen"/>
          <w:lang w:val="es-ES"/>
        </w:rPr>
        <w:t>դեպքում «</w:t>
      </w:r>
      <w:r w:rsidR="00C673A6" w:rsidRPr="00AA608E">
        <w:rPr>
          <w:rFonts w:ascii="GHEA Grapalat" w:hAnsi="GHEA Grapalat" w:cs="Sylfaen"/>
          <w:lang w:val="es-ES"/>
        </w:rPr>
        <w:t>5</w:t>
      </w:r>
      <w:r w:rsidRPr="00AA608E">
        <w:rPr>
          <w:rFonts w:ascii="GHEA Grapalat" w:hAnsi="GHEA Grapalat" w:cs="Sylfaen"/>
          <w:lang w:val="es-ES"/>
        </w:rPr>
        <w:t>» օրացուցային</w:t>
      </w:r>
      <w:r w:rsidRPr="00AA608E">
        <w:rPr>
          <w:rFonts w:ascii="GHEA Grapalat" w:hAnsi="GHEA Grapalat" w:cs="Arial"/>
          <w:lang w:val="es-ES"/>
        </w:rPr>
        <w:t xml:space="preserve"> </w:t>
      </w:r>
      <w:r w:rsidRPr="00AA608E">
        <w:rPr>
          <w:rFonts w:ascii="GHEA Grapalat" w:hAnsi="GHEA Grapalat" w:cs="Sylfaen"/>
          <w:lang w:val="es-ES"/>
        </w:rPr>
        <w:t>օր</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Tahoma"/>
          <w:lang w:val="es-ES"/>
        </w:rPr>
        <w:t>։</w:t>
      </w:r>
      <w:r w:rsidRPr="00AA608E">
        <w:rPr>
          <w:rFonts w:ascii="GHEA Grapalat" w:hAnsi="GHEA Grapalat"/>
          <w:lang w:val="es-ES"/>
        </w:rPr>
        <w:t xml:space="preserve"> </w:t>
      </w: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կիրառելի</w:t>
      </w:r>
      <w:r w:rsidRPr="00AA608E">
        <w:rPr>
          <w:rFonts w:ascii="GHEA Grapalat" w:hAnsi="GHEA Grapalat" w:cs="Arial"/>
          <w:lang w:val="es-ES"/>
        </w:rPr>
        <w:t xml:space="preserve"> </w:t>
      </w:r>
      <w:r w:rsidRPr="00AA608E">
        <w:rPr>
          <w:rFonts w:ascii="GHEA Grapalat" w:hAnsi="GHEA Grapalat" w:cs="Sylfaen"/>
          <w:lang w:val="es-ES"/>
        </w:rPr>
        <w:t>չէ</w:t>
      </w:r>
      <w:r w:rsidRPr="00AA608E">
        <w:rPr>
          <w:rFonts w:ascii="GHEA Grapalat" w:hAnsi="GHEA Grapalat" w:cs="Arial"/>
          <w:lang w:val="es-ES"/>
        </w:rPr>
        <w:t xml:space="preserve">, </w:t>
      </w:r>
      <w:r w:rsidRPr="00AA608E">
        <w:rPr>
          <w:rFonts w:ascii="GHEA Grapalat" w:hAnsi="GHEA Grapalat" w:cs="Sylfaen"/>
          <w:lang w:val="es-ES"/>
        </w:rPr>
        <w:t>եթե</w:t>
      </w:r>
      <w:r w:rsidRPr="00AA608E">
        <w:rPr>
          <w:rFonts w:ascii="GHEA Grapalat" w:hAnsi="GHEA Grapalat" w:cs="Arial"/>
          <w:lang w:val="es-ES"/>
        </w:rPr>
        <w:t xml:space="preserve"> </w:t>
      </w:r>
      <w:r w:rsidRPr="00AA608E">
        <w:rPr>
          <w:rFonts w:ascii="GHEA Grapalat" w:hAnsi="GHEA Grapalat" w:cs="Sylfaen"/>
          <w:lang w:val="es-ES"/>
        </w:rPr>
        <w:t>միայն</w:t>
      </w:r>
      <w:r w:rsidRPr="00AA608E">
        <w:rPr>
          <w:rFonts w:ascii="GHEA Grapalat" w:hAnsi="GHEA Grapalat" w:cs="Arial"/>
          <w:lang w:val="es-ES"/>
        </w:rPr>
        <w:t xml:space="preserve"> </w:t>
      </w:r>
      <w:r w:rsidRPr="00AA608E">
        <w:rPr>
          <w:rFonts w:ascii="GHEA Grapalat" w:hAnsi="GHEA Grapalat" w:cs="Sylfaen"/>
          <w:lang w:val="es-ES"/>
        </w:rPr>
        <w:t>մեկ</w:t>
      </w:r>
      <w:r w:rsidRPr="00AA608E">
        <w:rPr>
          <w:rFonts w:ascii="GHEA Grapalat" w:hAnsi="GHEA Grapalat" w:cs="Arial"/>
          <w:lang w:val="es-ES"/>
        </w:rPr>
        <w:t xml:space="preserve"> մ</w:t>
      </w:r>
      <w:r w:rsidRPr="00AA608E">
        <w:rPr>
          <w:rFonts w:ascii="GHEA Grapalat" w:hAnsi="GHEA Grapalat" w:cs="Sylfaen"/>
          <w:lang w:val="es-ES"/>
        </w:rPr>
        <w:t>ասնակից է հայտ ներկայացրել</w:t>
      </w:r>
      <w:r w:rsidRPr="00AA608E">
        <w:rPr>
          <w:rFonts w:ascii="GHEA Grapalat" w:hAnsi="GHEA Grapalat"/>
          <w:i/>
          <w:lang w:val="es-ES"/>
        </w:rPr>
        <w:t>,</w:t>
      </w:r>
      <w:r w:rsidRPr="00AA608E">
        <w:rPr>
          <w:rFonts w:ascii="GHEA Grapalat" w:hAnsi="GHEA Grapalat"/>
          <w:lang w:val="es-ES"/>
        </w:rPr>
        <w:t xml:space="preserve"> </w:t>
      </w:r>
      <w:r w:rsidRPr="00AA608E">
        <w:rPr>
          <w:rFonts w:ascii="GHEA Grapalat" w:hAnsi="GHEA Grapalat" w:cs="Sylfaen"/>
          <w:lang w:val="es-ES"/>
        </w:rPr>
        <w:t>որի</w:t>
      </w:r>
      <w:r w:rsidRPr="00AA608E">
        <w:rPr>
          <w:rFonts w:ascii="GHEA Grapalat" w:hAnsi="GHEA Grapalat" w:cs="Arial"/>
          <w:lang w:val="es-ES"/>
        </w:rPr>
        <w:t xml:space="preserve"> </w:t>
      </w:r>
      <w:r w:rsidRPr="00AA608E">
        <w:rPr>
          <w:rFonts w:ascii="GHEA Grapalat" w:hAnsi="GHEA Grapalat" w:cs="Sylfaen"/>
          <w:lang w:val="es-ES"/>
        </w:rPr>
        <w:t>հետ</w:t>
      </w:r>
      <w:r w:rsidRPr="00AA608E">
        <w:rPr>
          <w:rFonts w:ascii="GHEA Grapalat" w:hAnsi="GHEA Grapalat" w:cs="Arial"/>
          <w:lang w:val="es-ES"/>
        </w:rPr>
        <w:t xml:space="preserve"> </w:t>
      </w:r>
      <w:r w:rsidRPr="00AA608E">
        <w:rPr>
          <w:rFonts w:ascii="GHEA Grapalat" w:hAnsi="GHEA Grapalat" w:cs="Sylfaen"/>
          <w:lang w:val="es-ES"/>
        </w:rPr>
        <w:t>կնքվում</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Arial"/>
          <w:lang w:val="es-ES"/>
        </w:rPr>
        <w:t xml:space="preserve"> </w:t>
      </w:r>
      <w:r w:rsidRPr="00AA608E">
        <w:rPr>
          <w:rFonts w:ascii="GHEA Grapalat" w:hAnsi="GHEA Grapalat" w:cs="Sylfaen"/>
          <w:lang w:val="es-ES"/>
        </w:rPr>
        <w:t>պայմանագիր</w:t>
      </w:r>
      <w:r w:rsidRPr="00AA608E">
        <w:rPr>
          <w:rFonts w:ascii="GHEA Grapalat" w:hAnsi="GHEA Grapalat" w:cs="Arial"/>
          <w:lang w:val="es-ES"/>
        </w:rPr>
        <w:t>:</w:t>
      </w:r>
    </w:p>
    <w:p w:rsidR="008E0B31" w:rsidRPr="00AA608E" w:rsidRDefault="008E0B31" w:rsidP="008E0B31">
      <w:pPr>
        <w:pStyle w:val="23"/>
        <w:spacing w:line="240" w:lineRule="auto"/>
        <w:ind w:firstLine="567"/>
        <w:rPr>
          <w:rFonts w:ascii="GHEA Grapalat" w:hAnsi="GHEA Grapalat" w:cs="Sylfaen"/>
          <w:szCs w:val="24"/>
          <w:lang w:val="es-ES"/>
        </w:rPr>
      </w:pPr>
      <w:r w:rsidRPr="00AA608E">
        <w:rPr>
          <w:rFonts w:ascii="GHEA Grapalat" w:hAnsi="GHEA Grapalat" w:cs="Sylfaen"/>
          <w:szCs w:val="24"/>
          <w:lang w:val="ru-RU"/>
        </w:rPr>
        <w:t>Պատվիրատուն</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պայմանագիրը</w:t>
      </w:r>
      <w:r w:rsidRPr="00AA608E">
        <w:rPr>
          <w:rFonts w:ascii="GHEA Grapalat" w:hAnsi="GHEA Grapalat" w:cs="Sylfaen"/>
          <w:szCs w:val="24"/>
          <w:lang w:val="es-ES"/>
        </w:rPr>
        <w:t xml:space="preserve"> </w:t>
      </w:r>
      <w:r w:rsidRPr="00AA608E">
        <w:rPr>
          <w:rFonts w:ascii="GHEA Grapalat" w:hAnsi="GHEA Grapalat" w:cs="Sylfaen"/>
          <w:szCs w:val="24"/>
          <w:lang w:val="ru-RU"/>
        </w:rPr>
        <w:t>կնքում</w:t>
      </w:r>
      <w:r w:rsidRPr="00AA608E">
        <w:rPr>
          <w:rFonts w:ascii="GHEA Grapalat" w:hAnsi="GHEA Grapalat" w:cs="Sylfaen"/>
          <w:szCs w:val="24"/>
          <w:lang w:val="es-ES"/>
        </w:rPr>
        <w:t xml:space="preserve"> </w:t>
      </w:r>
      <w:r w:rsidRPr="00AA608E">
        <w:rPr>
          <w:rFonts w:ascii="GHEA Grapalat" w:hAnsi="GHEA Grapalat" w:cs="Sylfaen"/>
          <w:szCs w:val="24"/>
          <w:lang w:val="ru-RU"/>
        </w:rPr>
        <w:t>է</w:t>
      </w:r>
      <w:r w:rsidRPr="00AA608E">
        <w:rPr>
          <w:rFonts w:ascii="GHEA Grapalat" w:hAnsi="GHEA Grapalat" w:cs="Sylfaen"/>
          <w:szCs w:val="24"/>
          <w:lang w:val="es-ES"/>
        </w:rPr>
        <w:t xml:space="preserve">, </w:t>
      </w:r>
      <w:r w:rsidRPr="00AA608E">
        <w:rPr>
          <w:rFonts w:ascii="GHEA Grapalat" w:hAnsi="GHEA Grapalat" w:cs="Sylfaen"/>
          <w:szCs w:val="24"/>
          <w:lang w:val="ru-RU"/>
        </w:rPr>
        <w:t>եթե</w:t>
      </w:r>
      <w:r w:rsidRPr="00AA608E">
        <w:rPr>
          <w:rFonts w:ascii="GHEA Grapalat" w:hAnsi="GHEA Grapalat" w:cs="Sylfaen"/>
          <w:szCs w:val="24"/>
          <w:lang w:val="es-ES"/>
        </w:rPr>
        <w:t xml:space="preserve"> </w:t>
      </w:r>
      <w:r w:rsidRPr="00AA608E">
        <w:rPr>
          <w:rFonts w:ascii="GHEA Grapalat" w:hAnsi="GHEA Grapalat" w:cs="Sylfaen"/>
          <w:szCs w:val="24"/>
          <w:lang w:val="ru-RU"/>
        </w:rPr>
        <w:t>սույն</w:t>
      </w:r>
      <w:r w:rsidRPr="00AA608E">
        <w:rPr>
          <w:rFonts w:ascii="GHEA Grapalat" w:hAnsi="GHEA Grapalat" w:cs="Sylfaen"/>
          <w:szCs w:val="24"/>
          <w:lang w:val="es-ES"/>
        </w:rPr>
        <w:t xml:space="preserve"> </w:t>
      </w:r>
      <w:r w:rsidRPr="00AA608E">
        <w:rPr>
          <w:rFonts w:ascii="GHEA Grapalat" w:hAnsi="GHEA Grapalat" w:cs="Sylfaen"/>
          <w:szCs w:val="24"/>
          <w:lang w:val="ru-RU"/>
        </w:rPr>
        <w:t>կետով</w:t>
      </w:r>
      <w:r w:rsidRPr="00AA608E">
        <w:rPr>
          <w:rFonts w:ascii="GHEA Grapalat" w:hAnsi="GHEA Grapalat" w:cs="Sylfaen"/>
          <w:szCs w:val="24"/>
          <w:lang w:val="es-ES"/>
        </w:rPr>
        <w:t xml:space="preserve"> </w:t>
      </w:r>
      <w:r w:rsidRPr="00AA608E">
        <w:rPr>
          <w:rFonts w:ascii="GHEA Grapalat" w:hAnsi="GHEA Grapalat" w:cs="Sylfaen"/>
          <w:szCs w:val="24"/>
          <w:lang w:val="ru-RU"/>
        </w:rPr>
        <w:t>նախատեսված</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ժամկետում</w:t>
      </w:r>
      <w:r w:rsidRPr="00AA608E">
        <w:rPr>
          <w:rFonts w:ascii="GHEA Grapalat" w:hAnsi="GHEA Grapalat" w:cs="Sylfaen"/>
          <w:szCs w:val="24"/>
          <w:lang w:val="es-ES"/>
        </w:rPr>
        <w:t xml:space="preserve"> </w:t>
      </w:r>
      <w:r w:rsidRPr="00AA608E">
        <w:rPr>
          <w:rFonts w:ascii="GHEA Grapalat" w:hAnsi="GHEA Grapalat" w:cs="Sylfaen"/>
          <w:szCs w:val="24"/>
          <w:lang w:val="ru-RU"/>
        </w:rPr>
        <w:t>որևէ</w:t>
      </w:r>
      <w:r w:rsidRPr="00AA608E">
        <w:rPr>
          <w:rFonts w:ascii="GHEA Grapalat" w:hAnsi="GHEA Grapalat" w:cs="Sylfaen"/>
          <w:szCs w:val="24"/>
          <w:lang w:val="es-ES"/>
        </w:rPr>
        <w:t xml:space="preserve"> մ</w:t>
      </w:r>
      <w:r w:rsidRPr="00AA608E">
        <w:rPr>
          <w:rFonts w:ascii="GHEA Grapalat" w:hAnsi="GHEA Grapalat" w:cs="Sylfaen"/>
          <w:szCs w:val="24"/>
          <w:lang w:val="ru-RU"/>
        </w:rPr>
        <w:t>ասնակից</w:t>
      </w:r>
      <w:r w:rsidRPr="00AA608E">
        <w:rPr>
          <w:rFonts w:ascii="GHEA Grapalat" w:hAnsi="GHEA Grapalat" w:cs="Sylfaen"/>
          <w:szCs w:val="24"/>
          <w:lang w:val="es-ES"/>
        </w:rPr>
        <w:t xml:space="preserve"> </w:t>
      </w:r>
      <w:r w:rsidRPr="00AA608E">
        <w:rPr>
          <w:rFonts w:ascii="GHEA Grapalat" w:hAnsi="GHEA Grapalat" w:cs="Sylfaen"/>
        </w:rPr>
        <w:t>գնումների հետ կապված բողոքներ քննող անձին</w:t>
      </w:r>
      <w:r w:rsidRPr="00AA608E">
        <w:rPr>
          <w:rFonts w:ascii="GHEA Grapalat" w:hAnsi="GHEA Grapalat" w:cs="Sylfaen"/>
          <w:szCs w:val="24"/>
          <w:lang w:val="es-ES"/>
        </w:rPr>
        <w:t xml:space="preserve"> </w:t>
      </w:r>
      <w:r w:rsidRPr="00AA608E">
        <w:rPr>
          <w:rFonts w:ascii="GHEA Grapalat" w:hAnsi="GHEA Grapalat" w:cs="Sylfaen"/>
          <w:szCs w:val="24"/>
          <w:lang w:val="ru-RU"/>
        </w:rPr>
        <w:t>չի</w:t>
      </w:r>
      <w:r w:rsidRPr="00AA608E">
        <w:rPr>
          <w:rFonts w:ascii="GHEA Grapalat" w:hAnsi="GHEA Grapalat" w:cs="Sylfaen"/>
          <w:szCs w:val="24"/>
          <w:lang w:val="es-ES"/>
        </w:rPr>
        <w:t xml:space="preserve"> </w:t>
      </w:r>
      <w:r w:rsidRPr="00AA608E">
        <w:rPr>
          <w:rFonts w:ascii="GHEA Grapalat" w:hAnsi="GHEA Grapalat" w:cs="Sylfaen"/>
          <w:szCs w:val="24"/>
          <w:lang w:val="ru-RU"/>
        </w:rPr>
        <w:t>բողոքարկում</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որոշումը։</w:t>
      </w:r>
      <w:r w:rsidRPr="00AA608E">
        <w:rPr>
          <w:rFonts w:ascii="GHEA Grapalat" w:hAnsi="GHEA Grapalat" w:cs="Sylfaen"/>
          <w:szCs w:val="24"/>
          <w:lang w:val="es-ES"/>
        </w:rPr>
        <w:t xml:space="preserve"> </w:t>
      </w:r>
      <w:r w:rsidRPr="00AA608E">
        <w:rPr>
          <w:rFonts w:ascii="GHEA Grapalat" w:hAnsi="GHEA Grapalat" w:cs="Sylfaen"/>
          <w:szCs w:val="24"/>
          <w:lang w:val="ru-RU"/>
        </w:rPr>
        <w:t>Մինչև</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ժամկետը</w:t>
      </w:r>
      <w:r w:rsidRPr="00AA608E">
        <w:rPr>
          <w:rFonts w:ascii="GHEA Grapalat" w:hAnsi="GHEA Grapalat" w:cs="Sylfaen"/>
          <w:szCs w:val="24"/>
          <w:lang w:val="es-ES"/>
        </w:rPr>
        <w:t xml:space="preserve"> </w:t>
      </w:r>
      <w:r w:rsidRPr="00AA608E">
        <w:rPr>
          <w:rFonts w:ascii="GHEA Grapalat" w:hAnsi="GHEA Grapalat" w:cs="Sylfaen"/>
          <w:szCs w:val="24"/>
          <w:lang w:val="ru-RU"/>
        </w:rPr>
        <w:t>լրանալը</w:t>
      </w:r>
      <w:r w:rsidRPr="00AA608E">
        <w:rPr>
          <w:rFonts w:ascii="GHEA Grapalat" w:hAnsi="GHEA Grapalat" w:cs="Sylfaen"/>
          <w:szCs w:val="24"/>
          <w:lang w:val="es-ES"/>
        </w:rPr>
        <w:t xml:space="preserve"> </w:t>
      </w:r>
      <w:r w:rsidRPr="00AA608E">
        <w:rPr>
          <w:rFonts w:ascii="GHEA Grapalat" w:hAnsi="GHEA Grapalat" w:cs="Sylfaen"/>
          <w:szCs w:val="24"/>
          <w:lang w:val="ru-RU"/>
        </w:rPr>
        <w:t>կամ</w:t>
      </w:r>
      <w:r w:rsidRPr="00AA608E">
        <w:rPr>
          <w:rFonts w:ascii="GHEA Grapalat" w:hAnsi="GHEA Grapalat" w:cs="Sylfaen"/>
          <w:szCs w:val="24"/>
          <w:lang w:val="es-ES"/>
        </w:rPr>
        <w:t xml:space="preserve"> </w:t>
      </w:r>
      <w:r w:rsidRPr="00AA608E">
        <w:rPr>
          <w:rFonts w:ascii="GHEA Grapalat" w:hAnsi="GHEA Grapalat" w:cs="Sylfaen"/>
          <w:szCs w:val="24"/>
          <w:lang w:val="ru-RU"/>
        </w:rPr>
        <w:t>առանց</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հայտարարության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հրապարակման</w:t>
      </w:r>
      <w:r w:rsidRPr="00AA608E">
        <w:rPr>
          <w:rFonts w:ascii="GHEA Grapalat" w:hAnsi="GHEA Grapalat" w:cs="Sylfaen"/>
          <w:szCs w:val="24"/>
          <w:lang w:val="es-ES"/>
        </w:rPr>
        <w:t xml:space="preserve"> </w:t>
      </w:r>
      <w:r w:rsidRPr="00AA608E">
        <w:rPr>
          <w:rFonts w:ascii="GHEA Grapalat" w:hAnsi="GHEA Grapalat" w:cs="Sylfaen"/>
          <w:szCs w:val="24"/>
          <w:lang w:val="ru-RU"/>
        </w:rPr>
        <w:t>կնք</w:t>
      </w:r>
      <w:r w:rsidRPr="00AA608E">
        <w:rPr>
          <w:rFonts w:ascii="GHEA Grapalat" w:hAnsi="GHEA Grapalat" w:cs="Sylfaen"/>
          <w:szCs w:val="24"/>
          <w:lang w:val="en-US"/>
        </w:rPr>
        <w:t>վ</w:t>
      </w:r>
      <w:r w:rsidRPr="00AA608E">
        <w:rPr>
          <w:rFonts w:ascii="GHEA Grapalat" w:hAnsi="GHEA Grapalat" w:cs="Sylfaen"/>
          <w:szCs w:val="24"/>
          <w:lang w:val="ru-RU"/>
        </w:rPr>
        <w:t>ած</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պայմանագիրն</w:t>
      </w:r>
      <w:r w:rsidRPr="00AA608E">
        <w:rPr>
          <w:rFonts w:ascii="GHEA Grapalat" w:hAnsi="GHEA Grapalat" w:cs="Sylfaen"/>
          <w:szCs w:val="24"/>
          <w:lang w:val="es-ES"/>
        </w:rPr>
        <w:t xml:space="preserve"> </w:t>
      </w:r>
      <w:r w:rsidRPr="00AA608E">
        <w:rPr>
          <w:rFonts w:ascii="GHEA Grapalat" w:hAnsi="GHEA Grapalat" w:cs="Sylfaen"/>
          <w:szCs w:val="24"/>
          <w:lang w:val="ru-RU"/>
        </w:rPr>
        <w:t>առ</w:t>
      </w:r>
      <w:r w:rsidRPr="00AA608E">
        <w:rPr>
          <w:rFonts w:ascii="GHEA Grapalat" w:hAnsi="GHEA Grapalat" w:cs="Sylfaen"/>
          <w:szCs w:val="24"/>
          <w:lang w:val="es-ES"/>
        </w:rPr>
        <w:t xml:space="preserve"> </w:t>
      </w:r>
      <w:r w:rsidRPr="00AA608E">
        <w:rPr>
          <w:rFonts w:ascii="GHEA Grapalat" w:hAnsi="GHEA Grapalat" w:cs="Sylfaen"/>
          <w:szCs w:val="24"/>
          <w:lang w:val="ru-RU"/>
        </w:rPr>
        <w:t>ոչինչ</w:t>
      </w:r>
      <w:r w:rsidRPr="00AA608E">
        <w:rPr>
          <w:rFonts w:ascii="GHEA Grapalat" w:hAnsi="GHEA Grapalat" w:cs="Sylfaen"/>
          <w:szCs w:val="24"/>
          <w:lang w:val="es-ES"/>
        </w:rPr>
        <w:t xml:space="preserve"> </w:t>
      </w:r>
      <w:r w:rsidRPr="00AA608E">
        <w:rPr>
          <w:rFonts w:ascii="GHEA Grapalat" w:hAnsi="GHEA Grapalat" w:cs="Sylfaen"/>
          <w:szCs w:val="24"/>
          <w:lang w:val="ru-RU"/>
        </w:rPr>
        <w:t>է։</w:t>
      </w: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es-ES"/>
        </w:rPr>
        <w:t>9</w:t>
      </w:r>
      <w:r w:rsidRPr="00AA608E">
        <w:rPr>
          <w:rFonts w:ascii="GHEA Grapalat" w:hAnsi="GHEA Grapalat"/>
          <w:b/>
          <w:iCs/>
          <w:sz w:val="20"/>
          <w:lang w:val="af-ZA"/>
        </w:rPr>
        <w:t xml:space="preserve">. </w:t>
      </w:r>
      <w:r w:rsidRPr="00AA608E">
        <w:rPr>
          <w:rFonts w:ascii="GHEA Grapalat" w:hAnsi="GHEA Grapalat" w:cs="Sylfaen"/>
          <w:b/>
          <w:iCs/>
          <w:sz w:val="20"/>
          <w:lang w:val="af-ZA"/>
        </w:rPr>
        <w:t>ՊԱՅՄԱՆԱԳՐԻ</w:t>
      </w:r>
      <w:r w:rsidRPr="00AA608E">
        <w:rPr>
          <w:rFonts w:ascii="GHEA Grapalat" w:hAnsi="GHEA Grapalat" w:cs="Arial"/>
          <w:b/>
          <w:iCs/>
          <w:sz w:val="20"/>
          <w:lang w:val="af-ZA"/>
        </w:rPr>
        <w:t xml:space="preserve"> </w:t>
      </w:r>
      <w:r w:rsidRPr="00AA608E">
        <w:rPr>
          <w:rFonts w:ascii="GHEA Grapalat" w:hAnsi="GHEA Grapalat" w:cs="Sylfaen"/>
          <w:b/>
          <w:iCs/>
          <w:sz w:val="20"/>
          <w:lang w:val="af-ZA"/>
        </w:rPr>
        <w:t>ԿՆՔՈՒՄԸ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es-ES"/>
        </w:rPr>
        <w:t>9</w:t>
      </w:r>
      <w:r w:rsidRPr="00AA608E">
        <w:rPr>
          <w:rFonts w:ascii="GHEA Grapalat" w:hAnsi="GHEA Grapalat"/>
          <w:iCs/>
          <w:sz w:val="20"/>
          <w:lang w:val="af-ZA"/>
        </w:rPr>
        <w:t xml:space="preserve">.1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որոշման</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գրավոր</w:t>
      </w:r>
      <w:r w:rsidRPr="00AA608E">
        <w:rPr>
          <w:rFonts w:ascii="GHEA Grapalat" w:hAnsi="GHEA Grapalat" w:cs="Sylfaen"/>
          <w:sz w:val="20"/>
          <w:lang w:val="af-ZA"/>
        </w:rPr>
        <w:t xml:space="preserve">` </w:t>
      </w:r>
      <w:r w:rsidRPr="00AA608E">
        <w:rPr>
          <w:rFonts w:ascii="GHEA Grapalat" w:hAnsi="GHEA Grapalat" w:cs="Sylfaen"/>
          <w:sz w:val="20"/>
          <w:lang w:val="ru-RU"/>
        </w:rPr>
        <w:t>մեկ</w:t>
      </w:r>
      <w:r w:rsidRPr="00AA608E">
        <w:rPr>
          <w:rFonts w:ascii="GHEA Grapalat" w:hAnsi="GHEA Grapalat" w:cs="Sylfaen"/>
          <w:sz w:val="20"/>
          <w:lang w:val="af-ZA"/>
        </w:rPr>
        <w:t xml:space="preserve"> </w:t>
      </w:r>
      <w:r w:rsidRPr="00AA608E">
        <w:rPr>
          <w:rFonts w:ascii="GHEA Grapalat" w:hAnsi="GHEA Grapalat" w:cs="Sylfaen"/>
          <w:sz w:val="20"/>
          <w:lang w:val="ru-RU"/>
        </w:rPr>
        <w:t>փաստաթուղթ</w:t>
      </w:r>
      <w:r w:rsidRPr="00AA608E">
        <w:rPr>
          <w:rFonts w:ascii="GHEA Grapalat" w:hAnsi="GHEA Grapalat" w:cs="Sylfaen"/>
          <w:sz w:val="20"/>
          <w:lang w:val="af-ZA"/>
        </w:rPr>
        <w:t xml:space="preserve"> </w:t>
      </w:r>
      <w:r w:rsidRPr="00AA608E">
        <w:rPr>
          <w:rFonts w:ascii="GHEA Grapalat" w:hAnsi="GHEA Grapalat" w:cs="Sylfaen"/>
          <w:sz w:val="20"/>
          <w:lang w:val="ru-RU"/>
        </w:rPr>
        <w:t>կազմելու</w:t>
      </w:r>
      <w:r w:rsidRPr="00AA608E">
        <w:rPr>
          <w:rFonts w:ascii="GHEA Grapalat" w:hAnsi="GHEA Grapalat" w:cs="Sylfaen"/>
          <w:sz w:val="20"/>
          <w:lang w:val="af-ZA"/>
        </w:rPr>
        <w:t xml:space="preserve"> </w:t>
      </w:r>
      <w:r w:rsidRPr="00AA608E">
        <w:rPr>
          <w:rFonts w:ascii="GHEA Grapalat" w:hAnsi="GHEA Grapalat" w:cs="Sylfaen"/>
          <w:sz w:val="20"/>
          <w:lang w:val="ru-RU"/>
        </w:rPr>
        <w:t>միջոցով։</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9.2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չորս</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ներկայացնելով</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կնքվել</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շուտ</w:t>
      </w:r>
      <w:r w:rsidRPr="00AA608E">
        <w:rPr>
          <w:rFonts w:ascii="GHEA Grapalat" w:hAnsi="GHEA Grapalat" w:cs="Sylfaen"/>
          <w:sz w:val="20"/>
          <w:lang w:val="af-ZA"/>
        </w:rPr>
        <w:t xml:space="preserve">, </w:t>
      </w:r>
      <w:r w:rsidRPr="00AA608E">
        <w:rPr>
          <w:rFonts w:ascii="GHEA Grapalat" w:hAnsi="GHEA Grapalat" w:cs="Sylfaen"/>
          <w:sz w:val="20"/>
          <w:lang w:val="ru-RU"/>
        </w:rPr>
        <w:t>քան</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երկրորդ</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օրը</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.3</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կնքվելիք</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քարտուղարը</w:t>
      </w:r>
      <w:r w:rsidRPr="00AA608E">
        <w:rPr>
          <w:rFonts w:ascii="GHEA Grapalat" w:hAnsi="GHEA Grapalat" w:cs="Sylfaen"/>
          <w:sz w:val="20"/>
          <w:lang w:val="af-ZA"/>
        </w:rPr>
        <w:t xml:space="preserve"> </w:t>
      </w:r>
      <w:r w:rsidRPr="00AA608E">
        <w:rPr>
          <w:rFonts w:ascii="GHEA Grapalat" w:hAnsi="GHEA Grapalat" w:cs="Sylfaen"/>
          <w:sz w:val="20"/>
          <w:lang w:val="ru-RU"/>
        </w:rPr>
        <w:t>տրամադրում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եղանակով</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ներկայացված</w:t>
      </w:r>
      <w:r w:rsidRPr="00AA608E">
        <w:rPr>
          <w:rFonts w:ascii="GHEA Grapalat" w:hAnsi="GHEA Grapalat" w:cs="Sylfaen"/>
          <w:sz w:val="20"/>
          <w:lang w:val="af-ZA"/>
        </w:rPr>
        <w:t xml:space="preserve"> </w:t>
      </w:r>
      <w:r w:rsidRPr="00AA608E">
        <w:rPr>
          <w:rFonts w:ascii="GHEA Grapalat" w:hAnsi="GHEA Grapalat" w:cs="Sylfaen"/>
          <w:sz w:val="20"/>
          <w:lang w:val="ru-RU"/>
        </w:rPr>
        <w:t>ապրանքի</w:t>
      </w:r>
      <w:r w:rsidRPr="00AA608E">
        <w:rPr>
          <w:rFonts w:ascii="GHEA Grapalat" w:hAnsi="GHEA Grapalat" w:cs="Sylfaen"/>
          <w:sz w:val="20"/>
          <w:lang w:val="af-ZA"/>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cs="Sylfaen"/>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w:t>
      </w:r>
      <w:r w:rsidRPr="00AA608E">
        <w:rPr>
          <w:rFonts w:ascii="GHEA Grapalat" w:hAnsi="GHEA Grapalat" w:cs="Sylfaen"/>
          <w:sz w:val="20"/>
          <w:lang w:val="af-ZA"/>
        </w:rPr>
        <w:t xml:space="preserve">4 </w:t>
      </w:r>
      <w:r w:rsidRPr="00AA608E">
        <w:rPr>
          <w:rFonts w:ascii="GHEA Grapalat" w:hAnsi="GHEA Grapalat" w:cs="Sylfaen"/>
          <w:sz w:val="20"/>
          <w:lang w:val="hy-AM"/>
        </w:rPr>
        <w:t>Եթե</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hy-AM"/>
        </w:rPr>
        <w:t>կնքելու</w:t>
      </w:r>
      <w:r w:rsidRPr="00AA608E">
        <w:rPr>
          <w:rFonts w:ascii="GHEA Grapalat" w:hAnsi="GHEA Grapalat" w:cs="Sylfaen"/>
          <w:sz w:val="20"/>
          <w:lang w:val="af-ZA"/>
        </w:rPr>
        <w:t xml:space="preserve"> </w:t>
      </w:r>
      <w:r w:rsidRPr="00AA608E">
        <w:rPr>
          <w:rFonts w:ascii="GHEA Grapalat" w:hAnsi="GHEA Grapalat" w:cs="Sylfaen"/>
          <w:sz w:val="20"/>
          <w:lang w:val="hy-AM"/>
        </w:rPr>
        <w:t>մասին</w:t>
      </w:r>
      <w:r w:rsidRPr="00AA608E">
        <w:rPr>
          <w:rFonts w:ascii="GHEA Grapalat" w:hAnsi="GHEA Grapalat" w:cs="Sylfaen"/>
          <w:sz w:val="20"/>
          <w:lang w:val="af-ZA"/>
        </w:rPr>
        <w:t xml:space="preserve"> </w:t>
      </w:r>
      <w:r w:rsidRPr="00AA608E">
        <w:rPr>
          <w:rFonts w:ascii="GHEA Grapalat" w:hAnsi="GHEA Grapalat" w:cs="Sylfaen"/>
          <w:sz w:val="20"/>
          <w:lang w:val="hy-AM"/>
        </w:rPr>
        <w:t>ծանուցումը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նախագիծ</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lang w:val="hy-AM"/>
        </w:rPr>
        <w:t>ստանալուց</w:t>
      </w:r>
      <w:r w:rsidRPr="00AA608E">
        <w:rPr>
          <w:rFonts w:ascii="GHEA Grapalat" w:hAnsi="GHEA Grapalat" w:cs="Sylfaen"/>
          <w:sz w:val="20"/>
          <w:lang w:val="af-ZA"/>
        </w:rPr>
        <w:t xml:space="preserve"> </w:t>
      </w:r>
      <w:r w:rsidRPr="00AA608E">
        <w:rPr>
          <w:rFonts w:ascii="GHEA Grapalat" w:hAnsi="GHEA Grapalat" w:cs="Sylfaen"/>
          <w:sz w:val="20"/>
          <w:lang w:val="hy-AM"/>
        </w:rPr>
        <w:t>հետո</w:t>
      </w:r>
      <w:r w:rsidRPr="00AA608E">
        <w:rPr>
          <w:rFonts w:ascii="GHEA Grapalat" w:hAnsi="GHEA Grapalat" w:cs="Sylfaen"/>
          <w:sz w:val="20"/>
          <w:lang w:val="af-ZA"/>
        </w:rPr>
        <w:t xml:space="preserve">` 10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hy-AM"/>
        </w:rPr>
        <w:t>օրվա</w:t>
      </w:r>
      <w:r w:rsidRPr="00AA608E">
        <w:rPr>
          <w:rFonts w:ascii="GHEA Grapalat" w:hAnsi="GHEA Grapalat" w:cs="Sylfaen"/>
          <w:sz w:val="20"/>
          <w:lang w:val="af-ZA"/>
        </w:rPr>
        <w:t xml:space="preserve"> </w:t>
      </w:r>
      <w:r w:rsidRPr="00AA608E">
        <w:rPr>
          <w:rFonts w:ascii="GHEA Grapalat" w:hAnsi="GHEA Grapalat" w:cs="Sylfaen"/>
          <w:sz w:val="20"/>
          <w:lang w:val="hy-AM"/>
        </w:rPr>
        <w:t>ընթացքում</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ստորագրում</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պ</w:t>
      </w:r>
      <w:r w:rsidRPr="00AA608E">
        <w:rPr>
          <w:rFonts w:ascii="GHEA Grapalat" w:hAnsi="GHEA Grapalat" w:cs="Sylfaen"/>
          <w:sz w:val="20"/>
          <w:lang w:val="ru-RU"/>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որակավորման և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w:t>
      </w:r>
      <w:r w:rsidRPr="00AA608E">
        <w:rPr>
          <w:rFonts w:ascii="GHEA Grapalat" w:hAnsi="GHEA Grapalat" w:cs="Sylfaen"/>
          <w:i/>
          <w:sz w:val="20"/>
          <w:lang w:val="af-ZA"/>
        </w:rPr>
        <w:t xml:space="preserve"> </w:t>
      </w:r>
      <w:r w:rsidRPr="00AA608E">
        <w:rPr>
          <w:rFonts w:ascii="GHEA Grapalat" w:hAnsi="GHEA Grapalat" w:cs="Sylfaen"/>
          <w:sz w:val="20"/>
          <w:lang w:val="hy-AM"/>
        </w:rPr>
        <w:t xml:space="preserve">ապա նա զրկվում է պայմանագիրը </w:t>
      </w:r>
      <w:r w:rsidRPr="00AA608E">
        <w:rPr>
          <w:rFonts w:ascii="GHEA Grapalat" w:hAnsi="GHEA Grapalat" w:cs="Sylfaen"/>
          <w:sz w:val="20"/>
          <w:lang w:val="hy-AM"/>
        </w:rPr>
        <w:lastRenderedPageBreak/>
        <w:t>ստորագրելու իրավունքից։</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hy-AM"/>
        </w:rPr>
        <w:t>Ընդ</w:t>
      </w:r>
      <w:r w:rsidRPr="00AA608E">
        <w:rPr>
          <w:rFonts w:ascii="GHEA Grapalat" w:hAnsi="GHEA Grapalat" w:cs="Sylfaen"/>
          <w:sz w:val="20"/>
          <w:lang w:val="af-ZA"/>
        </w:rPr>
        <w:t xml:space="preserve"> </w:t>
      </w:r>
      <w:r w:rsidRPr="00AA608E">
        <w:rPr>
          <w:rFonts w:ascii="GHEA Grapalat" w:hAnsi="GHEA Grapalat" w:cs="Sylfaen"/>
          <w:sz w:val="20"/>
          <w:lang w:val="hy-AM"/>
        </w:rPr>
        <w:t>որում</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ընտրված մասնակցի կողմից հաստատված պայմանագրի նախագիծը </w:t>
      </w:r>
      <w:r w:rsidRPr="00AA608E">
        <w:rPr>
          <w:rFonts w:ascii="GHEA Grapalat" w:hAnsi="GHEA Grapalat" w:cs="Sylfaen"/>
          <w:sz w:val="20"/>
        </w:rPr>
        <w:t>պ</w:t>
      </w:r>
      <w:r w:rsidRPr="00AA608E">
        <w:rPr>
          <w:rFonts w:ascii="GHEA Grapalat" w:hAnsi="GHEA Grapalat" w:cs="Sylfaen"/>
          <w:sz w:val="20"/>
          <w:lang w:val="hy-AM"/>
        </w:rPr>
        <w:t xml:space="preserve">ատվիրատուին ներկայացվում է գրավոր և դրա ներկայացման գրությունը հաշվառվում է </w:t>
      </w:r>
      <w:r w:rsidRPr="00AA608E">
        <w:rPr>
          <w:rFonts w:ascii="GHEA Grapalat" w:hAnsi="GHEA Grapalat" w:cs="Sylfaen"/>
          <w:sz w:val="20"/>
        </w:rPr>
        <w:t>պ</w:t>
      </w:r>
      <w:r w:rsidRPr="00AA608E">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հաստատմանը</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Sylfaen"/>
          <w:sz w:val="20"/>
        </w:rPr>
        <w:t>ուղեկցող</w:t>
      </w:r>
      <w:r w:rsidRPr="00AA608E">
        <w:rPr>
          <w:rFonts w:ascii="GHEA Grapalat" w:hAnsi="GHEA Grapalat" w:cs="Sylfaen"/>
          <w:sz w:val="20"/>
          <w:lang w:val="af-ZA"/>
        </w:rPr>
        <w:t xml:space="preserve"> </w:t>
      </w:r>
      <w:r w:rsidRPr="00AA608E">
        <w:rPr>
          <w:rFonts w:ascii="GHEA Grapalat" w:hAnsi="GHEA Grapalat" w:cs="Sylfaen"/>
          <w:sz w:val="20"/>
        </w:rPr>
        <w:t>գրությամբ</w:t>
      </w:r>
      <w:r w:rsidRPr="00AA608E">
        <w:rPr>
          <w:rFonts w:ascii="GHEA Grapalat" w:hAnsi="GHEA Grapalat" w:cs="Sylfaen"/>
          <w:sz w:val="20"/>
          <w:lang w:val="af-ZA"/>
        </w:rPr>
        <w:t xml:space="preserve"> </w:t>
      </w:r>
      <w:r w:rsidRPr="00AA608E">
        <w:rPr>
          <w:rFonts w:ascii="GHEA Grapalat" w:hAnsi="GHEA Grapalat" w:cs="Sylfaen"/>
          <w:sz w:val="20"/>
        </w:rPr>
        <w:t>տրամադրվում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hy-AM"/>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9.5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9</w:t>
      </w:r>
      <w:r w:rsidRPr="00AA608E">
        <w:rPr>
          <w:rFonts w:ascii="GHEA Grapalat" w:hAnsi="GHEA Grapalat" w:cs="Sylfaen"/>
          <w:i w:val="0"/>
          <w:szCs w:val="24"/>
          <w:lang w:val="hy-AM"/>
        </w:rPr>
        <w:t>.</w:t>
      </w:r>
      <w:r w:rsidRPr="00AA608E">
        <w:rPr>
          <w:rFonts w:ascii="GHEA Grapalat" w:hAnsi="GHEA Grapalat" w:cs="Sylfaen"/>
          <w:i w:val="0"/>
          <w:szCs w:val="24"/>
          <w:lang w:val="af-ZA"/>
        </w:rPr>
        <w:t xml:space="preserve">4 </w:t>
      </w:r>
      <w:r w:rsidRPr="00AA608E">
        <w:rPr>
          <w:rFonts w:ascii="GHEA Grapalat" w:hAnsi="GHEA Grapalat" w:cs="Sylfaen"/>
          <w:i w:val="0"/>
          <w:szCs w:val="24"/>
          <w:lang w:val="ru-RU"/>
        </w:rPr>
        <w:t>կետով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ժամկետի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ավարտը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նախագծում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փոփոխություններ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սակայն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առարկայի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բնութագրերի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ներառյալ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ընտրված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ավելացմանը։</w:t>
      </w:r>
      <w:r w:rsidRPr="00AA608E">
        <w:rPr>
          <w:rFonts w:ascii="GHEA Mariam" w:hAnsi="GHEA Mariam"/>
          <w:spacing w:val="-8"/>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af-ZA"/>
        </w:rPr>
        <w:t xml:space="preserve">10. </w:t>
      </w:r>
      <w:r w:rsidRPr="00AA608E">
        <w:rPr>
          <w:rFonts w:ascii="GHEA Grapalat" w:hAnsi="GHEA Grapalat" w:cs="Sylfaen"/>
          <w:b/>
          <w:iCs/>
          <w:sz w:val="20"/>
          <w:lang w:val="hy-AM"/>
        </w:rPr>
        <w:t>ՈՐԱԿԱՎՈՐՄԱՆ</w:t>
      </w:r>
      <w:r w:rsidRPr="00AA608E">
        <w:rPr>
          <w:rFonts w:ascii="GHEA Grapalat" w:hAnsi="GHEA Grapalat" w:cs="Arial"/>
          <w:b/>
          <w:iCs/>
          <w:sz w:val="20"/>
          <w:lang w:val="af-ZA"/>
        </w:rPr>
        <w:t xml:space="preserve"> </w:t>
      </w:r>
      <w:r w:rsidRPr="00AA608E">
        <w:rPr>
          <w:rFonts w:ascii="GHEA Grapalat" w:hAnsi="GHEA Grapalat" w:cs="Sylfaen"/>
          <w:b/>
          <w:iCs/>
          <w:sz w:val="20"/>
          <w:lang w:val="hy-AM"/>
        </w:rPr>
        <w:t>ԵՎ</w:t>
      </w:r>
      <w:r w:rsidRPr="00AA608E">
        <w:rPr>
          <w:rFonts w:ascii="GHEA Grapalat" w:hAnsi="GHEA Grapalat" w:cs="Sylfaen"/>
          <w:b/>
          <w:iCs/>
          <w:sz w:val="20"/>
          <w:lang w:val="af-ZA"/>
        </w:rPr>
        <w:t xml:space="preserve"> ՊԱՅՄԱՆԱԳՐԻ</w:t>
      </w:r>
      <w:r w:rsidRPr="00AA608E">
        <w:rPr>
          <w:rFonts w:ascii="GHEA Grapalat" w:hAnsi="GHEA Grapalat" w:cs="Sylfaen"/>
          <w:b/>
          <w:iCs/>
          <w:sz w:val="20"/>
          <w:lang w:val="hy-AM"/>
        </w:rPr>
        <w:t xml:space="preserve"> </w:t>
      </w:r>
      <w:r w:rsidRPr="00AA608E">
        <w:rPr>
          <w:rFonts w:ascii="GHEA Grapalat" w:hAnsi="GHEA Grapalat" w:cs="Sylfaen"/>
          <w:b/>
          <w:iCs/>
          <w:sz w:val="20"/>
          <w:lang w:val="af-ZA"/>
        </w:rPr>
        <w:t>ԱՊԱՀՈՎՈՒՄ</w:t>
      </w:r>
      <w:r w:rsidRPr="00AA608E">
        <w:rPr>
          <w:rFonts w:ascii="GHEA Grapalat" w:hAnsi="GHEA Grapalat" w:cs="Sylfaen"/>
          <w:b/>
          <w:iCs/>
          <w:sz w:val="20"/>
          <w:lang w:val="hy-AM"/>
        </w:rPr>
        <w:t>ՆԵՐ</w:t>
      </w:r>
      <w:r w:rsidRPr="00AA608E">
        <w:rPr>
          <w:rFonts w:ascii="GHEA Grapalat" w:hAnsi="GHEA Grapalat" w:cs="Sylfaen"/>
          <w:b/>
          <w:iCs/>
          <w:sz w:val="20"/>
          <w:lang w:val="af-ZA"/>
        </w:rPr>
        <w:t>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af-ZA"/>
        </w:rPr>
        <w:t>10.</w:t>
      </w:r>
      <w:r w:rsidRPr="00AA608E">
        <w:rPr>
          <w:rFonts w:ascii="GHEA Grapalat" w:hAnsi="GHEA Grapalat" w:cs="Sylfaen"/>
          <w:sz w:val="20"/>
          <w:lang w:val="af-ZA"/>
        </w:rPr>
        <w:t xml:space="preserve">1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w:t>
      </w:r>
      <w:r w:rsidRPr="00AA608E">
        <w:rPr>
          <w:rFonts w:ascii="GHEA Grapalat" w:hAnsi="GHEA Grapalat" w:cs="Sylfaen"/>
          <w:sz w:val="20"/>
          <w:lang w:val="ru-RU"/>
        </w:rPr>
        <w:t>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ները</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ներկայացնելու</w:t>
      </w:r>
      <w:r w:rsidRPr="00AA608E">
        <w:rPr>
          <w:rFonts w:ascii="GHEA Grapalat" w:hAnsi="GHEA Grapalat" w:cs="Sylfaen"/>
          <w:sz w:val="20"/>
          <w:lang w:val="af-ZA"/>
        </w:rPr>
        <w:t xml:space="preserve"> </w:t>
      </w:r>
      <w:r w:rsidRPr="00AA608E">
        <w:rPr>
          <w:rFonts w:ascii="GHEA Grapalat" w:hAnsi="GHEA Grapalat" w:cs="Sylfaen"/>
          <w:sz w:val="20"/>
          <w:lang w:val="ru-RU"/>
        </w:rPr>
        <w:t>պահանջի</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lang w:val="ru-RU"/>
        </w:rPr>
        <w:t>այն</w:t>
      </w:r>
      <w:r w:rsidRPr="00AA608E">
        <w:rPr>
          <w:rFonts w:ascii="GHEA Grapalat" w:hAnsi="GHEA Grapalat" w:cs="Sylfaen"/>
          <w:sz w:val="20"/>
          <w:lang w:val="af-ZA"/>
        </w:rPr>
        <w:t xml:space="preserve"> </w:t>
      </w:r>
      <w:r w:rsidRPr="00AA608E">
        <w:rPr>
          <w:rFonts w:ascii="GHEA Grapalat" w:hAnsi="GHEA Grapalat" w:cs="Sylfaen"/>
          <w:sz w:val="20"/>
          <w:lang w:val="ru-RU"/>
        </w:rPr>
        <w:t>ստանալու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օրվանից</w:t>
      </w:r>
      <w:r w:rsidRPr="00AA608E">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պարտավոր</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lang w:val="ru-RU"/>
        </w:rPr>
        <w:t>։</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հետ</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վերջինս</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 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rPr>
        <w:t>ը</w:t>
      </w:r>
      <w:r w:rsidRPr="00AA608E">
        <w:rPr>
          <w:rFonts w:ascii="GHEA Grapalat" w:hAnsi="GHEA Grapalat" w:cs="Sylfaen"/>
          <w:sz w:val="20"/>
          <w:lang w:val="ru-RU"/>
        </w:rPr>
        <w:t>։</w:t>
      </w:r>
    </w:p>
    <w:p w:rsidR="008E0B31" w:rsidRPr="00AA608E" w:rsidRDefault="008E0B31" w:rsidP="009911F6">
      <w:pPr>
        <w:jc w:val="both"/>
        <w:rPr>
          <w:rFonts w:ascii="GHEA Grapalat" w:hAnsi="GHEA Grapalat" w:cs="Arial"/>
          <w:color w:val="FFFFFF"/>
          <w:sz w:val="20"/>
          <w:lang w:val="af-ZA"/>
        </w:rPr>
      </w:pPr>
      <w:r w:rsidRPr="00AA608E">
        <w:rPr>
          <w:rFonts w:ascii="GHEA Grapalat" w:hAnsi="GHEA Grapalat" w:cs="Sylfaen"/>
          <w:sz w:val="20"/>
          <w:lang w:val="hy-AM"/>
        </w:rPr>
        <w:t>10.2</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ապահովման</w:t>
      </w:r>
      <w:r w:rsidRPr="00AA608E">
        <w:rPr>
          <w:rFonts w:ascii="GHEA Grapalat" w:hAnsi="GHEA Grapalat" w:cs="Sylfaen"/>
          <w:sz w:val="20"/>
          <w:lang w:val="af-ZA"/>
        </w:rPr>
        <w:t xml:space="preserve"> </w:t>
      </w:r>
      <w:r w:rsidRPr="00AA608E">
        <w:rPr>
          <w:rFonts w:ascii="GHEA Grapalat" w:hAnsi="GHEA Grapalat" w:cs="Sylfaen"/>
          <w:sz w:val="20"/>
        </w:rPr>
        <w:t>չափը</w:t>
      </w:r>
      <w:r w:rsidRPr="00AA608E">
        <w:rPr>
          <w:rFonts w:ascii="GHEA Grapalat" w:hAnsi="GHEA Grapalat" w:cs="Sylfaen"/>
          <w:sz w:val="20"/>
          <w:lang w:val="af-ZA"/>
        </w:rPr>
        <w:t xml:space="preserve"> </w:t>
      </w:r>
      <w:r w:rsidRPr="00AA608E">
        <w:rPr>
          <w:rFonts w:ascii="GHEA Grapalat" w:hAnsi="GHEA Grapalat" w:cs="Sylfaen"/>
          <w:sz w:val="20"/>
        </w:rPr>
        <w:t>հավասար</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առաջարկի</w:t>
      </w:r>
      <w:r w:rsidRPr="00AA608E">
        <w:rPr>
          <w:rFonts w:ascii="GHEA Grapalat" w:hAnsi="GHEA Grapalat" w:cs="Sylfaen"/>
          <w:sz w:val="20"/>
          <w:lang w:val="af-ZA"/>
        </w:rPr>
        <w:t xml:space="preserve"> </w:t>
      </w:r>
      <w:r w:rsidRPr="00AA608E">
        <w:rPr>
          <w:rFonts w:ascii="GHEA Grapalat" w:hAnsi="GHEA Grapalat" w:cs="Sylfaen"/>
          <w:sz w:val="20"/>
        </w:rPr>
        <w:t>չափին</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ներկայացվում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բանկային</w:t>
      </w:r>
      <w:r w:rsidRPr="00AA608E">
        <w:rPr>
          <w:rFonts w:ascii="GHEA Grapalat" w:hAnsi="GHEA Grapalat" w:cs="Sylfaen"/>
          <w:sz w:val="20"/>
          <w:lang w:val="af-ZA"/>
        </w:rPr>
        <w:t xml:space="preserve"> </w:t>
      </w:r>
      <w:r w:rsidRPr="00AA608E">
        <w:rPr>
          <w:rFonts w:ascii="GHEA Grapalat" w:hAnsi="GHEA Grapalat" w:cs="Sylfaen"/>
          <w:sz w:val="20"/>
        </w:rPr>
        <w:t>երաշխիքի</w:t>
      </w:r>
      <w:r w:rsidRPr="00AA608E">
        <w:rPr>
          <w:rFonts w:ascii="GHEA Grapalat" w:hAnsi="GHEA Grapalat" w:cs="Sylfaen"/>
          <w:sz w:val="20"/>
          <w:lang w:val="af-ZA"/>
        </w:rPr>
        <w:t xml:space="preserve"> </w:t>
      </w:r>
      <w:r w:rsidRPr="00AA608E">
        <w:rPr>
          <w:rFonts w:ascii="GHEA Grapalat" w:hAnsi="GHEA Grapalat" w:cs="Sylfaen"/>
          <w:sz w:val="20"/>
        </w:rPr>
        <w:t>ձևով</w:t>
      </w:r>
      <w:r w:rsidRPr="00AA608E">
        <w:rPr>
          <w:rFonts w:ascii="GHEA Grapalat" w:hAnsi="GHEA Grapalat" w:cs="Sylfaen"/>
          <w:sz w:val="20"/>
          <w:lang w:val="af-ZA"/>
        </w:rPr>
        <w:t xml:space="preserve"> (</w:t>
      </w:r>
      <w:r w:rsidRPr="00AA608E">
        <w:rPr>
          <w:rFonts w:ascii="GHEA Grapalat" w:hAnsi="GHEA Grapalat" w:cs="Sylfaen"/>
          <w:sz w:val="20"/>
        </w:rPr>
        <w:t>հավելված</w:t>
      </w:r>
      <w:r w:rsidRPr="00AA608E">
        <w:rPr>
          <w:rFonts w:ascii="GHEA Grapalat" w:hAnsi="GHEA Grapalat" w:cs="Sylfaen"/>
          <w:sz w:val="20"/>
          <w:lang w:val="af-ZA"/>
        </w:rPr>
        <w:t xml:space="preserve"> 4),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պետք</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վավեր</w:t>
      </w:r>
      <w:r w:rsidRPr="00AA608E">
        <w:rPr>
          <w:rFonts w:ascii="GHEA Grapalat" w:hAnsi="GHEA Grapalat" w:cs="Sylfaen"/>
          <w:sz w:val="20"/>
          <w:lang w:val="af-ZA"/>
        </w:rPr>
        <w:t xml:space="preserve"> </w:t>
      </w:r>
      <w:r w:rsidRPr="00AA608E">
        <w:rPr>
          <w:rFonts w:ascii="GHEA Grapalat" w:hAnsi="GHEA Grapalat" w:cs="Sylfaen"/>
          <w:sz w:val="20"/>
        </w:rPr>
        <w:t>լինի</w:t>
      </w:r>
      <w:r w:rsidRPr="00AA608E">
        <w:rPr>
          <w:rFonts w:ascii="GHEA Grapalat" w:hAnsi="GHEA Grapalat" w:cs="Sylfaen"/>
          <w:sz w:val="20"/>
          <w:lang w:val="af-ZA"/>
        </w:rPr>
        <w:t xml:space="preserve"> </w:t>
      </w:r>
      <w:r w:rsidRPr="00AA608E">
        <w:rPr>
          <w:rFonts w:ascii="GHEA Grapalat" w:hAnsi="GHEA Grapalat" w:cs="Sylfaen"/>
          <w:sz w:val="20"/>
        </w:rPr>
        <w:t>առնվազն</w:t>
      </w:r>
      <w:r w:rsidRPr="00AA608E">
        <w:rPr>
          <w:rFonts w:ascii="GHEA Grapalat" w:hAnsi="GHEA Grapalat" w:cs="Sylfaen"/>
          <w:sz w:val="20"/>
          <w:lang w:val="af-ZA"/>
        </w:rPr>
        <w:t xml:space="preserve"> </w:t>
      </w:r>
      <w:r w:rsidRPr="00AA608E">
        <w:rPr>
          <w:rFonts w:ascii="GHEA Grapalat" w:hAnsi="GHEA Grapalat" w:cs="Sylfaen"/>
          <w:sz w:val="20"/>
        </w:rPr>
        <w:t>մինչև</w:t>
      </w:r>
      <w:r w:rsidRPr="00AA608E">
        <w:rPr>
          <w:rFonts w:ascii="GHEA Grapalat" w:hAnsi="GHEA Grapalat" w:cs="Sylfaen"/>
          <w:sz w:val="20"/>
          <w:lang w:val="af-ZA"/>
        </w:rPr>
        <w:t xml:space="preserve"> </w:t>
      </w:r>
      <w:r w:rsidRPr="00AA608E">
        <w:rPr>
          <w:rFonts w:ascii="GHEA Grapalat" w:hAnsi="GHEA Grapalat" w:cs="Sylfaen"/>
          <w:sz w:val="20"/>
        </w:rPr>
        <w:t>պայմանագրի</w:t>
      </w:r>
      <w:r w:rsidRPr="00AA608E">
        <w:rPr>
          <w:rFonts w:ascii="GHEA Grapalat" w:hAnsi="GHEA Grapalat" w:cs="Sylfaen"/>
          <w:sz w:val="20"/>
          <w:lang w:val="af-ZA"/>
        </w:rPr>
        <w:t xml:space="preserve"> </w:t>
      </w:r>
      <w:r w:rsidRPr="00AA608E">
        <w:rPr>
          <w:rFonts w:ascii="GHEA Grapalat" w:hAnsi="GHEA Grapalat" w:cs="Sylfaen"/>
          <w:sz w:val="20"/>
        </w:rPr>
        <w:t>կատարման</w:t>
      </w:r>
      <w:r w:rsidRPr="00AA608E">
        <w:rPr>
          <w:rFonts w:ascii="GHEA Grapalat" w:hAnsi="GHEA Grapalat" w:cs="Sylfaen"/>
          <w:sz w:val="20"/>
          <w:lang w:val="af-ZA"/>
        </w:rPr>
        <w:t xml:space="preserve"> </w:t>
      </w:r>
      <w:r w:rsidRPr="00AA608E">
        <w:rPr>
          <w:rFonts w:ascii="GHEA Grapalat" w:hAnsi="GHEA Grapalat" w:cs="Sylfaen"/>
          <w:sz w:val="20"/>
        </w:rPr>
        <w:t>արդյունքը</w:t>
      </w:r>
      <w:r w:rsidRPr="00AA608E">
        <w:rPr>
          <w:rFonts w:ascii="GHEA Grapalat" w:hAnsi="GHEA Grapalat" w:cs="Sylfaen"/>
          <w:sz w:val="20"/>
          <w:lang w:val="af-ZA"/>
        </w:rPr>
        <w:t xml:space="preserve"> </w:t>
      </w:r>
      <w:r w:rsidRPr="00AA608E">
        <w:rPr>
          <w:rFonts w:ascii="GHEA Grapalat" w:hAnsi="GHEA Grapalat" w:cs="Sylfaen"/>
          <w:sz w:val="20"/>
        </w:rPr>
        <w:t>պատվիրատուից</w:t>
      </w:r>
      <w:r w:rsidRPr="00AA608E">
        <w:rPr>
          <w:rFonts w:ascii="GHEA Grapalat" w:hAnsi="GHEA Grapalat" w:cs="Sylfaen"/>
          <w:sz w:val="20"/>
          <w:lang w:val="af-ZA"/>
        </w:rPr>
        <w:t xml:space="preserve"> </w:t>
      </w:r>
      <w:r w:rsidRPr="00AA608E">
        <w:rPr>
          <w:rFonts w:ascii="GHEA Grapalat" w:hAnsi="GHEA Grapalat" w:cs="Sylfaen"/>
          <w:sz w:val="20"/>
        </w:rPr>
        <w:t>կողմից</w:t>
      </w:r>
      <w:r w:rsidRPr="00AA608E">
        <w:rPr>
          <w:rFonts w:ascii="GHEA Grapalat" w:hAnsi="GHEA Grapalat" w:cs="Sylfaen"/>
          <w:sz w:val="20"/>
          <w:lang w:val="af-ZA"/>
        </w:rPr>
        <w:t xml:space="preserve"> </w:t>
      </w:r>
      <w:r w:rsidRPr="00AA608E">
        <w:rPr>
          <w:rFonts w:ascii="GHEA Grapalat" w:hAnsi="GHEA Grapalat" w:cs="Sylfaen"/>
          <w:sz w:val="20"/>
        </w:rPr>
        <w:t>ամբողջական</w:t>
      </w:r>
      <w:r w:rsidRPr="00AA608E">
        <w:rPr>
          <w:rFonts w:ascii="GHEA Grapalat" w:hAnsi="GHEA Grapalat" w:cs="Sylfaen"/>
          <w:sz w:val="20"/>
          <w:lang w:val="af-ZA"/>
        </w:rPr>
        <w:t xml:space="preserve"> </w:t>
      </w:r>
      <w:r w:rsidRPr="00AA608E">
        <w:rPr>
          <w:rFonts w:ascii="GHEA Grapalat" w:hAnsi="GHEA Grapalat" w:cs="Sylfaen"/>
          <w:sz w:val="20"/>
        </w:rPr>
        <w:t>ընդունվելու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20-</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Arial"/>
          <w:sz w:val="20"/>
        </w:rPr>
        <w:t>ներառյալ</w:t>
      </w:r>
      <w:r w:rsidRPr="00AA608E">
        <w:rPr>
          <w:rFonts w:ascii="GHEA Grapalat" w:hAnsi="GHEA Grapalat" w:cs="Arial"/>
          <w:sz w:val="20"/>
          <w:lang w:val="af-ZA"/>
        </w:rPr>
        <w:t>:</w:t>
      </w:r>
      <w:r w:rsidRPr="00AA608E">
        <w:rPr>
          <w:rStyle w:val="af6"/>
          <w:rFonts w:ascii="GHEA Grapalat" w:hAnsi="GHEA Grapalat" w:cs="Arial"/>
          <w:sz w:val="20"/>
        </w:rPr>
        <w:footnoteReference w:id="5"/>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rPr>
        <w:t>Եթե</w:t>
      </w:r>
      <w:r w:rsidRPr="00AA608E">
        <w:rPr>
          <w:rFonts w:ascii="GHEA Grapalat" w:hAnsi="GHEA Grapalat" w:cs="Arial"/>
          <w:sz w:val="20"/>
          <w:lang w:val="af-ZA"/>
        </w:rPr>
        <w:t xml:space="preserve"> </w:t>
      </w:r>
      <w:r w:rsidRPr="00AA608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8E0B31" w:rsidRPr="00AA608E" w:rsidRDefault="008E0B31" w:rsidP="009911F6">
      <w:pPr>
        <w:jc w:val="both"/>
        <w:rPr>
          <w:rFonts w:ascii="GHEA Grapalat" w:hAnsi="GHEA Grapalat" w:cs="Sylfaen"/>
          <w:sz w:val="20"/>
          <w:vertAlign w:val="superscript"/>
          <w:lang w:val="hy-AM"/>
        </w:rPr>
      </w:pPr>
      <w:r w:rsidRPr="00AA608E">
        <w:rPr>
          <w:rFonts w:ascii="GHEA Grapalat" w:hAnsi="GHEA Grapalat" w:cs="Sylfaen"/>
          <w:sz w:val="20"/>
          <w:lang w:val="hy-AM"/>
        </w:rPr>
        <w:t>10.3. 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ապահովման</w:t>
      </w:r>
      <w:r w:rsidRPr="00AA608E">
        <w:rPr>
          <w:rFonts w:ascii="GHEA Grapalat" w:hAnsi="GHEA Grapalat" w:cs="Sylfaen"/>
          <w:sz w:val="20"/>
          <w:lang w:val="af-ZA"/>
        </w:rPr>
        <w:t xml:space="preserve"> </w:t>
      </w:r>
      <w:r w:rsidRPr="00AA608E">
        <w:rPr>
          <w:rFonts w:ascii="GHEA Grapalat" w:hAnsi="GHEA Grapalat" w:cs="Sylfaen"/>
          <w:sz w:val="20"/>
          <w:lang w:val="hy-AM"/>
        </w:rPr>
        <w:t>չափը</w:t>
      </w:r>
      <w:r w:rsidRPr="00AA608E">
        <w:rPr>
          <w:rFonts w:ascii="GHEA Grapalat" w:hAnsi="GHEA Grapalat" w:cs="Sylfaen"/>
          <w:sz w:val="20"/>
          <w:lang w:val="af-ZA"/>
        </w:rPr>
        <w:t xml:space="preserve"> </w:t>
      </w:r>
      <w:r w:rsidRPr="00AA608E">
        <w:rPr>
          <w:rFonts w:ascii="GHEA Grapalat" w:hAnsi="GHEA Grapalat" w:cs="Sylfaen"/>
          <w:sz w:val="20"/>
          <w:lang w:val="hy-AM"/>
        </w:rPr>
        <w:t>կազմում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կնքվելիք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գնի</w:t>
      </w:r>
      <w:r w:rsidRPr="00AA608E">
        <w:rPr>
          <w:rFonts w:ascii="GHEA Grapalat" w:hAnsi="GHEA Grapalat" w:cs="Sylfaen"/>
          <w:sz w:val="20"/>
          <w:lang w:val="af-ZA"/>
        </w:rPr>
        <w:t xml:space="preserve"> 10  </w:t>
      </w:r>
      <w:r w:rsidRPr="00AA608E">
        <w:rPr>
          <w:rFonts w:ascii="GHEA Grapalat" w:hAnsi="GHEA Grapalat" w:cs="Sylfaen"/>
          <w:sz w:val="20"/>
          <w:lang w:val="hy-AM"/>
        </w:rPr>
        <w:t>տոկոսը: Պայմանագրի ապահովումը ներկայացվում է բանկային երախիքի (հավելված 5) կամ կանխիխ փողի ձևով:</w:t>
      </w:r>
      <w:r w:rsidRPr="00AA608E">
        <w:rPr>
          <w:rFonts w:ascii="GHEA Grapalat" w:hAnsi="GHEA Grapalat" w:cs="Sylfaen"/>
          <w:sz w:val="20"/>
          <w:vertAlign w:val="superscript"/>
          <w:lang w:val="hy-AM"/>
        </w:rPr>
        <w:t>13</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sz w:val="20"/>
          <w:szCs w:val="20"/>
          <w:lang w:val="hy-AM"/>
        </w:rPr>
      </w:pPr>
      <w:r w:rsidRPr="00AA608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AA608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9911F6">
      <w:pPr>
        <w:jc w:val="both"/>
        <w:rPr>
          <w:rFonts w:ascii="GHEA Grapalat" w:hAnsi="GHEA Grapalat" w:cs="Arial"/>
          <w:sz w:val="20"/>
          <w:lang w:val="hy-AM"/>
        </w:rPr>
      </w:pPr>
      <w:r w:rsidRPr="00AA608E">
        <w:rPr>
          <w:rFonts w:ascii="GHEA Grapalat" w:hAnsi="GHEA Grapalat" w:cs="Sylfaen"/>
          <w:sz w:val="20"/>
          <w:lang w:val="hy-AM"/>
        </w:rPr>
        <w:t xml:space="preserve">10.4 </w:t>
      </w:r>
      <w:r w:rsidRPr="00AA608E">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8E0B31">
      <w:pPr>
        <w:ind w:firstLine="567"/>
        <w:jc w:val="both"/>
        <w:rPr>
          <w:rFonts w:ascii="GHEA Grapalat" w:hAnsi="GHEA Grapalat" w:cs="Sylfaen"/>
          <w:i/>
          <w:sz w:val="20"/>
          <w:lang w:val="af-ZA"/>
        </w:rPr>
      </w:pPr>
      <w:r w:rsidRPr="00AA608E">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w:t>
      </w:r>
      <w:r w:rsidRPr="00AA608E">
        <w:rPr>
          <w:rFonts w:ascii="GHEA Grapalat" w:hAnsi="GHEA Grapalat" w:cs="Arial"/>
          <w:sz w:val="20"/>
          <w:lang w:val="hy-AM"/>
        </w:rPr>
        <w:lastRenderedPageBreak/>
        <w:t xml:space="preserve">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A608E">
        <w:rPr>
          <w:rFonts w:ascii="GHEA Grapalat" w:hAnsi="GHEA Grapalat" w:cs="Sylfaen"/>
          <w:sz w:val="20"/>
          <w:lang w:val="hy-AM"/>
        </w:rPr>
        <w:t>10</w:t>
      </w:r>
      <w:r w:rsidRPr="00AA608E">
        <w:rPr>
          <w:rFonts w:ascii="GHEA Grapalat" w:hAnsi="GHEA Grapalat" w:cs="Sylfaen"/>
          <w:sz w:val="20"/>
          <w:lang w:val="af-ZA"/>
        </w:rPr>
        <w:t xml:space="preserve">.5 </w:t>
      </w:r>
      <w:r w:rsidRPr="00AA608E">
        <w:rPr>
          <w:rFonts w:ascii="GHEA Grapalat" w:hAnsi="GHEA Grapalat" w:cs="Sylfaen"/>
          <w:sz w:val="20"/>
          <w:lang w:val="hy-AM"/>
        </w:rPr>
        <w:t>Պայմանագրով</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hy-AM"/>
        </w:rPr>
        <w:t>կողմից</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w:t>
      </w:r>
      <w:r w:rsidRPr="00AA608E">
        <w:rPr>
          <w:rFonts w:ascii="GHEA Grapalat" w:hAnsi="GHEA Grapalat" w:cs="Sylfaen"/>
          <w:sz w:val="20"/>
          <w:lang w:val="af-ZA"/>
        </w:rPr>
        <w:t xml:space="preserve"> </w:t>
      </w:r>
      <w:r w:rsidRPr="00AA608E">
        <w:rPr>
          <w:rFonts w:ascii="GHEA Grapalat" w:hAnsi="GHEA Grapalat" w:cs="Sylfaen"/>
          <w:sz w:val="20"/>
          <w:lang w:val="hy-AM"/>
        </w:rPr>
        <w:t>հատկացվելու</w:t>
      </w:r>
      <w:r w:rsidRPr="00AA608E">
        <w:rPr>
          <w:rFonts w:ascii="GHEA Grapalat" w:hAnsi="GHEA Grapalat" w:cs="Sylfaen"/>
          <w:sz w:val="20"/>
          <w:lang w:val="af-ZA"/>
        </w:rPr>
        <w:t xml:space="preserve"> </w:t>
      </w:r>
      <w:r w:rsidRPr="00AA608E">
        <w:rPr>
          <w:rFonts w:ascii="GHEA Grapalat" w:hAnsi="GHEA Grapalat" w:cs="Sylfaen"/>
          <w:sz w:val="20"/>
          <w:lang w:val="hy-AM"/>
        </w:rPr>
        <w:t>պայման</w:t>
      </w:r>
      <w:r w:rsidRPr="00AA608E">
        <w:rPr>
          <w:rFonts w:ascii="GHEA Grapalat" w:hAnsi="GHEA Grapalat" w:cs="Sylfaen"/>
          <w:sz w:val="20"/>
          <w:lang w:val="af-ZA"/>
        </w:rPr>
        <w:t xml:space="preserve"> </w:t>
      </w:r>
      <w:r w:rsidRPr="00AA608E">
        <w:rPr>
          <w:rFonts w:ascii="GHEA Grapalat" w:hAnsi="GHEA Grapalat" w:cs="Sylfaen"/>
          <w:sz w:val="20"/>
          <w:lang w:val="hy-AM"/>
        </w:rPr>
        <w:t>նախատեսվելու</w:t>
      </w:r>
      <w:r w:rsidRPr="00AA608E">
        <w:rPr>
          <w:rFonts w:ascii="GHEA Grapalat" w:hAnsi="GHEA Grapalat" w:cs="Sylfaen"/>
          <w:sz w:val="20"/>
          <w:lang w:val="af-ZA"/>
        </w:rPr>
        <w:t xml:space="preserve"> </w:t>
      </w:r>
      <w:r w:rsidRPr="00AA608E">
        <w:rPr>
          <w:rFonts w:ascii="GHEA Grapalat" w:hAnsi="GHEA Grapalat" w:cs="Sylfaen"/>
          <w:sz w:val="20"/>
          <w:lang w:val="hy-AM"/>
        </w:rPr>
        <w:t>դեպքում</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ներկայացնում</w:t>
      </w:r>
      <w:r w:rsidRPr="00AA608E">
        <w:rPr>
          <w:rFonts w:ascii="GHEA Grapalat" w:hAnsi="GHEA Grapalat" w:cs="Sylfaen"/>
          <w:sz w:val="20"/>
          <w:lang w:val="af-ZA"/>
        </w:rPr>
        <w:t xml:space="preserve"> նաև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ապահովում</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չափով</w:t>
      </w:r>
      <w:r w:rsidRPr="00AA608E">
        <w:rPr>
          <w:rFonts w:ascii="GHEA Grapalat" w:hAnsi="GHEA Grapalat" w:cs="Sylfaen"/>
          <w:sz w:val="20"/>
          <w:lang w:val="af-ZA"/>
        </w:rPr>
        <w:t xml:space="preserve">, բանկային </w:t>
      </w:r>
      <w:r w:rsidRPr="00AA608E">
        <w:rPr>
          <w:rFonts w:ascii="GHEA Grapalat" w:hAnsi="GHEA Grapalat" w:cs="Sylfaen"/>
          <w:sz w:val="20"/>
          <w:lang w:val="hy-AM"/>
        </w:rPr>
        <w:t>երաշխիքի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i/>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11. </w:t>
      </w:r>
      <w:r w:rsidRPr="00AA608E">
        <w:rPr>
          <w:rFonts w:ascii="GHEA Grapalat" w:hAnsi="GHEA Grapalat" w:cs="Sylfaen"/>
          <w:b/>
          <w:sz w:val="20"/>
          <w:lang w:val="af-ZA"/>
        </w:rPr>
        <w:t>ԸՆԹԱՑԱԿԱՐԳԸ</w:t>
      </w:r>
      <w:r w:rsidRPr="00AA608E">
        <w:rPr>
          <w:rFonts w:ascii="GHEA Grapalat" w:hAnsi="GHEA Grapalat" w:cs="Arial"/>
          <w:b/>
          <w:sz w:val="20"/>
          <w:lang w:val="af-ZA"/>
        </w:rPr>
        <w:t xml:space="preserve"> </w:t>
      </w:r>
      <w:r w:rsidRPr="00AA608E">
        <w:rPr>
          <w:rFonts w:ascii="GHEA Grapalat" w:hAnsi="GHEA Grapalat" w:cs="Sylfaen"/>
          <w:b/>
          <w:sz w:val="20"/>
          <w:lang w:val="af-ZA"/>
        </w:rPr>
        <w:t>ՉԿԱՅԱՑԱԾ</w:t>
      </w:r>
      <w:r w:rsidRPr="00AA608E">
        <w:rPr>
          <w:rFonts w:ascii="GHEA Grapalat" w:hAnsi="GHEA Grapalat" w:cs="Arial"/>
          <w:b/>
          <w:sz w:val="20"/>
          <w:lang w:val="af-ZA"/>
        </w:rPr>
        <w:t xml:space="preserve"> </w:t>
      </w:r>
      <w:r w:rsidRPr="00AA608E">
        <w:rPr>
          <w:rFonts w:ascii="GHEA Grapalat" w:hAnsi="GHEA Grapalat" w:cs="Sylfaen"/>
          <w:b/>
          <w:sz w:val="20"/>
          <w:lang w:val="af-ZA"/>
        </w:rPr>
        <w:t>ՀԱՅՏԱՐԱՐԵԼԸ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sz w:val="20"/>
          <w:lang w:val="af-ZA"/>
        </w:rPr>
        <w:t>11.</w:t>
      </w:r>
      <w:r w:rsidRPr="00AA608E">
        <w:rPr>
          <w:rFonts w:ascii="GHEA Grapalat" w:hAnsi="GHEA Grapalat" w:cs="Sylfaen"/>
          <w:sz w:val="20"/>
          <w:lang w:val="af-ZA"/>
        </w:rPr>
        <w:t xml:space="preserve">1 </w:t>
      </w:r>
      <w:r w:rsidRPr="00AA608E">
        <w:rPr>
          <w:rFonts w:ascii="GHEA Grapalat" w:hAnsi="GHEA Grapalat" w:cs="Sylfaen"/>
          <w:sz w:val="20"/>
          <w:lang w:val="ru-RU"/>
        </w:rPr>
        <w:t>Օրենքի</w:t>
      </w:r>
      <w:r w:rsidRPr="00AA608E">
        <w:rPr>
          <w:rFonts w:ascii="GHEA Grapalat" w:hAnsi="GHEA Grapalat" w:cs="Sylfaen"/>
          <w:sz w:val="20"/>
          <w:lang w:val="af-ZA"/>
        </w:rPr>
        <w:t xml:space="preserve"> 37-</w:t>
      </w:r>
      <w:r w:rsidRPr="00AA608E">
        <w:rPr>
          <w:rFonts w:ascii="GHEA Grapalat" w:hAnsi="GHEA Grapalat" w:cs="Sylfaen"/>
          <w:sz w:val="20"/>
          <w:lang w:val="ru-RU"/>
        </w:rPr>
        <w:t>րդ</w:t>
      </w:r>
      <w:r w:rsidRPr="00AA608E">
        <w:rPr>
          <w:rFonts w:ascii="GHEA Grapalat" w:hAnsi="GHEA Grapalat" w:cs="Sylfaen"/>
          <w:sz w:val="20"/>
          <w:lang w:val="af-ZA"/>
        </w:rPr>
        <w:t xml:space="preserve"> </w:t>
      </w:r>
      <w:r w:rsidRPr="00AA608E">
        <w:rPr>
          <w:rFonts w:ascii="GHEA Grapalat" w:hAnsi="GHEA Grapalat" w:cs="Sylfaen"/>
          <w:sz w:val="20"/>
          <w:lang w:val="ru-RU"/>
        </w:rPr>
        <w:t>հոդվածի</w:t>
      </w:r>
      <w:r w:rsidRPr="00AA608E">
        <w:rPr>
          <w:rFonts w:ascii="GHEA Grapalat" w:hAnsi="GHEA Grapalat" w:cs="Sylfaen"/>
          <w:sz w:val="20"/>
          <w:lang w:val="af-ZA"/>
        </w:rPr>
        <w:t xml:space="preserve"> </w:t>
      </w:r>
      <w:r w:rsidRPr="00AA608E">
        <w:rPr>
          <w:rFonts w:ascii="GHEA Grapalat" w:hAnsi="GHEA Grapalat" w:cs="Sylfaen"/>
          <w:sz w:val="20"/>
          <w:lang w:val="ru-RU"/>
        </w:rPr>
        <w:t>համաձայն</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հանձնաժողովը</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lang w:val="ru-RU"/>
        </w:rPr>
        <w:t>հայտերից</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մեկը</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համապատասխանում</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w:t>
      </w:r>
      <w:r w:rsidRPr="00AA608E">
        <w:rPr>
          <w:rFonts w:ascii="GHEA Grapalat" w:hAnsi="GHEA Grapalat" w:cs="Sylfaen"/>
          <w:sz w:val="20"/>
          <w:lang w:val="ru-RU"/>
        </w:rPr>
        <w:t>պայմաններին</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vertAlign w:val="superscript"/>
          <w:lang w:val="af-ZA"/>
        </w:rPr>
      </w:pPr>
      <w:r w:rsidRPr="00AA608E">
        <w:rPr>
          <w:rFonts w:ascii="GHEA Grapalat" w:hAnsi="GHEA Grapalat" w:cs="Sylfaen"/>
          <w:sz w:val="20"/>
          <w:lang w:val="af-ZA"/>
        </w:rPr>
        <w:t xml:space="preserve">2) </w:t>
      </w:r>
      <w:r w:rsidRPr="00AA608E">
        <w:rPr>
          <w:rFonts w:ascii="GHEA Grapalat" w:hAnsi="GHEA Grapalat" w:cs="Sylfaen"/>
          <w:sz w:val="20"/>
          <w:lang w:val="ru-RU"/>
        </w:rPr>
        <w:t>դադարում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գոյություն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ունենալ</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պահանջը</w:t>
      </w:r>
      <w:r w:rsidRPr="00AA608E">
        <w:rPr>
          <w:rFonts w:ascii="GHEA Grapalat" w:hAnsi="GHEA Grapalat" w:cs="Sylfaen"/>
          <w:sz w:val="20"/>
          <w:lang w:val="hy-AM"/>
        </w:rPr>
        <w:t>: Ընդ որում պ</w:t>
      </w:r>
      <w:r w:rsidRPr="00AA608E">
        <w:rPr>
          <w:rFonts w:ascii="GHEA Grapalat" w:hAnsi="GHEA Grapalat" w:cs="Sylfaen"/>
          <w:sz w:val="20"/>
          <w:lang w:val="ru-RU"/>
        </w:rPr>
        <w:t>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համայնքների</w:t>
      </w:r>
      <w:r w:rsidRPr="00AA608E">
        <w:rPr>
          <w:rFonts w:ascii="GHEA Grapalat" w:hAnsi="GHEA Grapalat" w:cs="Sylfaen"/>
          <w:sz w:val="20"/>
          <w:lang w:val="af-ZA"/>
        </w:rPr>
        <w:t xml:space="preserve"> </w:t>
      </w:r>
      <w:r w:rsidRPr="00AA608E">
        <w:rPr>
          <w:rFonts w:ascii="GHEA Grapalat" w:hAnsi="GHEA Grapalat" w:cs="Sylfaen"/>
          <w:sz w:val="20"/>
          <w:lang w:val="ru-RU"/>
        </w:rPr>
        <w:t>կարիքների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կազմակերպված</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ամբողջությամբ</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մասնակի</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համապատասխանաբար</w:t>
      </w:r>
      <w:r w:rsidRPr="00AA608E">
        <w:rPr>
          <w:rFonts w:ascii="GHEA Grapalat" w:hAnsi="GHEA Grapalat" w:cs="Sylfaen"/>
          <w:sz w:val="20"/>
          <w:lang w:val="af-ZA"/>
        </w:rPr>
        <w:t xml:space="preserve"> </w:t>
      </w:r>
      <w:r w:rsidRPr="00AA608E">
        <w:rPr>
          <w:rFonts w:ascii="GHEA Grapalat" w:hAnsi="GHEA Grapalat" w:cs="Sylfaen"/>
          <w:sz w:val="20"/>
          <w:lang w:val="ru-RU"/>
        </w:rPr>
        <w:t>Հայաստանի</w:t>
      </w:r>
      <w:r w:rsidRPr="00AA608E">
        <w:rPr>
          <w:rFonts w:ascii="GHEA Grapalat" w:hAnsi="GHEA Grapalat" w:cs="Sylfaen"/>
          <w:sz w:val="20"/>
          <w:lang w:val="af-ZA"/>
        </w:rPr>
        <w:t xml:space="preserve"> </w:t>
      </w:r>
      <w:r w:rsidRPr="00AA608E">
        <w:rPr>
          <w:rFonts w:ascii="GHEA Grapalat" w:hAnsi="GHEA Grapalat" w:cs="Sylfaen"/>
          <w:sz w:val="20"/>
          <w:lang w:val="ru-RU"/>
        </w:rPr>
        <w:t>Հանրապետության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համայնքի</w:t>
      </w:r>
      <w:r w:rsidRPr="00AA608E">
        <w:rPr>
          <w:rFonts w:ascii="GHEA Grapalat" w:hAnsi="GHEA Grapalat" w:cs="Sylfaen"/>
          <w:sz w:val="20"/>
          <w:lang w:val="af-ZA"/>
        </w:rPr>
        <w:t xml:space="preserve"> </w:t>
      </w:r>
      <w:r w:rsidRPr="00AA608E">
        <w:rPr>
          <w:rFonts w:ascii="GHEA Grapalat" w:hAnsi="GHEA Grapalat" w:cs="Sylfaen"/>
          <w:sz w:val="20"/>
          <w:lang w:val="ru-RU"/>
        </w:rPr>
        <w:t>ավագանու</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պատվիրատուների</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w:t>
      </w:r>
      <w:r w:rsidRPr="00AA608E">
        <w:rPr>
          <w:rFonts w:ascii="GHEA Grapalat" w:hAnsi="GHEA Grapalat" w:cs="Sylfaen"/>
          <w:sz w:val="20"/>
          <w:lang w:val="ru-RU"/>
        </w:rPr>
        <w:t>ընդհանուր</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կառավարումն</w:t>
      </w:r>
      <w:r w:rsidRPr="00AA608E">
        <w:rPr>
          <w:rFonts w:ascii="GHEA Grapalat" w:hAnsi="GHEA Grapalat" w:cs="Sylfaen"/>
          <w:sz w:val="20"/>
          <w:lang w:val="af-ZA"/>
        </w:rPr>
        <w:t xml:space="preserve"> </w:t>
      </w:r>
      <w:r w:rsidRPr="00AA608E">
        <w:rPr>
          <w:rFonts w:ascii="GHEA Grapalat" w:hAnsi="GHEA Grapalat" w:cs="Sylfaen"/>
          <w:sz w:val="20"/>
          <w:lang w:val="ru-RU"/>
        </w:rPr>
        <w:t>իրականացնող</w:t>
      </w:r>
      <w:r w:rsidRPr="00AA608E">
        <w:rPr>
          <w:rFonts w:ascii="GHEA Grapalat" w:hAnsi="GHEA Grapalat" w:cs="Sylfaen"/>
          <w:sz w:val="20"/>
          <w:lang w:val="af-ZA"/>
        </w:rPr>
        <w:t xml:space="preserve"> </w:t>
      </w:r>
      <w:r w:rsidRPr="00AA608E">
        <w:rPr>
          <w:rFonts w:ascii="GHEA Grapalat" w:hAnsi="GHEA Grapalat" w:cs="Sylfaen"/>
          <w:sz w:val="20"/>
          <w:lang w:val="ru-RU"/>
        </w:rPr>
        <w:t>լիազորված</w:t>
      </w:r>
      <w:r w:rsidRPr="00AA608E">
        <w:rPr>
          <w:rFonts w:ascii="GHEA Grapalat" w:hAnsi="GHEA Grapalat" w:cs="Sylfaen"/>
          <w:sz w:val="20"/>
          <w:lang w:val="af-ZA"/>
        </w:rPr>
        <w:t xml:space="preserve"> </w:t>
      </w:r>
      <w:r w:rsidRPr="00AA608E">
        <w:rPr>
          <w:rFonts w:ascii="GHEA Grapalat" w:hAnsi="GHEA Grapalat" w:cs="Sylfaen"/>
          <w:sz w:val="20"/>
          <w:lang w:val="ru-RU"/>
        </w:rPr>
        <w:t>մարմնի</w:t>
      </w:r>
      <w:r w:rsidRPr="00AA608E">
        <w:rPr>
          <w:rFonts w:ascii="GHEA Grapalat" w:hAnsi="GHEA Grapalat" w:cs="Sylfaen"/>
          <w:sz w:val="20"/>
          <w:lang w:val="af-ZA"/>
        </w:rPr>
        <w:t xml:space="preserve"> </w:t>
      </w:r>
      <w:r w:rsidRPr="00AA608E">
        <w:rPr>
          <w:rFonts w:ascii="GHEA Grapalat" w:hAnsi="GHEA Grapalat" w:cs="Sylfaen"/>
          <w:sz w:val="20"/>
          <w:lang w:val="ru-RU"/>
        </w:rPr>
        <w:t>ղեկավարի</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հիմնադրամների</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հոգաբարձուների</w:t>
      </w:r>
      <w:r w:rsidRPr="00AA608E">
        <w:rPr>
          <w:rFonts w:ascii="GHEA Grapalat" w:hAnsi="GHEA Grapalat" w:cs="Sylfaen"/>
          <w:sz w:val="20"/>
          <w:lang w:val="af-ZA"/>
        </w:rPr>
        <w:t xml:space="preserve"> </w:t>
      </w:r>
      <w:r w:rsidRPr="00AA608E">
        <w:rPr>
          <w:rFonts w:ascii="GHEA Grapalat" w:hAnsi="GHEA Grapalat" w:cs="Sylfaen"/>
          <w:sz w:val="20"/>
        </w:rPr>
        <w:t>խորհրդի</w:t>
      </w:r>
      <w:r w:rsidRPr="00AA608E">
        <w:rPr>
          <w:rFonts w:ascii="GHEA Grapalat" w:hAnsi="GHEA Grapalat" w:cs="Sylfaen"/>
          <w:sz w:val="20"/>
          <w:lang w:val="af-ZA"/>
        </w:rPr>
        <w:t xml:space="preserve"> </w:t>
      </w:r>
      <w:r w:rsidRPr="00AA608E">
        <w:rPr>
          <w:rFonts w:ascii="GHEA Grapalat" w:hAnsi="GHEA Grapalat" w:cs="Sylfaen"/>
          <w:sz w:val="20"/>
        </w:rPr>
        <w:t>որոշման</w:t>
      </w:r>
      <w:r w:rsidRPr="00AA608E">
        <w:rPr>
          <w:rFonts w:ascii="GHEA Grapalat" w:hAnsi="GHEA Grapalat" w:cs="Sylfaen"/>
          <w:sz w:val="20"/>
          <w:lang w:val="af-ZA"/>
        </w:rPr>
        <w:t xml:space="preserve"> </w:t>
      </w:r>
      <w:r w:rsidRPr="00AA608E">
        <w:rPr>
          <w:rFonts w:ascii="GHEA Grapalat" w:hAnsi="GHEA Grapalat" w:cs="Sylfaen"/>
          <w:sz w:val="20"/>
        </w:rPr>
        <w:t>հիման</w:t>
      </w:r>
      <w:r w:rsidRPr="00AA608E">
        <w:rPr>
          <w:rFonts w:ascii="GHEA Grapalat" w:hAnsi="GHEA Grapalat" w:cs="Sylfaen"/>
          <w:sz w:val="20"/>
          <w:lang w:val="af-ZA"/>
        </w:rPr>
        <w:t xml:space="preserve"> </w:t>
      </w:r>
      <w:r w:rsidRPr="00AA608E">
        <w:rPr>
          <w:rFonts w:ascii="GHEA Grapalat" w:hAnsi="GHEA Grapalat" w:cs="Sylfaen"/>
          <w:sz w:val="20"/>
        </w:rPr>
        <w:t>վրա</w:t>
      </w:r>
      <w:r w:rsidRPr="00AA608E">
        <w:rPr>
          <w:rStyle w:val="af6"/>
          <w:rFonts w:ascii="GHEA Grapalat" w:hAnsi="GHEA Grapalat" w:cs="Sylfaen"/>
          <w:color w:val="FFFFFF"/>
          <w:sz w:val="20"/>
        </w:rPr>
        <w:footnoteReference w:id="6"/>
      </w:r>
      <w:r w:rsidRPr="00AA608E">
        <w:rPr>
          <w:rFonts w:ascii="GHEA Grapalat" w:hAnsi="GHEA Grapalat" w:cs="Sylfaen"/>
          <w:sz w:val="20"/>
          <w:lang w:val="hy-AM"/>
        </w:rPr>
        <w:t>:</w:t>
      </w:r>
      <w:r w:rsidRPr="00AA608E">
        <w:rPr>
          <w:rFonts w:ascii="GHEA Grapalat" w:hAnsi="GHEA Grapalat" w:cs="Sylfaen"/>
          <w:sz w:val="20"/>
          <w:vertAlign w:val="superscript"/>
          <w:lang w:val="af-ZA"/>
        </w:rPr>
        <w:t>14</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3) </w:t>
      </w:r>
      <w:r w:rsidRPr="00AA608E">
        <w:rPr>
          <w:rFonts w:ascii="GHEA Grapalat" w:hAnsi="GHEA Grapalat" w:cs="Sylfaen"/>
          <w:sz w:val="20"/>
          <w:lang w:val="hy-AM"/>
        </w:rPr>
        <w:t>ոչ</w:t>
      </w:r>
      <w:r w:rsidRPr="00AA608E">
        <w:rPr>
          <w:rFonts w:ascii="GHEA Grapalat" w:hAnsi="GHEA Grapalat" w:cs="Sylfaen"/>
          <w:sz w:val="20"/>
          <w:lang w:val="af-ZA"/>
        </w:rPr>
        <w:t xml:space="preserve"> </w:t>
      </w:r>
      <w:r w:rsidRPr="00AA608E">
        <w:rPr>
          <w:rFonts w:ascii="GHEA Grapalat" w:hAnsi="GHEA Grapalat" w:cs="Sylfaen"/>
          <w:sz w:val="20"/>
          <w:lang w:val="hy-AM"/>
        </w:rPr>
        <w:t>մի</w:t>
      </w:r>
      <w:r w:rsidRPr="00AA608E">
        <w:rPr>
          <w:rFonts w:ascii="GHEA Grapalat" w:hAnsi="GHEA Grapalat" w:cs="Sylfaen"/>
          <w:sz w:val="20"/>
          <w:lang w:val="af-ZA"/>
        </w:rPr>
        <w:t xml:space="preserve"> </w:t>
      </w:r>
      <w:r w:rsidRPr="00AA608E">
        <w:rPr>
          <w:rFonts w:ascii="GHEA Grapalat" w:hAnsi="GHEA Grapalat" w:cs="Sylfaen"/>
          <w:sz w:val="20"/>
          <w:lang w:val="hy-AM"/>
        </w:rPr>
        <w:t>հայտ</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ներկայացվել</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4)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11.2 Գ</w:t>
      </w:r>
      <w:r w:rsidRPr="00AA608E">
        <w:rPr>
          <w:rFonts w:ascii="GHEA Grapalat" w:hAnsi="GHEA Grapalat" w:cs="Sylfaen"/>
          <w:sz w:val="20"/>
          <w:lang w:val="ru-RU"/>
        </w:rPr>
        <w:t>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տեղեկագրում հրապարակում է </w:t>
      </w:r>
      <w:r w:rsidRPr="00AA608E">
        <w:rPr>
          <w:rFonts w:ascii="GHEA Grapalat" w:hAnsi="GHEA Grapalat" w:cs="Sylfaen"/>
          <w:sz w:val="20"/>
          <w:lang w:val="ru-RU"/>
        </w:rPr>
        <w:t>հայտարարություն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նշվում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lang w:val="af-ZA"/>
        </w:rPr>
        <w:t xml:space="preserve"> </w:t>
      </w:r>
      <w:r w:rsidRPr="00AA608E">
        <w:rPr>
          <w:rFonts w:ascii="GHEA Grapalat" w:hAnsi="GHEA Grapalat" w:cs="Sylfaen"/>
          <w:sz w:val="20"/>
          <w:lang w:val="ru-RU"/>
        </w:rPr>
        <w:t>հիմնավորումը։</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pStyle w:val="a3"/>
        <w:spacing w:line="240" w:lineRule="auto"/>
        <w:rPr>
          <w:rFonts w:ascii="GHEA Grapalat" w:hAnsi="GHEA Grapalat"/>
          <w:i w:val="0"/>
          <w:sz w:val="18"/>
          <w:szCs w:val="18"/>
          <w:u w:val="single"/>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12. ԳՆՄԱՆ ԳՈՐԾԸՆԹԱՑԻ ՀԵՏ ԿԱՊՎԱԾ ԳՈՐԾՈՂՈՒԹՅՈՒՆՆԵՐԸ ԵՎ (ԿԱՄ)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ԸՆԴՈՒՆՎԱԾ ՈՐՈՇՈՒՄՆԵՐԸ ԲՈՂՈՔԱՐԿԵԼՈՒ ՄԱՍՆԱԿՑԻ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ԻՐԱՎՈՒՆՔԸ ԵՎ ԿԱՐԳԸ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12.1</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Mariam" w:hAnsi="GHEA Mariam" w:cs="Sylfaen"/>
          <w:sz w:val="20"/>
          <w:szCs w:val="20"/>
          <w:lang w:val="af-ZA"/>
        </w:rPr>
        <w:t xml:space="preserve"> </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p>
    <w:p w:rsidR="008E0B31" w:rsidRPr="00AA608E" w:rsidRDefault="009911F6" w:rsidP="009911F6">
      <w:pPr>
        <w:jc w:val="both"/>
        <w:rPr>
          <w:rFonts w:ascii="GHEA Grapalat" w:hAnsi="GHEA Grapalat" w:cs="Sylfaen"/>
          <w:sz w:val="20"/>
          <w:szCs w:val="20"/>
          <w:lang w:val="af-ZA"/>
        </w:rPr>
      </w:pPr>
      <w:r w:rsidRPr="00AA608E">
        <w:rPr>
          <w:rFonts w:ascii="GHEA Grapalat" w:hAnsi="GHEA Grapalat" w:cs="Sylfaen"/>
          <w:sz w:val="20"/>
          <w:szCs w:val="20"/>
          <w:lang w:val="af-ZA"/>
        </w:rPr>
        <w:t>12.2</w:t>
      </w:r>
      <w:r w:rsidR="008E0B31" w:rsidRPr="00AA608E">
        <w:rPr>
          <w:rFonts w:ascii="GHEA Grapalat" w:hAnsi="GHEA Grapalat" w:cs="Sylfaen"/>
          <w:sz w:val="20"/>
          <w:szCs w:val="20"/>
          <w:lang w:val="ru-RU"/>
        </w:rPr>
        <w:t>Գնումների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այդ</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թվում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բողոքի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քննման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հետ</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կապված</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վարչական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չեն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և</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դրանք</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Հայաստանի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Հանարապետության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քաղաքացիաիրավական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կարգավորող</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օրենսդրությամբ։</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12.3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նախքան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պայմանագրի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bookmarkStart w:id="7" w:name="_Hlk9264573"/>
      <w:r w:rsidRPr="00AA608E">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12.4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պայմանագիր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8.28-</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ժամանակահատվածում</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առարկայի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բնութագրերը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վերջնաժամկետը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rPr>
        <w:t>լրանալը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12.5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ստորագրված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ներառելով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հաստատող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2)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lang w:val="ru-RU"/>
        </w:rPr>
        <w:t>բողոքարկվող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ծածկագիրը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4) </w:t>
      </w:r>
      <w:r w:rsidRPr="00AA608E">
        <w:rPr>
          <w:rFonts w:ascii="GHEA Grapalat" w:hAnsi="GHEA Grapalat" w:cs="Sylfaen"/>
          <w:sz w:val="20"/>
          <w:szCs w:val="20"/>
          <w:lang w:val="ru-RU"/>
        </w:rPr>
        <w:t>վեճի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ապացույցները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eastAsia="ru-RU"/>
        </w:rPr>
      </w:pPr>
      <w:r w:rsidRPr="00AA608E">
        <w:rPr>
          <w:rFonts w:ascii="GHEA Grapalat" w:hAnsi="GHEA Grapalat" w:cs="Sylfaen"/>
          <w:sz w:val="20"/>
          <w:szCs w:val="20"/>
          <w:lang w:val="af-ZA"/>
        </w:rPr>
        <w:t xml:space="preserve">6)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rPr>
        <w:t>Ը</w:t>
      </w:r>
      <w:r w:rsidRPr="00AA608E">
        <w:rPr>
          <w:rFonts w:ascii="GHEA Grapalat" w:hAnsi="GHEA Grapalat" w:cs="Sylfaen"/>
          <w:sz w:val="20"/>
          <w:szCs w:val="20"/>
          <w:lang w:val="ru-RU"/>
        </w:rPr>
        <w:t>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չափը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կազմում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30 </w:t>
      </w:r>
      <w:r w:rsidRPr="00AA608E">
        <w:rPr>
          <w:rFonts w:ascii="GHEA Grapalat" w:hAnsi="GHEA Grapalat" w:cs="Sylfaen"/>
          <w:sz w:val="20"/>
          <w:szCs w:val="20"/>
          <w:lang w:val="ru-RU"/>
        </w:rPr>
        <w:t>հազար</w:t>
      </w:r>
      <w:r w:rsidRPr="00AA608E">
        <w:rPr>
          <w:rFonts w:ascii="GHEA Grapalat" w:hAnsi="GHEA Grapalat" w:cs="Sylfaen"/>
          <w:sz w:val="20"/>
          <w:szCs w:val="20"/>
          <w:lang w:val="af-ZA"/>
        </w:rPr>
        <w:t xml:space="preserve"> ՀՀ </w:t>
      </w:r>
      <w:r w:rsidRPr="00AA608E">
        <w:rPr>
          <w:rFonts w:ascii="GHEA Grapalat" w:hAnsi="GHEA Grapalat" w:cs="Sylfaen"/>
          <w:sz w:val="20"/>
          <w:szCs w:val="20"/>
          <w:lang w:val="ru-RU"/>
        </w:rPr>
        <w:t>դրամ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ՀՀ</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բյուջե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բացված</w:t>
      </w:r>
      <w:r w:rsidRPr="00AA608E">
        <w:rPr>
          <w:rFonts w:ascii="GHEA Grapalat" w:hAnsi="GHEA Grapalat" w:cs="Sylfaen"/>
          <w:sz w:val="20"/>
          <w:szCs w:val="20"/>
          <w:lang w:val="af-ZA"/>
        </w:rPr>
        <w:t xml:space="preserve"> </w:t>
      </w:r>
      <w:r w:rsidRPr="00AA608E">
        <w:rPr>
          <w:rFonts w:ascii="GHEA Grapalat" w:hAnsi="GHEA Grapalat"/>
          <w:sz w:val="20"/>
          <w:szCs w:val="20"/>
          <w:lang w:val="af-ZA"/>
        </w:rPr>
        <w:t>«</w:t>
      </w:r>
      <w:r w:rsidRPr="00AA608E">
        <w:rPr>
          <w:rFonts w:ascii="GHEA Grapalat" w:hAnsi="GHEA Grapalat" w:cs="Sylfaen"/>
          <w:sz w:val="20"/>
          <w:szCs w:val="20"/>
          <w:lang w:val="af-ZA"/>
        </w:rPr>
        <w:t>900008000482</w:t>
      </w:r>
      <w:r w:rsidRPr="00AA608E">
        <w:rPr>
          <w:rFonts w:ascii="GHEA Grapalat" w:hAnsi="GHEA Grapalat"/>
          <w:sz w:val="20"/>
          <w:szCs w:val="20"/>
          <w:lang w:val="af-ZA"/>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գանձապետական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w:t>
      </w:r>
      <w:r w:rsidRPr="00AA608E">
        <w:rPr>
          <w:rFonts w:ascii="GHEA Grapalat" w:hAnsi="GHEA Grapalat" w:cs="Sylfaen"/>
          <w:sz w:val="20"/>
          <w:szCs w:val="20"/>
          <w:lang w:val="af-ZA" w:eastAsia="ru-RU"/>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lastRenderedPageBreak/>
        <w:t xml:space="preserve">7)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rPr>
        <w:t>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8) </w:t>
      </w:r>
      <w:r w:rsidRPr="00AA608E">
        <w:rPr>
          <w:rFonts w:ascii="GHEA Grapalat" w:hAnsi="GHEA Grapalat" w:cs="Sylfaen"/>
          <w:sz w:val="20"/>
          <w:szCs w:val="20"/>
          <w:lang w:val="ru-RU"/>
        </w:rPr>
        <w:t>այլ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տեղեկություններ։</w:t>
      </w:r>
    </w:p>
    <w:p w:rsidR="009911F6"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A608E">
        <w:rPr>
          <w:rFonts w:ascii="Calibri" w:hAnsi="Calibri" w:cs="Calibri"/>
          <w:sz w:val="20"/>
          <w:szCs w:val="20"/>
          <w:lang w:val="af-ZA"/>
        </w:rPr>
        <w:t> </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12.7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տվյալ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հավաստող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վերադարձվող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գումարը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Լ</w:t>
      </w:r>
      <w:r w:rsidRPr="00AA608E">
        <w:rPr>
          <w:rFonts w:ascii="GHEA Grapalat" w:hAnsi="GHEA Grapalat" w:cs="Sylfaen"/>
          <w:sz w:val="20"/>
          <w:szCs w:val="20"/>
          <w:lang w:val="ru-RU"/>
        </w:rPr>
        <w:t>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հինգ</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12.8 </w:t>
      </w:r>
      <w:bookmarkStart w:id="8" w:name="_Hlk9264773"/>
      <w:r w:rsidRPr="00AA608E">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12.4 </w:t>
      </w:r>
      <w:r w:rsidRPr="00AA608E">
        <w:rPr>
          <w:rFonts w:ascii="GHEA Grapalat" w:hAnsi="GHEA Grapalat" w:cs="Sylfaen"/>
          <w:sz w:val="20"/>
          <w:szCs w:val="20"/>
          <w:lang w:val="ru-RU"/>
        </w:rPr>
        <w:t>կետի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ենթակետով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շտկված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12.9</w:t>
      </w:r>
      <w:bookmarkStart w:id="9" w:name="_Hlk9264833"/>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հղումը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արձանագրված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12.8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լրանալու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12.10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ինչպես</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կցելով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առկայության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w:t>
      </w:r>
      <w:r w:rsidRPr="00AA608E">
        <w:rPr>
          <w:rFonts w:ascii="GHEA Grapalat" w:hAnsi="GHEA Grapalat" w:cs="Sylfaen"/>
          <w:sz w:val="20"/>
          <w:szCs w:val="20"/>
        </w:rPr>
        <w:t>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բնօրինակից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արտատպված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սկանավորված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ձևով</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հրավերի</w:t>
      </w:r>
      <w:r w:rsidRPr="00AA608E">
        <w:rPr>
          <w:rFonts w:ascii="GHEA Grapalat" w:hAnsi="GHEA Grapalat" w:cs="Sylfaen"/>
          <w:sz w:val="20"/>
          <w:szCs w:val="20"/>
          <w:lang w:val="af-ZA"/>
        </w:rPr>
        <w:t xml:space="preserve"> 12.5 </w:t>
      </w:r>
      <w:r w:rsidRPr="00AA608E">
        <w:rPr>
          <w:rFonts w:ascii="GHEA Grapalat" w:hAnsi="GHEA Grapalat" w:cs="Sylfaen"/>
          <w:sz w:val="20"/>
          <w:szCs w:val="20"/>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էլեկտրոնային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փոստին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ուղարկվելու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w:t>
      </w:r>
    </w:p>
    <w:bookmarkEnd w:id="9"/>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12.11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այնպիսի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ներգրավված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բոլոր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կողմերն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ունենան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w:t>
      </w:r>
      <w:r w:rsidRPr="00AA608E">
        <w:rPr>
          <w:rFonts w:ascii="GHEA Grapalat" w:hAnsi="GHEA Grapalat" w:cs="Sylfaen"/>
          <w:sz w:val="20"/>
          <w:szCs w:val="20"/>
          <w:lang w:val="af-ZA"/>
        </w:rPr>
        <w:t xml:space="preserve"> լինելու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իրենց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տեսակետները։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12.12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ոչ</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ուշ</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քսան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օրացուցային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երկարաձգվել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տասն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w:t>
      </w:r>
      <w:r w:rsidRPr="00AA608E">
        <w:rPr>
          <w:rFonts w:ascii="GHEA Grapalat" w:hAnsi="GHEA Grapalat" w:cs="Sylfaen"/>
          <w:sz w:val="20"/>
          <w:szCs w:val="20"/>
        </w:rPr>
        <w:t>ա</w:t>
      </w:r>
      <w:r w:rsidRPr="00AA608E">
        <w:rPr>
          <w:rFonts w:ascii="GHEA Grapalat" w:hAnsi="GHEA Grapalat" w:cs="Sylfaen"/>
          <w:sz w:val="20"/>
          <w:szCs w:val="20"/>
          <w:lang w:val="ru-RU"/>
        </w:rPr>
        <w:t>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օրով՝</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պատճառաբանված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ապահովում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cs="Sylfaen"/>
          <w:sz w:val="20"/>
          <w:szCs w:val="20"/>
          <w:lang w:val="af-ZA"/>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իրավապարտադիր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փոփոխվել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դատարանի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12.13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ունի</w:t>
      </w:r>
      <w:r w:rsidRPr="00AA608E" w:rsidDel="00B90C4B">
        <w:rPr>
          <w:rFonts w:ascii="GHEA Grapalat" w:hAnsi="GHEA Grapalat" w:cs="Sylfaen"/>
          <w:sz w:val="20"/>
          <w:szCs w:val="20"/>
          <w:lang w:val="af-ZA"/>
        </w:rPr>
        <w:t xml:space="preserve"> </w:t>
      </w:r>
      <w:r w:rsidRPr="00AA608E">
        <w:rPr>
          <w:rFonts w:ascii="GHEA Grapalat" w:hAnsi="GHEA Grapalat" w:cs="Sylfaen"/>
          <w:sz w:val="20"/>
          <w:szCs w:val="20"/>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հետևյալ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ա</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արգելելու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որոշակի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պարտավորեցնելու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չկայացած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հայտարարելու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ընթացակարգը</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բացառությամբ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պայմանագիրը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անվավեր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ճանաչելու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որոշման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գործընթացին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չունեցող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մասնակիցների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rPr>
        <w:t>հաշվառում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նկատմամբ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իրականացնում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հսկողություն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12.14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պատասխանատվություն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հատուցման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p>
    <w:p w:rsidR="008E0B31" w:rsidRPr="00AA608E" w:rsidRDefault="008E0B31" w:rsidP="009911F6">
      <w:pPr>
        <w:pStyle w:val="af4"/>
        <w:shd w:val="clear" w:color="auto" w:fill="FFFFFF"/>
        <w:spacing w:before="0" w:beforeAutospacing="0" w:after="0" w:afterAutospacing="0"/>
        <w:jc w:val="both"/>
        <w:rPr>
          <w:rFonts w:ascii="Arial Unicode" w:hAnsi="Arial Unicode"/>
          <w:color w:val="000000"/>
          <w:sz w:val="21"/>
          <w:szCs w:val="21"/>
          <w:lang w:val="af-ZA"/>
        </w:rPr>
      </w:pPr>
      <w:r w:rsidRPr="00AA608E">
        <w:rPr>
          <w:rFonts w:ascii="GHEA Grapalat" w:hAnsi="GHEA Grapalat" w:cs="Sylfaen"/>
          <w:sz w:val="20"/>
          <w:szCs w:val="20"/>
          <w:lang w:val="af-ZA"/>
        </w:rPr>
        <w:lastRenderedPageBreak/>
        <w:t xml:space="preserve">12.15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bookmarkStart w:id="10" w:name="_Hlk9265079"/>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մեկտեղ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անհնարինության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սղագրվում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հեռարձակվում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համացանցում</w:t>
      </w:r>
      <w:r w:rsidRPr="00AA608E">
        <w:rPr>
          <w:rFonts w:ascii="GHEA Grapalat" w:hAnsi="GHEA Grapalat" w:cs="Sylfaen"/>
          <w:sz w:val="20"/>
          <w:szCs w:val="20"/>
          <w:lang w:val="af-ZA"/>
        </w:rPr>
        <w:t>:</w:t>
      </w:r>
    </w:p>
    <w:bookmarkEnd w:id="10"/>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12.16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ծառայած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արդյունքում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չմասնակցած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զրկվում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իրավունքից։</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12.17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տեղեկագրում` նշելով հրապարակման ամսաթիվը</w:t>
      </w:r>
      <w:r w:rsidRPr="00AA608E">
        <w:rPr>
          <w:rFonts w:ascii="GHEA Grapalat" w:hAnsi="GHEA Grapalat" w:cs="Sylfaen"/>
          <w:sz w:val="20"/>
          <w:szCs w:val="20"/>
          <w:lang w:val="ru-RU"/>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w:t>
      </w:r>
      <w:r w:rsidRPr="00AA608E">
        <w:rPr>
          <w:rFonts w:ascii="GHEA Grapalat" w:hAnsi="GHEA Grapalat" w:cs="Sylfaen"/>
          <w:sz w:val="20"/>
          <w:szCs w:val="20"/>
        </w:rPr>
        <w:t>կ</w:t>
      </w:r>
      <w:r w:rsidRPr="00AA608E">
        <w:rPr>
          <w:rFonts w:ascii="GHEA Grapalat" w:hAnsi="GHEA Grapalat" w:cs="Sylfaen"/>
          <w:sz w:val="20"/>
          <w:szCs w:val="20"/>
          <w:lang w:val="ru-RU"/>
        </w:rPr>
        <w:t>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12.18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շահագրգռված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կոնկրետ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գործարքի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հարցում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հետևանքով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փոխհատուցում։</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12.19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Mariam" w:hAnsi="GHEA Mariam"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ինքնաբերաբար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rPr>
        <w:t>Օ</w:t>
      </w:r>
      <w:r w:rsidRPr="00AA608E">
        <w:rPr>
          <w:rFonts w:ascii="GHEA Grapalat" w:hAnsi="GHEA Grapalat" w:cs="Sylfaen"/>
          <w:sz w:val="20"/>
          <w:szCs w:val="20"/>
          <w:lang w:val="ru-RU"/>
        </w:rPr>
        <w:t>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9-</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արդյունքներով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51-</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օրենքի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1-</w:t>
      </w:r>
      <w:r w:rsidRPr="00AA608E">
        <w:rPr>
          <w:rFonts w:ascii="GHEA Grapalat" w:hAnsi="GHEA Grapalat" w:cs="Sylfaen"/>
          <w:sz w:val="20"/>
          <w:szCs w:val="20"/>
          <w:lang w:val="ru-RU"/>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իրավաբանական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b/>
          <w:sz w:val="20"/>
          <w:szCs w:val="20"/>
          <w:lang w:val="es-ES"/>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կետ</w:t>
      </w:r>
      <w:r w:rsidRPr="00AA608E">
        <w:rPr>
          <w:rFonts w:ascii="GHEA Grapalat" w:hAnsi="GHEA Grapalat" w:cs="Sylfaen"/>
          <w:sz w:val="20"/>
          <w:szCs w:val="20"/>
          <w:lang w:val="ru-RU"/>
        </w:rPr>
        <w:t>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b/>
          <w:szCs w:val="22"/>
          <w:lang w:val="af-ZA"/>
        </w:rPr>
      </w:pPr>
      <w:r w:rsidRPr="00AA608E">
        <w:rPr>
          <w:rFonts w:ascii="GHEA Grapalat" w:hAnsi="GHEA Grapalat" w:cs="Sylfaen"/>
          <w:b/>
          <w:szCs w:val="22"/>
          <w:lang w:val="es-ES"/>
        </w:rPr>
        <w:br w:type="page"/>
      </w:r>
      <w:r w:rsidRPr="00AA608E">
        <w:rPr>
          <w:rFonts w:ascii="GHEA Grapalat" w:hAnsi="GHEA Grapalat" w:cs="Sylfaen"/>
          <w:b/>
          <w:szCs w:val="22"/>
          <w:lang w:val="es-ES"/>
        </w:rPr>
        <w:lastRenderedPageBreak/>
        <w:t>ՄԱՍ</w:t>
      </w:r>
      <w:r w:rsidRPr="00AA608E">
        <w:rPr>
          <w:rFonts w:ascii="GHEA Grapalat" w:hAnsi="GHEA Grapalat"/>
          <w:b/>
          <w:szCs w:val="22"/>
          <w:lang w:val="af-ZA"/>
        </w:rPr>
        <w:t xml:space="preserve">  II</w:t>
      </w:r>
    </w:p>
    <w:p w:rsidR="008E0B31" w:rsidRPr="00AA608E" w:rsidRDefault="008E0B31" w:rsidP="008E0B31">
      <w:pPr>
        <w:pStyle w:val="aa"/>
        <w:ind w:right="-7"/>
        <w:jc w:val="center"/>
        <w:rPr>
          <w:rFonts w:ascii="GHEA Grapalat" w:hAnsi="GHEA Grapalat"/>
          <w:b/>
          <w:szCs w:val="22"/>
          <w:lang w:val="af-ZA"/>
        </w:rPr>
      </w:pP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Ր</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Ն</w:t>
      </w:r>
      <w:r w:rsidRPr="00AA608E">
        <w:rPr>
          <w:rFonts w:ascii="GHEA Grapalat" w:hAnsi="GHEA Grapalat"/>
          <w:b/>
          <w:szCs w:val="22"/>
          <w:lang w:val="af-ZA"/>
        </w:rPr>
        <w:t xml:space="preserve"> </w:t>
      </w:r>
      <w:r w:rsidRPr="00AA608E">
        <w:rPr>
          <w:rFonts w:ascii="GHEA Grapalat" w:hAnsi="GHEA Grapalat" w:cs="Sylfaen"/>
          <w:b/>
          <w:szCs w:val="22"/>
          <w:lang w:val="es-ES"/>
        </w:rPr>
        <w:t>Գ</w:t>
      </w:r>
    </w:p>
    <w:p w:rsidR="008E0B31" w:rsidRPr="00AA608E" w:rsidRDefault="008E0B31" w:rsidP="008E0B31">
      <w:pPr>
        <w:pStyle w:val="aa"/>
        <w:ind w:right="-7"/>
        <w:jc w:val="center"/>
        <w:rPr>
          <w:rFonts w:ascii="GHEA Grapalat" w:hAnsi="GHEA Grapalat"/>
          <w:b/>
          <w:szCs w:val="22"/>
          <w:lang w:val="af-ZA"/>
        </w:rPr>
      </w:pPr>
      <w:r w:rsidRPr="00AA608E">
        <w:rPr>
          <w:rFonts w:ascii="GHEA Grapalat" w:hAnsi="GHEA Grapalat" w:cs="Sylfaen"/>
          <w:b/>
          <w:szCs w:val="22"/>
          <w:lang w:val="es-ES"/>
        </w:rPr>
        <w:t>Բ</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Ց</w:t>
      </w:r>
      <w:r w:rsidRPr="00AA608E">
        <w:rPr>
          <w:rFonts w:ascii="GHEA Grapalat" w:hAnsi="GHEA Grapalat"/>
          <w:b/>
          <w:szCs w:val="22"/>
          <w:lang w:val="af-ZA"/>
        </w:rPr>
        <w:t xml:space="preserve">   </w:t>
      </w:r>
      <w:r w:rsidRPr="00AA608E">
        <w:rPr>
          <w:rFonts w:ascii="GHEA Grapalat" w:hAnsi="GHEA Grapalat" w:cs="Sylfaen"/>
          <w:b/>
          <w:szCs w:val="22"/>
          <w:lang w:val="es-ES"/>
        </w:rPr>
        <w:t>Մ Ր Ց ՈՒ Յ Թ Ի</w:t>
      </w:r>
      <w:r w:rsidRPr="00AA608E">
        <w:rPr>
          <w:rFonts w:ascii="GHEA Grapalat" w:hAnsi="GHEA Grapalat"/>
          <w:b/>
          <w:szCs w:val="22"/>
          <w:lang w:val="af-ZA"/>
        </w:rPr>
        <w:t xml:space="preserve">   </w:t>
      </w: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Յ</w:t>
      </w:r>
      <w:r w:rsidRPr="00AA608E">
        <w:rPr>
          <w:rFonts w:ascii="GHEA Grapalat" w:hAnsi="GHEA Grapalat"/>
          <w:b/>
          <w:szCs w:val="22"/>
          <w:lang w:val="af-ZA"/>
        </w:rPr>
        <w:t xml:space="preserve"> </w:t>
      </w:r>
      <w:r w:rsidRPr="00AA608E">
        <w:rPr>
          <w:rFonts w:ascii="GHEA Grapalat" w:hAnsi="GHEA Grapalat" w:cs="Sylfaen"/>
          <w:b/>
          <w:szCs w:val="22"/>
          <w:lang w:val="es-ES"/>
        </w:rPr>
        <w:t>Տ</w:t>
      </w:r>
      <w:r w:rsidRPr="00AA608E">
        <w:rPr>
          <w:rFonts w:ascii="GHEA Grapalat" w:hAnsi="GHEA Grapalat"/>
          <w:b/>
          <w:szCs w:val="22"/>
          <w:lang w:val="af-ZA"/>
        </w:rPr>
        <w:t xml:space="preserve"> </w:t>
      </w:r>
      <w:r w:rsidRPr="00AA608E">
        <w:rPr>
          <w:rFonts w:ascii="GHEA Grapalat" w:hAnsi="GHEA Grapalat" w:cs="Sylfaen"/>
          <w:b/>
          <w:szCs w:val="22"/>
          <w:lang w:val="es-ES"/>
        </w:rPr>
        <w:t>Ը</w:t>
      </w:r>
      <w:r w:rsidRPr="00AA608E">
        <w:rPr>
          <w:rFonts w:ascii="GHEA Grapalat" w:hAnsi="GHEA Grapalat"/>
          <w:b/>
          <w:szCs w:val="22"/>
          <w:lang w:val="af-ZA"/>
        </w:rPr>
        <w:t xml:space="preserve">   </w:t>
      </w:r>
      <w:r w:rsidRPr="00AA608E">
        <w:rPr>
          <w:rFonts w:ascii="GHEA Grapalat" w:hAnsi="GHEA Grapalat" w:cs="Sylfaen"/>
          <w:b/>
          <w:szCs w:val="22"/>
          <w:lang w:val="es-ES"/>
        </w:rPr>
        <w:t>Պ</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Տ</w:t>
      </w:r>
      <w:r w:rsidRPr="00AA608E">
        <w:rPr>
          <w:rFonts w:ascii="GHEA Grapalat" w:hAnsi="GHEA Grapalat"/>
          <w:b/>
          <w:szCs w:val="22"/>
          <w:lang w:val="af-ZA"/>
        </w:rPr>
        <w:t xml:space="preserve"> </w:t>
      </w:r>
      <w:r w:rsidRPr="00AA608E">
        <w:rPr>
          <w:rFonts w:ascii="GHEA Grapalat" w:hAnsi="GHEA Grapalat" w:cs="Sylfaen"/>
          <w:b/>
          <w:szCs w:val="22"/>
          <w:lang w:val="es-ES"/>
        </w:rPr>
        <w:t>Ր</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Ս</w:t>
      </w:r>
      <w:r w:rsidRPr="00AA608E">
        <w:rPr>
          <w:rFonts w:ascii="GHEA Grapalat" w:hAnsi="GHEA Grapalat"/>
          <w:b/>
          <w:szCs w:val="22"/>
          <w:lang w:val="af-ZA"/>
        </w:rPr>
        <w:t xml:space="preserve"> </w:t>
      </w:r>
      <w:r w:rsidRPr="00AA608E">
        <w:rPr>
          <w:rFonts w:ascii="GHEA Grapalat" w:hAnsi="GHEA Grapalat" w:cs="Sylfaen"/>
          <w:b/>
          <w:szCs w:val="22"/>
          <w:lang w:val="es-ES"/>
        </w:rPr>
        <w:t>Տ</w:t>
      </w:r>
      <w:r w:rsidRPr="00AA608E">
        <w:rPr>
          <w:rFonts w:ascii="GHEA Grapalat" w:hAnsi="GHEA Grapalat"/>
          <w:b/>
          <w:szCs w:val="22"/>
          <w:lang w:val="af-ZA"/>
        </w:rPr>
        <w:t xml:space="preserve"> </w:t>
      </w:r>
      <w:r w:rsidRPr="00AA608E">
        <w:rPr>
          <w:rFonts w:ascii="GHEA Grapalat" w:hAnsi="GHEA Grapalat" w:cs="Sylfaen"/>
          <w:b/>
          <w:szCs w:val="22"/>
          <w:lang w:val="es-ES"/>
        </w:rPr>
        <w:t>Ե</w:t>
      </w:r>
      <w:r w:rsidRPr="00AA608E">
        <w:rPr>
          <w:rFonts w:ascii="GHEA Grapalat" w:hAnsi="GHEA Grapalat"/>
          <w:b/>
          <w:szCs w:val="22"/>
          <w:lang w:val="af-ZA"/>
        </w:rPr>
        <w:t xml:space="preserve"> </w:t>
      </w:r>
      <w:r w:rsidRPr="00AA608E">
        <w:rPr>
          <w:rFonts w:ascii="GHEA Grapalat" w:hAnsi="GHEA Grapalat" w:cs="Sylfaen"/>
          <w:b/>
          <w:szCs w:val="22"/>
          <w:lang w:val="es-ES"/>
        </w:rPr>
        <w:t>Լ</w:t>
      </w:r>
      <w:r w:rsidRPr="00AA608E">
        <w:rPr>
          <w:rFonts w:ascii="GHEA Grapalat" w:hAnsi="GHEA Grapalat"/>
          <w:b/>
          <w:szCs w:val="22"/>
          <w:lang w:val="af-ZA"/>
        </w:rPr>
        <w:t xml:space="preserve"> </w:t>
      </w:r>
      <w:r w:rsidRPr="00AA608E">
        <w:rPr>
          <w:rFonts w:ascii="GHEA Grapalat" w:hAnsi="GHEA Grapalat" w:cs="Sylfaen"/>
          <w:b/>
          <w:szCs w:val="22"/>
          <w:lang w:val="es-ES"/>
        </w:rPr>
        <w:t>ՈՒ</w:t>
      </w:r>
    </w:p>
    <w:p w:rsidR="008E0B31" w:rsidRPr="00AA608E" w:rsidRDefault="008E0B31" w:rsidP="008E0B31">
      <w:pPr>
        <w:ind w:firstLine="567"/>
        <w:jc w:val="center"/>
        <w:rPr>
          <w:rFonts w:ascii="GHEA Grapalat" w:hAnsi="GHEA Grapalat"/>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 </w:t>
      </w:r>
      <w:r w:rsidRPr="00AA608E">
        <w:rPr>
          <w:rFonts w:ascii="GHEA Grapalat" w:hAnsi="GHEA Grapalat" w:cs="Sylfaen"/>
          <w:b/>
          <w:sz w:val="20"/>
          <w:lang w:val="es-ES"/>
        </w:rPr>
        <w:t>ԸՆԴՀԱՆՈՒՐ</w:t>
      </w:r>
      <w:r w:rsidRPr="00AA608E">
        <w:rPr>
          <w:rFonts w:ascii="GHEA Grapalat" w:hAnsi="GHEA Grapalat"/>
          <w:b/>
          <w:sz w:val="20"/>
          <w:lang w:val="af-ZA"/>
        </w:rPr>
        <w:t xml:space="preserve"> </w:t>
      </w:r>
      <w:r w:rsidRPr="00AA608E">
        <w:rPr>
          <w:rFonts w:ascii="GHEA Grapalat" w:hAnsi="GHEA Grapalat" w:cs="Sylfaen"/>
          <w:b/>
          <w:sz w:val="20"/>
          <w:lang w:val="es-ES"/>
        </w:rPr>
        <w:t>ԴՐՈՒՅԹՆԵՐ</w:t>
      </w:r>
    </w:p>
    <w:p w:rsidR="008E0B31" w:rsidRPr="00AA608E" w:rsidRDefault="008E0B31" w:rsidP="008E0B31">
      <w:pPr>
        <w:ind w:firstLine="567"/>
        <w:jc w:val="both"/>
        <w:rPr>
          <w:rFonts w:ascii="GHEA Grapalat" w:hAnsi="GHEA Grapalat"/>
          <w:szCs w:val="22"/>
          <w:lang w:val="af-ZA"/>
        </w:rPr>
      </w:pPr>
      <w:r w:rsidRPr="00AA608E">
        <w:rPr>
          <w:rFonts w:ascii="GHEA Grapalat" w:hAnsi="GHEA Grapalat"/>
          <w:szCs w:val="22"/>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1.1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հրահանգը</w:t>
      </w:r>
      <w:r w:rsidRPr="00AA608E">
        <w:rPr>
          <w:rFonts w:ascii="GHEA Grapalat" w:hAnsi="GHEA Grapalat" w:cs="Sylfaen"/>
          <w:sz w:val="20"/>
          <w:lang w:val="af-ZA"/>
        </w:rPr>
        <w:t xml:space="preserve"> </w:t>
      </w:r>
      <w:r w:rsidRPr="00AA608E">
        <w:rPr>
          <w:rFonts w:ascii="GHEA Grapalat" w:hAnsi="GHEA Grapalat" w:cs="Sylfaen"/>
          <w:sz w:val="20"/>
          <w:lang w:val="ru-RU"/>
        </w:rPr>
        <w:t>նպատակ</w:t>
      </w:r>
      <w:r w:rsidRPr="00AA608E">
        <w:rPr>
          <w:rFonts w:ascii="GHEA Grapalat" w:hAnsi="GHEA Grapalat" w:cs="Sylfaen"/>
          <w:sz w:val="20"/>
          <w:lang w:val="af-ZA"/>
        </w:rPr>
        <w:t xml:space="preserve"> </w:t>
      </w:r>
      <w:r w:rsidRPr="00AA608E">
        <w:rPr>
          <w:rFonts w:ascii="GHEA Grapalat" w:hAnsi="GHEA Grapalat" w:cs="Sylfaen"/>
          <w:sz w:val="20"/>
          <w:lang w:val="ru-RU"/>
        </w:rPr>
        <w:t>ունի</w:t>
      </w:r>
      <w:r w:rsidRPr="00AA608E">
        <w:rPr>
          <w:rFonts w:ascii="GHEA Grapalat" w:hAnsi="GHEA Grapalat" w:cs="Sylfaen"/>
          <w:sz w:val="20"/>
          <w:lang w:val="af-ZA"/>
        </w:rPr>
        <w:t xml:space="preserve"> </w:t>
      </w:r>
      <w:r w:rsidRPr="00AA608E">
        <w:rPr>
          <w:rFonts w:ascii="GHEA Grapalat" w:hAnsi="GHEA Grapalat" w:cs="Sylfaen"/>
          <w:sz w:val="20"/>
          <w:lang w:val="ru-RU"/>
        </w:rPr>
        <w:t>օժանդակել</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ասնակիցներին</w:t>
      </w:r>
      <w:r w:rsidRPr="00AA608E">
        <w:rPr>
          <w:rFonts w:ascii="GHEA Grapalat" w:hAnsi="GHEA Grapalat" w:cs="Sylfaen"/>
          <w:sz w:val="20"/>
          <w:lang w:val="af-ZA"/>
        </w:rPr>
        <w:t xml:space="preserve"> </w:t>
      </w:r>
      <w:r w:rsidRPr="00AA608E">
        <w:rPr>
          <w:rFonts w:ascii="GHEA Grapalat" w:hAnsi="GHEA Grapalat" w:cs="Sylfaen"/>
          <w:sz w:val="20"/>
          <w:lang w:val="ru-RU"/>
        </w:rPr>
        <w:t>հայտը</w:t>
      </w:r>
      <w:r w:rsidRPr="00AA608E">
        <w:rPr>
          <w:rFonts w:ascii="GHEA Grapalat" w:hAnsi="GHEA Grapalat" w:cs="Sylfaen"/>
          <w:sz w:val="20"/>
          <w:lang w:val="af-ZA"/>
        </w:rPr>
        <w:t xml:space="preserve"> </w:t>
      </w:r>
      <w:r w:rsidRPr="00AA608E">
        <w:rPr>
          <w:rFonts w:ascii="GHEA Grapalat" w:hAnsi="GHEA Grapalat" w:cs="Sylfaen"/>
          <w:sz w:val="20"/>
          <w:lang w:val="ru-RU"/>
        </w:rPr>
        <w:t>պատրաստելիս։</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1.2 </w:t>
      </w:r>
      <w:r w:rsidRPr="00AA608E">
        <w:rPr>
          <w:rFonts w:ascii="GHEA Grapalat" w:hAnsi="GHEA Grapalat" w:cs="Sylfaen"/>
          <w:sz w:val="20"/>
          <w:lang w:val="ru-RU"/>
        </w:rPr>
        <w:t>Նպատակահարմարության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տեղեկությունները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հրահանգով</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առաջարկվող</w:t>
      </w:r>
      <w:r w:rsidRPr="00AA608E">
        <w:rPr>
          <w:rFonts w:ascii="GHEA Grapalat" w:hAnsi="GHEA Grapalat" w:cs="Sylfaen"/>
          <w:sz w:val="20"/>
          <w:lang w:val="af-ZA"/>
        </w:rPr>
        <w:t xml:space="preserve"> </w:t>
      </w:r>
      <w:r w:rsidRPr="00AA608E">
        <w:rPr>
          <w:rFonts w:ascii="GHEA Grapalat" w:hAnsi="GHEA Grapalat" w:cs="Sylfaen"/>
          <w:sz w:val="20"/>
          <w:lang w:val="ru-RU"/>
        </w:rPr>
        <w:t>ձևերից</w:t>
      </w:r>
      <w:r w:rsidRPr="00AA608E">
        <w:rPr>
          <w:rFonts w:ascii="GHEA Grapalat" w:hAnsi="GHEA Grapalat" w:cs="Sylfaen"/>
          <w:sz w:val="20"/>
          <w:lang w:val="af-ZA"/>
        </w:rPr>
        <w:t xml:space="preserve"> </w:t>
      </w:r>
      <w:r w:rsidRPr="00AA608E">
        <w:rPr>
          <w:rFonts w:ascii="GHEA Grapalat" w:hAnsi="GHEA Grapalat" w:cs="Sylfaen"/>
          <w:sz w:val="20"/>
          <w:lang w:val="ru-RU"/>
        </w:rPr>
        <w:t>տարբերվող</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ձևերով</w:t>
      </w:r>
      <w:r w:rsidRPr="00AA608E">
        <w:rPr>
          <w:rFonts w:ascii="GHEA Grapalat" w:hAnsi="GHEA Grapalat" w:cs="Sylfaen"/>
          <w:sz w:val="20"/>
          <w:lang w:val="af-ZA"/>
        </w:rPr>
        <w:t xml:space="preserve">` </w:t>
      </w:r>
      <w:r w:rsidRPr="00AA608E">
        <w:rPr>
          <w:rFonts w:ascii="GHEA Grapalat" w:hAnsi="GHEA Grapalat" w:cs="Sylfaen"/>
          <w:sz w:val="20"/>
          <w:lang w:val="ru-RU"/>
        </w:rPr>
        <w:t>պահպանելով</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վավերապայմանները։</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1.3 </w:t>
      </w:r>
      <w:r w:rsidRPr="00AA608E">
        <w:rPr>
          <w:rFonts w:ascii="GHEA Grapalat" w:hAnsi="GHEA Grapalat" w:cs="Sylfaen"/>
          <w:sz w:val="20"/>
          <w:lang w:val="ru-RU"/>
        </w:rPr>
        <w:t>Հայտերը</w:t>
      </w:r>
      <w:r w:rsidRPr="00AA608E">
        <w:rPr>
          <w:rFonts w:ascii="GHEA Grapalat" w:hAnsi="GHEA Grapalat" w:cs="Sylfaen"/>
          <w:sz w:val="20"/>
          <w:lang w:val="af-ZA"/>
        </w:rPr>
        <w:t xml:space="preserve">, </w:t>
      </w:r>
      <w:r w:rsidRPr="00AA608E">
        <w:rPr>
          <w:rFonts w:ascii="GHEA Grapalat" w:hAnsi="GHEA Grapalat" w:cs="Sylfaen"/>
          <w:sz w:val="20"/>
          <w:lang w:val="ru-RU"/>
        </w:rPr>
        <w:t>հայերենից</w:t>
      </w:r>
      <w:r w:rsidRPr="00AA608E">
        <w:rPr>
          <w:rFonts w:ascii="GHEA Grapalat" w:hAnsi="GHEA Grapalat" w:cs="Sylfaen"/>
          <w:sz w:val="20"/>
          <w:lang w:val="af-ZA"/>
        </w:rPr>
        <w:t xml:space="preserve"> </w:t>
      </w:r>
      <w:r w:rsidRPr="00AA608E">
        <w:rPr>
          <w:rFonts w:ascii="GHEA Grapalat" w:hAnsi="GHEA Grapalat" w:cs="Sylfaen"/>
          <w:sz w:val="20"/>
          <w:lang w:val="ru-RU"/>
        </w:rPr>
        <w:t>բացի</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նաև</w:t>
      </w:r>
      <w:r w:rsidRPr="00AA608E">
        <w:rPr>
          <w:rFonts w:ascii="GHEA Grapalat" w:hAnsi="GHEA Grapalat" w:cs="Sylfaen"/>
          <w:sz w:val="20"/>
          <w:lang w:val="af-ZA"/>
        </w:rPr>
        <w:t xml:space="preserve"> </w:t>
      </w:r>
      <w:r w:rsidRPr="00AA608E">
        <w:rPr>
          <w:rFonts w:ascii="GHEA Grapalat" w:hAnsi="GHEA Grapalat" w:cs="Sylfaen"/>
          <w:sz w:val="20"/>
          <w:lang w:val="ru-RU"/>
        </w:rPr>
        <w:t>անգլերեն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ռուսերեն։</w:t>
      </w:r>
      <w:r w:rsidRPr="00AA608E">
        <w:rPr>
          <w:rFonts w:ascii="GHEA Grapalat" w:hAnsi="GHEA Grapalat" w:cs="Sylfaen"/>
          <w:sz w:val="20"/>
          <w:lang w:val="af-ZA"/>
        </w:rPr>
        <w:t xml:space="preserve">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2. </w:t>
      </w:r>
      <w:r w:rsidRPr="00AA608E">
        <w:rPr>
          <w:rFonts w:ascii="GHEA Grapalat" w:hAnsi="GHEA Grapalat" w:cs="Sylfaen"/>
          <w:b/>
          <w:sz w:val="20"/>
          <w:lang w:val="es-ES"/>
        </w:rPr>
        <w:t>ԸՆԹԱՑԱԿԱՐԳԻ</w:t>
      </w:r>
      <w:r w:rsidRPr="00AA608E">
        <w:rPr>
          <w:rFonts w:ascii="GHEA Grapalat" w:hAnsi="GHEA Grapalat"/>
          <w:b/>
          <w:sz w:val="20"/>
          <w:lang w:val="af-ZA"/>
        </w:rPr>
        <w:t xml:space="preserve"> </w:t>
      </w:r>
      <w:r w:rsidRPr="00AA608E">
        <w:rPr>
          <w:rFonts w:ascii="GHEA Grapalat" w:hAnsi="GHEA Grapalat" w:cs="Sylfaen"/>
          <w:b/>
          <w:sz w:val="20"/>
          <w:lang w:val="es-ES"/>
        </w:rPr>
        <w:t>ՀԱՅՏԸ</w:t>
      </w:r>
    </w:p>
    <w:p w:rsidR="008E0B31" w:rsidRPr="00AA608E" w:rsidRDefault="008E0B31" w:rsidP="008E0B31">
      <w:pPr>
        <w:ind w:firstLine="720"/>
        <w:jc w:val="center"/>
        <w:rPr>
          <w:rFonts w:ascii="GHEA Grapalat" w:hAnsi="GHEA Grapalat"/>
          <w:szCs w:val="22"/>
          <w:lang w:val="af-ZA"/>
        </w:rPr>
      </w:pP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hy-AM"/>
        </w:rPr>
        <w:t xml:space="preserve">Ընթացակարգին մասնակցելու համար </w:t>
      </w:r>
      <w:r w:rsidRPr="00AA608E">
        <w:rPr>
          <w:rFonts w:ascii="GHEA Grapalat" w:hAnsi="GHEA Grapalat"/>
          <w:sz w:val="20"/>
          <w:szCs w:val="20"/>
        </w:rPr>
        <w:t>մ</w:t>
      </w:r>
      <w:r w:rsidRPr="00AA608E">
        <w:rPr>
          <w:rFonts w:ascii="GHEA Grapalat" w:hAnsi="GHEA Grapalat"/>
          <w:sz w:val="20"/>
          <w:szCs w:val="20"/>
          <w:lang w:val="hy-AM"/>
        </w:rPr>
        <w:t xml:space="preserve">ասնակիցը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հրավերի</w:t>
      </w:r>
      <w:r w:rsidRPr="00AA608E">
        <w:rPr>
          <w:rFonts w:ascii="GHEA Grapalat" w:hAnsi="GHEA Grapalat"/>
          <w:sz w:val="20"/>
          <w:szCs w:val="20"/>
          <w:lang w:val="af-ZA"/>
        </w:rPr>
        <w:t xml:space="preserve"> 2-</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մասի</w:t>
      </w:r>
      <w:r w:rsidRPr="00AA608E">
        <w:rPr>
          <w:rFonts w:ascii="GHEA Grapalat" w:hAnsi="GHEA Grapalat"/>
          <w:sz w:val="20"/>
          <w:szCs w:val="20"/>
          <w:lang w:val="af-ZA"/>
        </w:rPr>
        <w:t xml:space="preserve"> 3-</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բաժնով</w:t>
      </w:r>
      <w:r w:rsidRPr="00AA608E">
        <w:rPr>
          <w:rFonts w:ascii="GHEA Grapalat" w:hAnsi="GHEA Grapalat"/>
          <w:sz w:val="20"/>
          <w:szCs w:val="20"/>
          <w:lang w:val="af-ZA"/>
        </w:rPr>
        <w:t xml:space="preserve"> </w:t>
      </w:r>
      <w:r w:rsidRPr="00AA608E">
        <w:rPr>
          <w:rFonts w:ascii="GHEA Grapalat" w:hAnsi="GHEA Grapalat"/>
          <w:sz w:val="20"/>
          <w:szCs w:val="20"/>
        </w:rPr>
        <w:t>սահմանված</w:t>
      </w:r>
      <w:r w:rsidRPr="00AA608E">
        <w:rPr>
          <w:rFonts w:ascii="GHEA Grapalat" w:hAnsi="GHEA Grapalat"/>
          <w:sz w:val="20"/>
          <w:szCs w:val="20"/>
          <w:lang w:val="af-ZA"/>
        </w:rPr>
        <w:t xml:space="preserve"> </w:t>
      </w:r>
      <w:r w:rsidRPr="00AA608E">
        <w:rPr>
          <w:rFonts w:ascii="GHEA Grapalat" w:hAnsi="GHEA Grapalat"/>
          <w:sz w:val="20"/>
          <w:szCs w:val="20"/>
        </w:rPr>
        <w:t>կարգով</w:t>
      </w:r>
      <w:r w:rsidRPr="00AA608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A608E">
        <w:rPr>
          <w:rFonts w:ascii="GHEA Grapalat" w:hAnsi="GHEA Grapalat"/>
          <w:sz w:val="20"/>
          <w:szCs w:val="20"/>
          <w:lang w:val="es-ES"/>
        </w:rPr>
        <w:t>ը:</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rPr>
        <w:t>Մասնակիցը</w:t>
      </w:r>
      <w:r w:rsidRPr="00AA608E">
        <w:rPr>
          <w:rFonts w:ascii="GHEA Grapalat" w:hAnsi="GHEA Grapalat" w:cs="Sylfaen"/>
          <w:sz w:val="20"/>
          <w:lang w:val="es-ES"/>
        </w:rPr>
        <w:t xml:space="preserve"> </w:t>
      </w:r>
      <w:r w:rsidRPr="00AA608E">
        <w:rPr>
          <w:rFonts w:ascii="GHEA Grapalat" w:hAnsi="GHEA Grapalat" w:cs="Sylfaen"/>
          <w:sz w:val="20"/>
        </w:rPr>
        <w:t>հայտով</w:t>
      </w:r>
      <w:r w:rsidRPr="00AA608E">
        <w:rPr>
          <w:rFonts w:ascii="GHEA Grapalat" w:hAnsi="GHEA Grapalat" w:cs="Sylfaen"/>
          <w:sz w:val="20"/>
          <w:lang w:val="es-ES"/>
        </w:rPr>
        <w:t xml:space="preserve"> </w:t>
      </w:r>
      <w:r w:rsidRPr="00AA608E">
        <w:rPr>
          <w:rFonts w:ascii="GHEA Grapalat" w:hAnsi="GHEA Grapalat" w:cs="Sylfaen"/>
          <w:sz w:val="20"/>
        </w:rPr>
        <w:t>ներկայացնում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իր</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հաստատված</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cs="Sylfaen"/>
          <w:sz w:val="20"/>
          <w:lang w:val="es-ES"/>
        </w:rPr>
        <w:t xml:space="preserve">2.1 </w:t>
      </w:r>
      <w:r w:rsidRPr="00AA608E">
        <w:rPr>
          <w:rFonts w:ascii="GHEA Grapalat" w:hAnsi="GHEA Grapalat" w:cs="Sylfaen"/>
          <w:sz w:val="20"/>
          <w:lang w:val="ru-RU"/>
        </w:rPr>
        <w:t>ընթացակարգին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մասնակցելու</w:t>
      </w:r>
      <w:r w:rsidRPr="00AA608E">
        <w:rPr>
          <w:rFonts w:ascii="GHEA Grapalat" w:hAnsi="GHEA Grapalat" w:cs="Sylfaen"/>
          <w:sz w:val="20"/>
          <w:lang w:val="af-ZA"/>
        </w:rPr>
        <w:t xml:space="preserve"> </w:t>
      </w:r>
      <w:r w:rsidRPr="00AA608E">
        <w:rPr>
          <w:rFonts w:ascii="GHEA Grapalat" w:hAnsi="GHEA Grapalat" w:cs="Sylfaen"/>
          <w:sz w:val="20"/>
          <w:lang w:val="ru-RU"/>
        </w:rPr>
        <w:t>դիմում</w:t>
      </w:r>
      <w:r w:rsidRPr="00AA608E">
        <w:rPr>
          <w:rFonts w:ascii="GHEA Grapalat" w:hAnsi="GHEA Grapalat" w:cs="Sylfaen"/>
          <w:sz w:val="20"/>
          <w:lang w:val="es-ES"/>
        </w:rPr>
        <w:t>-</w:t>
      </w:r>
      <w:r w:rsidRPr="00AA608E">
        <w:rPr>
          <w:rFonts w:ascii="GHEA Grapalat" w:hAnsi="GHEA Grapalat" w:cs="Sylfaen"/>
          <w:sz w:val="20"/>
        </w:rPr>
        <w:t>հայտարարություն</w:t>
      </w:r>
      <w:r w:rsidRPr="00AA608E">
        <w:rPr>
          <w:rFonts w:ascii="GHEA Grapalat" w:hAnsi="GHEA Grapalat" w:cs="Sylfaen"/>
          <w:sz w:val="20"/>
          <w:lang w:val="af-ZA"/>
        </w:rPr>
        <w:t>` համաձայն հ</w:t>
      </w:r>
      <w:r w:rsidRPr="00AA608E">
        <w:rPr>
          <w:rFonts w:ascii="GHEA Grapalat" w:hAnsi="GHEA Grapalat" w:cs="Sylfaen"/>
          <w:sz w:val="20"/>
          <w:lang w:val="ru-RU"/>
        </w:rPr>
        <w:t>ավելված</w:t>
      </w:r>
      <w:r w:rsidRPr="00AA608E">
        <w:rPr>
          <w:rFonts w:ascii="GHEA Grapalat" w:hAnsi="GHEA Grapalat" w:cs="Sylfaen"/>
          <w:sz w:val="20"/>
          <w:lang w:val="af-ZA"/>
        </w:rPr>
        <w:t xml:space="preserve"> N 1-ի</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sz w:val="20"/>
          <w:lang w:val="es-ES"/>
        </w:rPr>
        <w:t xml:space="preserve">2.2 </w:t>
      </w:r>
      <w:r w:rsidRPr="00AA608E">
        <w:rPr>
          <w:rFonts w:ascii="GHEA Grapalat" w:hAnsi="GHEA Grapalat" w:cs="Sylfaen"/>
          <w:sz w:val="20"/>
          <w:lang w:val="es-ES"/>
        </w:rPr>
        <w:t xml:space="preserve">իր կողմից հաստատված` </w:t>
      </w:r>
      <w:r w:rsidRPr="00AA608E">
        <w:rPr>
          <w:rFonts w:ascii="GHEA Grapalat" w:hAnsi="GHEA Grapalat" w:cs="Sylfaen"/>
          <w:sz w:val="20"/>
        </w:rPr>
        <w:t>առաջարկվող</w:t>
      </w:r>
      <w:r w:rsidRPr="00AA608E">
        <w:rPr>
          <w:rFonts w:ascii="GHEA Grapalat" w:hAnsi="GHEA Grapalat" w:cs="Sylfaen"/>
          <w:sz w:val="20"/>
          <w:lang w:val="es-ES"/>
        </w:rPr>
        <w:t xml:space="preserve"> </w:t>
      </w:r>
      <w:r w:rsidRPr="00AA608E">
        <w:rPr>
          <w:rFonts w:ascii="GHEA Grapalat" w:hAnsi="GHEA Grapalat" w:cs="Sylfaen"/>
          <w:sz w:val="20"/>
        </w:rPr>
        <w:t>ապրանքի</w:t>
      </w:r>
      <w:r w:rsidRPr="00AA608E">
        <w:rPr>
          <w:rFonts w:ascii="GHEA Grapalat" w:hAnsi="GHEA Grapalat" w:cs="Sylfaen"/>
          <w:sz w:val="20"/>
          <w:lang w:val="es-ES"/>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համաձայն</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հավելված</w:t>
      </w:r>
      <w:r w:rsidRPr="00AA608E">
        <w:rPr>
          <w:rFonts w:ascii="GHEA Grapalat" w:hAnsi="GHEA Grapalat"/>
          <w:sz w:val="20"/>
          <w:szCs w:val="20"/>
          <w:lang w:val="es-ES" w:eastAsia="x-none"/>
        </w:rPr>
        <w:t xml:space="preserve"> N 1.1-</w:t>
      </w:r>
      <w:r w:rsidRPr="00AA608E">
        <w:rPr>
          <w:rFonts w:ascii="GHEA Grapalat" w:hAnsi="GHEA Grapalat"/>
          <w:sz w:val="20"/>
          <w:szCs w:val="20"/>
          <w:lang w:eastAsia="x-none"/>
        </w:rPr>
        <w:t>ի</w:t>
      </w:r>
      <w:r w:rsidRPr="00AA608E">
        <w:rPr>
          <w:rFonts w:ascii="GHEA Grapalat" w:hAnsi="GHEA Grapalat" w:cs="Sylfaen"/>
          <w:sz w:val="20"/>
          <w:lang w:val="es-ES"/>
        </w:rPr>
        <w:t>.</w:t>
      </w:r>
    </w:p>
    <w:p w:rsidR="008E0B31" w:rsidRPr="00AA608E" w:rsidRDefault="008E0B31" w:rsidP="009911F6">
      <w:pPr>
        <w:pStyle w:val="norm"/>
        <w:spacing w:line="276" w:lineRule="auto"/>
        <w:ind w:firstLine="0"/>
        <w:rPr>
          <w:rFonts w:ascii="GHEA Grapalat" w:hAnsi="GHEA Grapalat" w:cs="Sylfaen"/>
          <w:sz w:val="20"/>
          <w:szCs w:val="24"/>
          <w:lang w:val="af-ZA" w:eastAsia="en-US"/>
        </w:rPr>
      </w:pPr>
      <w:r w:rsidRPr="00AA608E">
        <w:rPr>
          <w:rFonts w:ascii="GHEA Grapalat" w:hAnsi="GHEA Grapalat" w:cs="Sylfaen"/>
          <w:sz w:val="20"/>
          <w:lang w:val="af-ZA"/>
        </w:rPr>
        <w:t xml:space="preserve">2.3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պատճենը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անձի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տվյալները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իրականացվելու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FFFF"/>
          <w:sz w:val="20"/>
          <w:szCs w:val="24"/>
          <w:lang w:val="af-ZA" w:eastAsia="en-US"/>
        </w:rPr>
      </w:pPr>
      <w:r w:rsidRPr="00AA608E">
        <w:rPr>
          <w:rFonts w:ascii="GHEA Grapalat" w:hAnsi="GHEA Grapalat" w:cs="Sylfaen"/>
          <w:sz w:val="20"/>
          <w:szCs w:val="24"/>
          <w:lang w:val="af-ZA" w:eastAsia="en-US"/>
        </w:rPr>
        <w:t xml:space="preserve">2.4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կարգով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կոնսորցիումով</w:t>
      </w:r>
      <w:r w:rsidRPr="00AA608E">
        <w:rPr>
          <w:rFonts w:ascii="GHEA Grapalat" w:hAnsi="GHEA Grapalat" w:cs="Sylfaen"/>
          <w:sz w:val="20"/>
          <w:szCs w:val="24"/>
          <w:lang w:val="af-ZA" w:eastAsia="en-US"/>
        </w:rPr>
        <w:t>).</w:t>
      </w:r>
      <w:r w:rsidRPr="00AA608E">
        <w:rPr>
          <w:rFonts w:ascii="GHEA Grapalat" w:hAnsi="GHEA Grapalat" w:cs="Sylfaen"/>
          <w:sz w:val="20"/>
          <w:szCs w:val="24"/>
          <w:vertAlign w:val="superscript"/>
          <w:lang w:val="af-ZA" w:eastAsia="en-US"/>
        </w:rPr>
        <w:t xml:space="preserve">15 </w:t>
      </w:r>
      <w:r w:rsidRPr="00AA608E">
        <w:rPr>
          <w:rStyle w:val="af6"/>
          <w:rFonts w:ascii="GHEA Grapalat" w:hAnsi="GHEA Grapalat" w:cs="Sylfaen"/>
          <w:color w:val="FFFFFF"/>
          <w:sz w:val="20"/>
          <w:szCs w:val="24"/>
          <w:lang w:val="af-ZA" w:eastAsia="en-US"/>
        </w:rPr>
        <w:footnoteReference w:id="7"/>
      </w:r>
    </w:p>
    <w:p w:rsidR="008E0B31" w:rsidRPr="00AA608E" w:rsidRDefault="008E0B31" w:rsidP="009911F6">
      <w:pPr>
        <w:jc w:val="both"/>
        <w:rPr>
          <w:rFonts w:ascii="GHEA Grapalat" w:hAnsi="GHEA Grapalat"/>
          <w:sz w:val="20"/>
          <w:vertAlign w:val="superscript"/>
          <w:lang w:val="af-ZA"/>
        </w:rPr>
      </w:pPr>
      <w:r w:rsidRPr="00AA608E">
        <w:rPr>
          <w:rFonts w:ascii="GHEA Grapalat" w:hAnsi="GHEA Grapalat" w:cs="Sylfaen"/>
          <w:sz w:val="20"/>
          <w:lang w:val="af-ZA"/>
        </w:rPr>
        <w:t xml:space="preserve">2.5 </w:t>
      </w:r>
      <w:r w:rsidRPr="00AA608E">
        <w:rPr>
          <w:rFonts w:ascii="GHEA Grapalat" w:hAnsi="GHEA Grapalat" w:cs="Sylfaen"/>
          <w:sz w:val="20"/>
          <w:lang w:val="hy-AM"/>
        </w:rPr>
        <w:t>հայտի</w:t>
      </w:r>
      <w:r w:rsidRPr="00AA608E">
        <w:rPr>
          <w:rFonts w:ascii="GHEA Grapalat" w:hAnsi="GHEA Grapalat" w:cs="Sylfaen"/>
          <w:sz w:val="20"/>
          <w:lang w:val="af-ZA"/>
        </w:rPr>
        <w:t xml:space="preserve"> </w:t>
      </w:r>
      <w:r w:rsidRPr="00AA608E">
        <w:rPr>
          <w:rFonts w:ascii="GHEA Grapalat" w:hAnsi="GHEA Grapalat" w:cs="Sylfaen"/>
          <w:sz w:val="20"/>
          <w:lang w:val="hy-AM"/>
        </w:rPr>
        <w:t>ապահովում, որը ներկայացվում է կանխիկ փողի կամ բանկային երաշխիքի ձևով</w:t>
      </w:r>
      <w:r w:rsidRPr="00AA608E">
        <w:rPr>
          <w:rFonts w:ascii="GHEA Grapalat" w:hAnsi="GHEA Grapalat" w:cs="Sylfaen"/>
          <w:sz w:val="20"/>
          <w:lang w:val="af-ZA"/>
        </w:rPr>
        <w:t xml:space="preserve"> (</w:t>
      </w:r>
      <w:r w:rsidRPr="00AA608E">
        <w:rPr>
          <w:rFonts w:ascii="GHEA Grapalat" w:hAnsi="GHEA Grapalat" w:cs="Sylfaen"/>
          <w:sz w:val="20"/>
        </w:rPr>
        <w:t>հավելված</w:t>
      </w:r>
      <w:r w:rsidRPr="00AA608E">
        <w:rPr>
          <w:rFonts w:ascii="GHEA Grapalat" w:hAnsi="GHEA Grapalat" w:cs="Sylfaen"/>
          <w:sz w:val="20"/>
          <w:lang w:val="af-ZA"/>
        </w:rPr>
        <w:t xml:space="preserve"> N 3)</w:t>
      </w:r>
      <w:r w:rsidRPr="00AA608E">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AA608E">
        <w:rPr>
          <w:rFonts w:ascii="GHEA Grapalat" w:hAnsi="GHEA Grapalat" w:cs="Sylfaen"/>
          <w:sz w:val="20"/>
        </w:rPr>
        <w:t>ը</w:t>
      </w:r>
      <w:r w:rsidRPr="00AA608E">
        <w:rPr>
          <w:rFonts w:ascii="GHEA Grapalat" w:hAnsi="GHEA Grapalat" w:cs="Sylfaen"/>
          <w:sz w:val="20"/>
          <w:lang w:val="af-ZA"/>
        </w:rPr>
        <w:t>:</w:t>
      </w:r>
      <w:r w:rsidRPr="00AA608E">
        <w:rPr>
          <w:rFonts w:ascii="GHEA Grapalat" w:hAnsi="GHEA Grapalat"/>
          <w:sz w:val="20"/>
          <w:vertAlign w:val="superscript"/>
          <w:lang w:val="af-ZA"/>
        </w:rPr>
        <w:t>16</w:t>
      </w:r>
      <w:r w:rsidRPr="00AA608E">
        <w:rPr>
          <w:rStyle w:val="af6"/>
          <w:rFonts w:ascii="GHEA Grapalat" w:hAnsi="GHEA Grapalat"/>
          <w:color w:val="FFFFFF"/>
          <w:sz w:val="20"/>
          <w:lang w:val="hy-AM"/>
        </w:rPr>
        <w:footnoteReference w:id="8"/>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2.6 </w:t>
      </w:r>
      <w:r w:rsidRPr="00AA608E">
        <w:rPr>
          <w:rFonts w:ascii="GHEA Grapalat" w:hAnsi="GHEA Grapalat" w:cs="Sylfaen"/>
          <w:sz w:val="20"/>
          <w:lang w:val="hy-AM"/>
        </w:rPr>
        <w:t>գնային</w:t>
      </w:r>
      <w:r w:rsidRPr="00AA608E">
        <w:rPr>
          <w:rFonts w:ascii="GHEA Grapalat" w:hAnsi="GHEA Grapalat" w:cs="Sylfaen"/>
          <w:sz w:val="20"/>
          <w:lang w:val="af-ZA"/>
        </w:rPr>
        <w:t xml:space="preserve"> </w:t>
      </w:r>
      <w:r w:rsidRPr="00AA608E">
        <w:rPr>
          <w:rFonts w:ascii="GHEA Grapalat" w:hAnsi="GHEA Grapalat" w:cs="Sylfaen"/>
          <w:sz w:val="20"/>
          <w:lang w:val="hy-AM"/>
        </w:rPr>
        <w:t>առաջարկ</w:t>
      </w:r>
      <w:r w:rsidRPr="00AA608E">
        <w:rPr>
          <w:rFonts w:ascii="GHEA Grapalat" w:hAnsi="GHEA Grapalat" w:cs="Sylfaen"/>
          <w:sz w:val="20"/>
          <w:lang w:val="af-ZA"/>
        </w:rPr>
        <w:t xml:space="preserve">` </w:t>
      </w:r>
      <w:r w:rsidRPr="00AA608E">
        <w:rPr>
          <w:rFonts w:ascii="GHEA Grapalat" w:hAnsi="GHEA Grapalat" w:cs="Sylfaen"/>
          <w:sz w:val="20"/>
          <w:lang w:val="hy-AM"/>
        </w:rPr>
        <w:t>համաձայն</w:t>
      </w:r>
      <w:r w:rsidRPr="00AA608E">
        <w:rPr>
          <w:rFonts w:ascii="GHEA Grapalat" w:hAnsi="GHEA Grapalat" w:cs="Sylfaen"/>
          <w:sz w:val="20"/>
          <w:lang w:val="af-ZA"/>
        </w:rPr>
        <w:t xml:space="preserve"> </w:t>
      </w:r>
      <w:r w:rsidRPr="00AA608E">
        <w:rPr>
          <w:rFonts w:ascii="GHEA Grapalat" w:hAnsi="GHEA Grapalat" w:cs="Sylfaen"/>
          <w:sz w:val="20"/>
          <w:lang w:val="hy-AM"/>
        </w:rPr>
        <w:t>հավելված</w:t>
      </w:r>
      <w:r w:rsidRPr="00AA608E">
        <w:rPr>
          <w:rFonts w:ascii="GHEA Grapalat" w:hAnsi="GHEA Grapalat" w:cs="Sylfaen"/>
          <w:sz w:val="20"/>
          <w:lang w:val="af-ZA"/>
        </w:rPr>
        <w:t xml:space="preserve"> N 2-</w:t>
      </w:r>
      <w:r w:rsidRPr="00AA608E">
        <w:rPr>
          <w:rFonts w:ascii="GHEA Grapalat" w:hAnsi="GHEA Grapalat" w:cs="Sylfaen"/>
          <w:sz w:val="20"/>
          <w:lang w:val="hy-AM"/>
        </w:rPr>
        <w:t>ի</w:t>
      </w:r>
      <w:r w:rsidRPr="00AA608E">
        <w:rPr>
          <w:rFonts w:ascii="GHEA Grapalat" w:hAnsi="GHEA Grapalat" w:cs="Sylfaen"/>
          <w:sz w:val="20"/>
          <w:lang w:val="af-ZA"/>
        </w:rPr>
        <w:t xml:space="preserve">: Գնային առաջարկը </w:t>
      </w:r>
      <w:r w:rsidRPr="00AA608E">
        <w:rPr>
          <w:rFonts w:ascii="GHEA Grapalat" w:hAnsi="GHEA Grapalat" w:cs="Sylfaen"/>
          <w:sz w:val="20"/>
          <w:lang w:val="hy-AM"/>
        </w:rPr>
        <w:t>ներկայացվում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szCs w:val="20"/>
          <w:lang w:val="hy-AM"/>
        </w:rPr>
        <w:t>ինքնարժեք, շահույթ</w:t>
      </w:r>
      <w:r w:rsidRPr="00AA608E">
        <w:rPr>
          <w:rFonts w:ascii="GHEA Grapalat" w:hAnsi="GHEA Grapalat" w:cs="Sylfaen"/>
          <w:sz w:val="22"/>
          <w:szCs w:val="22"/>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ավելացված</w:t>
      </w:r>
      <w:r w:rsidRPr="00AA608E">
        <w:rPr>
          <w:rFonts w:ascii="GHEA Grapalat" w:hAnsi="GHEA Grapalat" w:cs="Sylfaen"/>
          <w:sz w:val="20"/>
          <w:lang w:val="af-ZA"/>
        </w:rPr>
        <w:t xml:space="preserve"> </w:t>
      </w:r>
      <w:r w:rsidRPr="00AA608E">
        <w:rPr>
          <w:rFonts w:ascii="GHEA Grapalat" w:hAnsi="GHEA Grapalat" w:cs="Sylfaen"/>
          <w:sz w:val="20"/>
          <w:lang w:val="hy-AM"/>
        </w:rPr>
        <w:t>արժեքի</w:t>
      </w:r>
      <w:r w:rsidRPr="00AA608E">
        <w:rPr>
          <w:rFonts w:ascii="GHEA Grapalat" w:hAnsi="GHEA Grapalat" w:cs="Sylfaen"/>
          <w:sz w:val="20"/>
          <w:lang w:val="af-ZA"/>
        </w:rPr>
        <w:t xml:space="preserve"> </w:t>
      </w:r>
      <w:r w:rsidRPr="00AA608E">
        <w:rPr>
          <w:rFonts w:ascii="GHEA Grapalat" w:hAnsi="GHEA Grapalat" w:cs="Sylfaen"/>
          <w:sz w:val="20"/>
          <w:lang w:val="hy-AM"/>
        </w:rPr>
        <w:t>հարկ</w:t>
      </w:r>
      <w:r w:rsidRPr="00AA608E" w:rsidDel="001A1F55">
        <w:rPr>
          <w:rFonts w:ascii="GHEA Grapalat" w:hAnsi="GHEA Grapalat" w:cs="Sylfaen"/>
          <w:sz w:val="20"/>
          <w:lang w:val="af-ZA"/>
        </w:rPr>
        <w:t xml:space="preserve"> </w:t>
      </w:r>
      <w:r w:rsidRPr="00AA608E">
        <w:rPr>
          <w:rFonts w:ascii="GHEA Grapalat" w:hAnsi="GHEA Grapalat" w:cs="Sylfaen"/>
          <w:sz w:val="20"/>
          <w:lang w:val="hy-AM"/>
        </w:rPr>
        <w:t>ընդհանրական</w:t>
      </w:r>
      <w:r w:rsidRPr="00AA608E">
        <w:rPr>
          <w:rFonts w:ascii="GHEA Grapalat" w:hAnsi="GHEA Grapalat" w:cs="Sylfaen"/>
          <w:sz w:val="20"/>
          <w:lang w:val="af-ZA"/>
        </w:rPr>
        <w:t xml:space="preserve"> </w:t>
      </w:r>
      <w:r w:rsidRPr="00AA608E">
        <w:rPr>
          <w:rFonts w:ascii="GHEA Grapalat" w:hAnsi="GHEA Grapalat" w:cs="Sylfaen"/>
          <w:sz w:val="20"/>
          <w:lang w:val="hy-AM"/>
        </w:rPr>
        <w:t>բաղադրիչներից</w:t>
      </w:r>
      <w:r w:rsidRPr="00AA608E">
        <w:rPr>
          <w:rFonts w:ascii="GHEA Grapalat" w:hAnsi="GHEA Grapalat" w:cs="Sylfaen"/>
          <w:sz w:val="20"/>
          <w:lang w:val="af-ZA"/>
        </w:rPr>
        <w:t xml:space="preserve"> </w:t>
      </w:r>
      <w:r w:rsidRPr="00AA608E">
        <w:rPr>
          <w:rFonts w:ascii="GHEA Grapalat" w:hAnsi="GHEA Grapalat" w:cs="Sylfaen"/>
          <w:sz w:val="20"/>
          <w:lang w:val="hy-AM"/>
        </w:rPr>
        <w:t>բաղկացած</w:t>
      </w:r>
      <w:r w:rsidRPr="00AA608E">
        <w:rPr>
          <w:rFonts w:ascii="GHEA Grapalat" w:hAnsi="GHEA Grapalat" w:cs="Sylfaen"/>
          <w:sz w:val="20"/>
          <w:lang w:val="af-ZA"/>
        </w:rPr>
        <w:t xml:space="preserve"> </w:t>
      </w:r>
      <w:r w:rsidRPr="00AA608E">
        <w:rPr>
          <w:rFonts w:ascii="GHEA Grapalat" w:hAnsi="GHEA Grapalat" w:cs="Sylfaen"/>
          <w:sz w:val="20"/>
          <w:lang w:val="hy-AM"/>
        </w:rPr>
        <w:t>հաշվարկի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sz w:val="20"/>
          <w:lang w:val="af-ZA"/>
        </w:rPr>
        <w:t xml:space="preserve"> </w:t>
      </w:r>
      <w:r w:rsidRPr="00AA608E">
        <w:rPr>
          <w:rFonts w:ascii="GHEA Grapalat" w:hAnsi="GHEA Grapalat" w:cs="Sylfaen"/>
          <w:sz w:val="20"/>
          <w:lang w:val="hy-AM"/>
        </w:rPr>
        <w:t>Ինքնարժեքի</w:t>
      </w:r>
      <w:r w:rsidRPr="00AA608E">
        <w:rPr>
          <w:rFonts w:ascii="GHEA Grapalat" w:hAnsi="GHEA Grapalat" w:cs="Sylfaen"/>
          <w:sz w:val="20"/>
          <w:lang w:val="af-ZA"/>
        </w:rPr>
        <w:t xml:space="preserve"> </w:t>
      </w:r>
      <w:r w:rsidRPr="00AA608E">
        <w:rPr>
          <w:rFonts w:ascii="GHEA Grapalat" w:hAnsi="GHEA Grapalat" w:cs="Sylfaen"/>
          <w:sz w:val="20"/>
          <w:lang w:val="ru-RU"/>
        </w:rPr>
        <w:t>բաղադրիչների</w:t>
      </w:r>
      <w:r w:rsidRPr="00AA608E">
        <w:rPr>
          <w:rFonts w:ascii="GHEA Grapalat" w:hAnsi="GHEA Grapalat" w:cs="Sylfaen"/>
          <w:sz w:val="20"/>
          <w:lang w:val="af-ZA"/>
        </w:rPr>
        <w:t xml:space="preserve"> </w:t>
      </w:r>
      <w:r w:rsidRPr="00AA608E">
        <w:rPr>
          <w:rFonts w:ascii="GHEA Grapalat" w:hAnsi="GHEA Grapalat" w:cs="Sylfaen"/>
          <w:sz w:val="20"/>
          <w:lang w:val="ru-RU"/>
        </w:rPr>
        <w:t>հաշվարկ</w:t>
      </w:r>
      <w:r w:rsidRPr="00AA608E">
        <w:rPr>
          <w:rFonts w:ascii="GHEA Grapalat" w:hAnsi="GHEA Grapalat" w:cs="Sylfaen"/>
          <w:sz w:val="20"/>
          <w:lang w:val="af-ZA"/>
        </w:rPr>
        <w:t xml:space="preserve">` </w:t>
      </w:r>
      <w:r w:rsidRPr="00AA608E">
        <w:rPr>
          <w:rFonts w:ascii="GHEA Grapalat" w:hAnsi="GHEA Grapalat" w:cs="Sylfaen"/>
          <w:sz w:val="20"/>
          <w:lang w:val="ru-RU"/>
        </w:rPr>
        <w:t>բացվածք</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մանրամասներ</w:t>
      </w:r>
      <w:r w:rsidRPr="00AA608E">
        <w:rPr>
          <w:rFonts w:ascii="GHEA Grapalat" w:hAnsi="GHEA Grapalat" w:cs="Sylfaen"/>
          <w:sz w:val="20"/>
          <w:lang w:val="af-ZA"/>
        </w:rPr>
        <w:t xml:space="preserve"> </w:t>
      </w:r>
      <w:r w:rsidRPr="00AA608E">
        <w:rPr>
          <w:rFonts w:ascii="GHEA Grapalat" w:hAnsi="GHEA Grapalat" w:cs="Sylfaen"/>
          <w:sz w:val="20"/>
          <w:lang w:val="ru-RU"/>
        </w:rPr>
        <w:t>չեն</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պահանջվում</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cs="Sylfaen"/>
          <w:b/>
          <w:sz w:val="20"/>
          <w:lang w:val="es-ES"/>
        </w:rPr>
      </w:pPr>
      <w:r w:rsidRPr="00AA608E">
        <w:rPr>
          <w:rFonts w:ascii="GHEA Grapalat" w:hAnsi="GHEA Grapalat"/>
          <w:b/>
          <w:sz w:val="20"/>
          <w:lang w:val="es-ES"/>
        </w:rPr>
        <w:t xml:space="preserve">3. </w:t>
      </w:r>
      <w:r w:rsidRPr="00AA608E">
        <w:rPr>
          <w:rFonts w:ascii="GHEA Grapalat" w:hAnsi="GHEA Grapalat" w:cs="Sylfaen"/>
          <w:b/>
          <w:sz w:val="20"/>
          <w:lang w:val="es-ES"/>
        </w:rPr>
        <w:t>ՀԱՅՏԸ</w:t>
      </w:r>
      <w:r w:rsidRPr="00AA608E">
        <w:rPr>
          <w:rFonts w:ascii="GHEA Grapalat" w:hAnsi="GHEA Grapalat" w:cs="Arial"/>
          <w:b/>
          <w:sz w:val="20"/>
          <w:lang w:val="es-ES"/>
        </w:rPr>
        <w:t xml:space="preserve">  </w:t>
      </w:r>
      <w:r w:rsidRPr="00AA608E">
        <w:rPr>
          <w:rFonts w:ascii="GHEA Grapalat" w:hAnsi="GHEA Grapalat" w:cs="Sylfaen"/>
          <w:b/>
          <w:sz w:val="20"/>
          <w:lang w:val="es-ES"/>
        </w:rPr>
        <w:t>ՊԱՏՐԱՍՏԵԼՈՒ</w:t>
      </w:r>
      <w:r w:rsidRPr="00AA608E">
        <w:rPr>
          <w:rFonts w:ascii="GHEA Grapalat" w:hAnsi="GHEA Grapalat" w:cs="Arial"/>
          <w:b/>
          <w:sz w:val="20"/>
          <w:lang w:val="es-ES"/>
        </w:rPr>
        <w:t xml:space="preserve">  </w:t>
      </w:r>
      <w:r w:rsidRPr="00AA608E">
        <w:rPr>
          <w:rFonts w:ascii="GHEA Grapalat" w:hAnsi="GHEA Grapalat" w:cs="Sylfaen"/>
          <w:b/>
          <w:sz w:val="20"/>
          <w:lang w:val="es-ES"/>
        </w:rPr>
        <w:t>ԿԱՐԳԸ</w:t>
      </w:r>
    </w:p>
    <w:p w:rsidR="008E0B31" w:rsidRPr="00AA608E" w:rsidRDefault="008E0B31" w:rsidP="008E0B31">
      <w:pPr>
        <w:jc w:val="center"/>
        <w:rPr>
          <w:rFonts w:ascii="GHEA Grapalat" w:hAnsi="GHEA Grapalat" w:cs="Sylfaen"/>
          <w:b/>
          <w:sz w:val="20"/>
          <w:lang w:val="es-ES"/>
        </w:rPr>
      </w:pPr>
    </w:p>
    <w:p w:rsidR="008E0B31" w:rsidRPr="00AA608E" w:rsidRDefault="008E0B31" w:rsidP="009911F6">
      <w:pPr>
        <w:jc w:val="both"/>
        <w:rPr>
          <w:rFonts w:ascii="GHEA Grapalat" w:hAnsi="GHEA Grapalat" w:cs="Sylfaen"/>
          <w:sz w:val="20"/>
          <w:szCs w:val="20"/>
          <w:lang w:val="es-ES"/>
        </w:rPr>
      </w:pPr>
      <w:r w:rsidRPr="00AA608E">
        <w:rPr>
          <w:rFonts w:ascii="GHEA Grapalat" w:hAnsi="GHEA Grapalat"/>
          <w:sz w:val="20"/>
          <w:szCs w:val="20"/>
          <w:lang w:val="es-ES"/>
        </w:rPr>
        <w:t xml:space="preserve">3.1 </w:t>
      </w:r>
      <w:r w:rsidRPr="00AA608E">
        <w:rPr>
          <w:rFonts w:ascii="GHEA Grapalat" w:hAnsi="GHEA Grapalat" w:cs="Sylfaen"/>
          <w:sz w:val="20"/>
          <w:szCs w:val="20"/>
          <w:lang w:val="ru-RU"/>
        </w:rPr>
        <w:t>Մասնակիցը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հրավերով</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es-ES"/>
        </w:rPr>
        <w:t xml:space="preserve"> </w:t>
      </w:r>
      <w:r w:rsidRPr="00AA608E">
        <w:rPr>
          <w:rFonts w:ascii="GHEA Grapalat" w:hAnsi="GHEA Grapalat" w:cs="Sylfaen"/>
          <w:sz w:val="20"/>
          <w:szCs w:val="20"/>
        </w:rPr>
        <w:t>առաջարկները</w:t>
      </w:r>
      <w:r w:rsidRPr="00AA608E">
        <w:rPr>
          <w:rFonts w:ascii="GHEA Grapalat" w:hAnsi="GHEA Grapalat"/>
          <w:sz w:val="20"/>
          <w:szCs w:val="20"/>
          <w:lang w:val="es-ES"/>
        </w:rPr>
        <w:t xml:space="preserve">, </w:t>
      </w:r>
      <w:r w:rsidRPr="00AA608E">
        <w:rPr>
          <w:rFonts w:ascii="GHEA Grapalat" w:hAnsi="GHEA Grapalat" w:cs="Sylfaen"/>
          <w:sz w:val="20"/>
          <w:szCs w:val="20"/>
        </w:rPr>
        <w:t>դրանց</w:t>
      </w:r>
      <w:r w:rsidRPr="00AA608E">
        <w:rPr>
          <w:rFonts w:ascii="GHEA Grapalat" w:hAnsi="GHEA Grapalat"/>
          <w:sz w:val="20"/>
          <w:szCs w:val="20"/>
          <w:lang w:val="es-ES"/>
        </w:rPr>
        <w:t xml:space="preserve"> </w:t>
      </w:r>
      <w:r w:rsidRPr="00AA608E">
        <w:rPr>
          <w:rFonts w:ascii="GHEA Grapalat" w:hAnsi="GHEA Grapalat" w:cs="Sylfaen"/>
          <w:sz w:val="20"/>
          <w:szCs w:val="20"/>
        </w:rPr>
        <w:t>վերաբերող</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sz w:val="20"/>
          <w:szCs w:val="20"/>
          <w:lang w:val="es-ES"/>
        </w:rPr>
        <w:t xml:space="preserve"> </w:t>
      </w:r>
      <w:r w:rsidRPr="00AA608E">
        <w:rPr>
          <w:rFonts w:ascii="GHEA Grapalat" w:hAnsi="GHEA Grapalat" w:cs="Sylfaen"/>
          <w:sz w:val="20"/>
          <w:szCs w:val="20"/>
        </w:rPr>
        <w:t>դրվում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ծրարի</w:t>
      </w:r>
      <w:r w:rsidRPr="00AA608E">
        <w:rPr>
          <w:rFonts w:ascii="GHEA Grapalat" w:hAnsi="GHEA Grapalat"/>
          <w:sz w:val="20"/>
          <w:szCs w:val="20"/>
          <w:lang w:val="es-ES"/>
        </w:rPr>
        <w:t xml:space="preserve"> </w:t>
      </w:r>
      <w:r w:rsidRPr="00AA608E">
        <w:rPr>
          <w:rFonts w:ascii="GHEA Grapalat" w:hAnsi="GHEA Grapalat" w:cs="Sylfaen"/>
          <w:sz w:val="20"/>
          <w:szCs w:val="20"/>
        </w:rPr>
        <w:t>մեջ</w:t>
      </w:r>
      <w:r w:rsidRPr="00AA608E">
        <w:rPr>
          <w:rFonts w:ascii="GHEA Grapalat" w:hAnsi="GHEA Grapalat"/>
          <w:sz w:val="20"/>
          <w:szCs w:val="20"/>
          <w:lang w:val="es-ES"/>
        </w:rPr>
        <w:t xml:space="preserve">, </w:t>
      </w:r>
      <w:r w:rsidRPr="00AA608E">
        <w:rPr>
          <w:rFonts w:ascii="GHEA Grapalat" w:hAnsi="GHEA Grapalat" w:cs="Sylfaen"/>
          <w:sz w:val="20"/>
          <w:szCs w:val="20"/>
        </w:rPr>
        <w:t>որը</w:t>
      </w:r>
      <w:r w:rsidRPr="00AA608E">
        <w:rPr>
          <w:rFonts w:ascii="GHEA Grapalat" w:hAnsi="GHEA Grapalat"/>
          <w:sz w:val="20"/>
          <w:szCs w:val="20"/>
          <w:lang w:val="es-ES"/>
        </w:rPr>
        <w:t xml:space="preserve"> </w:t>
      </w:r>
      <w:r w:rsidRPr="00AA608E">
        <w:rPr>
          <w:rFonts w:ascii="GHEA Grapalat" w:hAnsi="GHEA Grapalat" w:cs="Sylfaen"/>
          <w:sz w:val="20"/>
          <w:szCs w:val="20"/>
        </w:rPr>
        <w:t>սոսնձում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ներկայացնողը</w:t>
      </w:r>
      <w:r w:rsidRPr="00AA608E">
        <w:rPr>
          <w:rFonts w:ascii="GHEA Grapalat" w:hAnsi="GHEA Grapalat"/>
          <w:sz w:val="20"/>
          <w:szCs w:val="20"/>
          <w:lang w:val="es-ES"/>
        </w:rPr>
        <w:t xml:space="preserve">: </w:t>
      </w:r>
      <w:r w:rsidRPr="00AA608E">
        <w:rPr>
          <w:rFonts w:ascii="GHEA Grapalat" w:hAnsi="GHEA Grapalat" w:cs="Sylfaen"/>
          <w:sz w:val="20"/>
          <w:szCs w:val="20"/>
        </w:rPr>
        <w:t>Ծրարում</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կազմվում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բնօրինակից</w:t>
      </w:r>
      <w:r w:rsidRPr="00AA608E">
        <w:rPr>
          <w:rFonts w:ascii="GHEA Grapalat" w:hAnsi="GHEA Grapalat"/>
          <w:sz w:val="20"/>
          <w:szCs w:val="20"/>
          <w:lang w:val="es-ES"/>
        </w:rPr>
        <w:t xml:space="preserve"> </w:t>
      </w:r>
      <w:r w:rsidRPr="00AA608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00C673A6" w:rsidRPr="00AA608E">
        <w:rPr>
          <w:rFonts w:ascii="GHEA Grapalat" w:hAnsi="GHEA Grapalat"/>
          <w:sz w:val="20"/>
          <w:szCs w:val="20"/>
          <w:lang w:val="es-ES"/>
        </w:rPr>
        <w:t>2</w:t>
      </w:r>
      <w:r w:rsidRPr="00AA608E">
        <w:rPr>
          <w:rFonts w:ascii="GHEA Grapalat" w:hAnsi="GHEA Grapalat"/>
          <w:sz w:val="20"/>
          <w:szCs w:val="20"/>
          <w:lang w:val="es-ES"/>
        </w:rPr>
        <w:t>_</w:t>
      </w:r>
      <w:r w:rsidRPr="00AA608E">
        <w:rPr>
          <w:rFonts w:ascii="GHEA Grapalat" w:hAnsi="GHEA Grapalat"/>
          <w:sz w:val="20"/>
          <w:szCs w:val="20"/>
        </w:rPr>
        <w:t>օրինակ</w:t>
      </w:r>
      <w:r w:rsidRPr="00AA608E">
        <w:rPr>
          <w:rFonts w:ascii="GHEA Grapalat" w:hAnsi="GHEA Grapalat"/>
          <w:sz w:val="20"/>
          <w:szCs w:val="20"/>
          <w:lang w:val="es-ES"/>
        </w:rPr>
        <w:t xml:space="preserve"> </w:t>
      </w:r>
      <w:r w:rsidRPr="00AA608E">
        <w:rPr>
          <w:rFonts w:ascii="GHEA Grapalat" w:hAnsi="GHEA Grapalat" w:cs="Sylfaen"/>
          <w:sz w:val="20"/>
          <w:szCs w:val="20"/>
        </w:rPr>
        <w:t>պատճեններից</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Փաստաթղթերի</w:t>
      </w:r>
      <w:r w:rsidRPr="00AA608E">
        <w:rPr>
          <w:rFonts w:ascii="GHEA Grapalat" w:hAnsi="GHEA Grapalat"/>
          <w:sz w:val="20"/>
          <w:szCs w:val="20"/>
          <w:lang w:val="es-ES"/>
        </w:rPr>
        <w:t xml:space="preserve"> </w:t>
      </w:r>
      <w:r w:rsidRPr="00AA608E">
        <w:rPr>
          <w:rFonts w:ascii="GHEA Grapalat" w:hAnsi="GHEA Grapalat" w:cs="Sylfaen"/>
          <w:sz w:val="20"/>
          <w:szCs w:val="20"/>
        </w:rPr>
        <w:t>փաթեթների</w:t>
      </w:r>
      <w:r w:rsidRPr="00AA608E">
        <w:rPr>
          <w:rFonts w:ascii="GHEA Grapalat" w:hAnsi="GHEA Grapalat"/>
          <w:sz w:val="20"/>
          <w:szCs w:val="20"/>
          <w:lang w:val="es-ES"/>
        </w:rPr>
        <w:t xml:space="preserve"> </w:t>
      </w:r>
      <w:r w:rsidRPr="00AA608E">
        <w:rPr>
          <w:rFonts w:ascii="GHEA Grapalat" w:hAnsi="GHEA Grapalat" w:cs="Sylfaen"/>
          <w:sz w:val="20"/>
          <w:szCs w:val="20"/>
        </w:rPr>
        <w:t>վրա</w:t>
      </w:r>
      <w:r w:rsidRPr="00AA608E">
        <w:rPr>
          <w:rFonts w:ascii="GHEA Grapalat" w:hAnsi="GHEA Grapalat"/>
          <w:sz w:val="20"/>
          <w:szCs w:val="20"/>
          <w:lang w:val="es-ES"/>
        </w:rPr>
        <w:t xml:space="preserve"> </w:t>
      </w:r>
      <w:r w:rsidRPr="00AA608E">
        <w:rPr>
          <w:rFonts w:ascii="GHEA Grapalat" w:hAnsi="GHEA Grapalat" w:cs="Sylfaen"/>
          <w:sz w:val="20"/>
          <w:szCs w:val="20"/>
        </w:rPr>
        <w:t>համապատասխանաբար</w:t>
      </w:r>
      <w:r w:rsidRPr="00AA608E">
        <w:rPr>
          <w:rFonts w:ascii="GHEA Grapalat" w:hAnsi="GHEA Grapalat"/>
          <w:sz w:val="20"/>
          <w:szCs w:val="20"/>
          <w:lang w:val="es-ES"/>
        </w:rPr>
        <w:t xml:space="preserve"> </w:t>
      </w:r>
      <w:r w:rsidRPr="00AA608E">
        <w:rPr>
          <w:rFonts w:ascii="GHEA Grapalat" w:hAnsi="GHEA Grapalat" w:cs="Sylfaen"/>
          <w:sz w:val="20"/>
          <w:szCs w:val="20"/>
        </w:rPr>
        <w:t>գրվում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w:t>
      </w:r>
      <w:r w:rsidRPr="00AA608E">
        <w:rPr>
          <w:rFonts w:ascii="GHEA Grapalat" w:hAnsi="GHEA Grapalat"/>
          <w:sz w:val="20"/>
          <w:szCs w:val="20"/>
          <w:lang w:val="es-ES"/>
        </w:rPr>
        <w:t xml:space="preserve">»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Pr="00AA608E">
        <w:rPr>
          <w:rFonts w:ascii="GHEA Grapalat" w:hAnsi="GHEA Grapalat" w:cs="Sylfaen"/>
          <w:sz w:val="20"/>
          <w:szCs w:val="20"/>
        </w:rPr>
        <w:t>պատճեն</w:t>
      </w:r>
      <w:r w:rsidRPr="00AA608E">
        <w:rPr>
          <w:rFonts w:ascii="GHEA Grapalat" w:hAnsi="GHEA Grapalat"/>
          <w:sz w:val="20"/>
          <w:szCs w:val="20"/>
          <w:lang w:val="es-ES"/>
        </w:rPr>
        <w:t xml:space="preserve">» </w:t>
      </w:r>
      <w:r w:rsidRPr="00AA608E">
        <w:rPr>
          <w:rFonts w:ascii="GHEA Grapalat" w:hAnsi="GHEA Grapalat" w:cs="Sylfaen"/>
          <w:sz w:val="20"/>
          <w:szCs w:val="20"/>
        </w:rPr>
        <w:t>բառերը</w:t>
      </w:r>
      <w:r w:rsidRPr="00AA608E">
        <w:rPr>
          <w:rFonts w:ascii="GHEA Grapalat" w:hAnsi="GHEA Grapalat"/>
          <w:sz w:val="20"/>
          <w:szCs w:val="20"/>
          <w:lang w:val="es-ES"/>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ներառվող</w:t>
      </w:r>
      <w:r w:rsidRPr="00AA608E">
        <w:rPr>
          <w:rFonts w:ascii="GHEA Grapalat" w:hAnsi="GHEA Grapalat" w:cs="Sylfaen"/>
          <w:sz w:val="20"/>
          <w:lang w:val="af-ZA"/>
        </w:rPr>
        <w:t xml:space="preserve"> </w:t>
      </w:r>
      <w:r w:rsidRPr="00AA608E">
        <w:rPr>
          <w:rFonts w:ascii="GHEA Grapalat" w:hAnsi="GHEA Grapalat" w:cs="Sylfaen"/>
          <w:sz w:val="20"/>
          <w:lang w:val="ru-RU"/>
        </w:rPr>
        <w:t>բնօրինակ</w:t>
      </w:r>
      <w:r w:rsidRPr="00AA608E">
        <w:rPr>
          <w:rFonts w:ascii="GHEA Grapalat" w:hAnsi="GHEA Grapalat" w:cs="Sylfaen"/>
          <w:sz w:val="20"/>
          <w:lang w:val="af-ZA"/>
        </w:rPr>
        <w:t xml:space="preserve"> </w:t>
      </w:r>
      <w:r w:rsidRPr="00AA608E">
        <w:rPr>
          <w:rFonts w:ascii="GHEA Grapalat" w:hAnsi="GHEA Grapalat" w:cs="Sylfaen"/>
          <w:sz w:val="20"/>
          <w:lang w:val="ru-RU"/>
        </w:rPr>
        <w:t>փաստաթղթերի</w:t>
      </w:r>
      <w:r w:rsidRPr="00AA608E">
        <w:rPr>
          <w:rFonts w:ascii="GHEA Grapalat" w:hAnsi="GHEA Grapalat" w:cs="Sylfaen"/>
          <w:sz w:val="20"/>
          <w:lang w:val="af-ZA"/>
        </w:rPr>
        <w:t xml:space="preserve"> </w:t>
      </w:r>
      <w:r w:rsidRPr="00AA608E">
        <w:rPr>
          <w:rFonts w:ascii="GHEA Grapalat" w:hAnsi="GHEA Grapalat" w:cs="Sylfaen"/>
          <w:sz w:val="20"/>
          <w:lang w:val="ru-RU"/>
        </w:rPr>
        <w:t>փոխարեն</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դրանց</w:t>
      </w:r>
      <w:r w:rsidRPr="00AA608E">
        <w:rPr>
          <w:rFonts w:ascii="GHEA Grapalat" w:hAnsi="GHEA Grapalat" w:cs="Sylfaen"/>
          <w:sz w:val="20"/>
          <w:lang w:val="af-ZA"/>
        </w:rPr>
        <w:t xml:space="preserve"> </w:t>
      </w:r>
      <w:r w:rsidRPr="00AA608E">
        <w:rPr>
          <w:rFonts w:ascii="GHEA Grapalat" w:hAnsi="GHEA Grapalat" w:cs="Sylfaen"/>
          <w:sz w:val="20"/>
          <w:lang w:val="ru-RU"/>
        </w:rPr>
        <w:t>նոտարական</w:t>
      </w:r>
      <w:r w:rsidRPr="00AA608E">
        <w:rPr>
          <w:rFonts w:ascii="GHEA Grapalat" w:hAnsi="GHEA Grapalat" w:cs="Sylfaen"/>
          <w:sz w:val="20"/>
          <w:lang w:val="af-ZA"/>
        </w:rPr>
        <w:t xml:space="preserve"> </w:t>
      </w:r>
      <w:r w:rsidRPr="00AA608E">
        <w:rPr>
          <w:rFonts w:ascii="GHEA Grapalat" w:hAnsi="GHEA Grapalat" w:cs="Sylfaen"/>
          <w:sz w:val="20"/>
          <w:lang w:val="ru-RU"/>
        </w:rPr>
        <w:t>կարգով</w:t>
      </w:r>
      <w:r w:rsidRPr="00AA608E">
        <w:rPr>
          <w:rFonts w:ascii="GHEA Grapalat" w:hAnsi="GHEA Grapalat" w:cs="Sylfaen"/>
          <w:sz w:val="20"/>
          <w:lang w:val="af-ZA"/>
        </w:rPr>
        <w:t xml:space="preserve"> </w:t>
      </w:r>
      <w:r w:rsidRPr="00AA608E">
        <w:rPr>
          <w:rFonts w:ascii="GHEA Grapalat" w:hAnsi="GHEA Grapalat" w:cs="Sylfaen"/>
          <w:sz w:val="20"/>
          <w:lang w:val="ru-RU"/>
        </w:rPr>
        <w:t>վավերացված</w:t>
      </w:r>
      <w:r w:rsidRPr="00AA608E">
        <w:rPr>
          <w:rFonts w:ascii="GHEA Grapalat" w:hAnsi="GHEA Grapalat" w:cs="Sylfaen"/>
          <w:sz w:val="20"/>
          <w:lang w:val="af-ZA"/>
        </w:rPr>
        <w:t xml:space="preserve"> </w:t>
      </w:r>
      <w:r w:rsidRPr="00AA608E">
        <w:rPr>
          <w:rFonts w:ascii="GHEA Grapalat" w:hAnsi="GHEA Grapalat" w:cs="Sylfaen"/>
          <w:sz w:val="20"/>
          <w:lang w:val="ru-RU"/>
        </w:rPr>
        <w:t>օրինակները։</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cs="Sylfaen"/>
          <w:sz w:val="20"/>
          <w:szCs w:val="20"/>
        </w:rPr>
        <w:t>Ծրարը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cs="Sylfaen"/>
          <w:sz w:val="20"/>
          <w:szCs w:val="20"/>
        </w:rPr>
        <w:t>հրավերով</w:t>
      </w:r>
      <w:r w:rsidRPr="00AA608E">
        <w:rPr>
          <w:rFonts w:ascii="GHEA Grapalat" w:hAnsi="GHEA Grapalat"/>
          <w:sz w:val="20"/>
          <w:szCs w:val="20"/>
          <w:lang w:val="af-ZA"/>
        </w:rPr>
        <w:t xml:space="preserve"> </w:t>
      </w:r>
      <w:r w:rsidRPr="00AA608E">
        <w:rPr>
          <w:rFonts w:ascii="GHEA Grapalat" w:hAnsi="GHEA Grapalat" w:cs="Sylfaen"/>
          <w:sz w:val="20"/>
          <w:szCs w:val="20"/>
        </w:rPr>
        <w:t>նախատեսված</w:t>
      </w:r>
      <w:r w:rsidRPr="00AA608E">
        <w:rPr>
          <w:rFonts w:ascii="GHEA Grapalat" w:hAnsi="GHEA Grapalat"/>
          <w:sz w:val="20"/>
          <w:szCs w:val="20"/>
          <w:lang w:val="af-ZA"/>
        </w:rPr>
        <w:t xml:space="preserve">`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կազմած</w:t>
      </w:r>
      <w:r w:rsidRPr="00AA608E">
        <w:rPr>
          <w:rFonts w:ascii="GHEA Grapalat" w:hAnsi="GHEA Grapalat"/>
          <w:sz w:val="20"/>
          <w:szCs w:val="20"/>
          <w:lang w:val="af-ZA"/>
        </w:rPr>
        <w:t xml:space="preserve"> </w:t>
      </w:r>
      <w:r w:rsidRPr="00AA608E">
        <w:rPr>
          <w:rFonts w:ascii="GHEA Grapalat" w:hAnsi="GHEA Grapalat" w:cs="Sylfaen"/>
          <w:sz w:val="20"/>
          <w:szCs w:val="20"/>
        </w:rPr>
        <w:t>փաստաթղթերն</w:t>
      </w:r>
      <w:r w:rsidRPr="00AA608E">
        <w:rPr>
          <w:rFonts w:ascii="GHEA Grapalat" w:hAnsi="GHEA Grapalat"/>
          <w:sz w:val="20"/>
          <w:szCs w:val="20"/>
          <w:lang w:val="af-ZA"/>
        </w:rPr>
        <w:t xml:space="preserve"> </w:t>
      </w:r>
      <w:r w:rsidRPr="00AA608E">
        <w:rPr>
          <w:rFonts w:ascii="GHEA Grapalat" w:hAnsi="GHEA Grapalat" w:cs="Sylfaen"/>
          <w:sz w:val="20"/>
          <w:szCs w:val="20"/>
        </w:rPr>
        <w:t>ստորագրում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դրանք</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ներկայացնող</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կամ</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լիազորված</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այսուհետ</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w:t>
      </w:r>
      <w:r w:rsidRPr="00AA608E">
        <w:rPr>
          <w:rFonts w:ascii="GHEA Grapalat" w:hAnsi="GHEA Grapalat"/>
          <w:sz w:val="20"/>
          <w:szCs w:val="20"/>
          <w:lang w:val="af-ZA"/>
        </w:rPr>
        <w:t xml:space="preserve">): </w:t>
      </w:r>
      <w:r w:rsidRPr="00AA608E">
        <w:rPr>
          <w:rFonts w:ascii="GHEA Grapalat" w:hAnsi="GHEA Grapalat" w:cs="Sylfaen"/>
          <w:sz w:val="20"/>
          <w:szCs w:val="20"/>
        </w:rPr>
        <w:t>Եթե</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գործակալը</w:t>
      </w:r>
      <w:r w:rsidRPr="00AA608E">
        <w:rPr>
          <w:rFonts w:ascii="GHEA Grapalat" w:hAnsi="GHEA Grapalat"/>
          <w:sz w:val="20"/>
          <w:szCs w:val="20"/>
          <w:lang w:val="af-ZA"/>
        </w:rPr>
        <w:t xml:space="preserve">, </w:t>
      </w:r>
      <w:r w:rsidRPr="00AA608E">
        <w:rPr>
          <w:rFonts w:ascii="GHEA Grapalat" w:hAnsi="GHEA Grapalat" w:cs="Sylfaen"/>
          <w:sz w:val="20"/>
          <w:szCs w:val="20"/>
        </w:rPr>
        <w:t>ապա</w:t>
      </w:r>
      <w:r w:rsidRPr="00AA608E">
        <w:rPr>
          <w:rFonts w:ascii="GHEA Grapalat" w:hAnsi="GHEA Grapalat"/>
          <w:sz w:val="20"/>
          <w:szCs w:val="20"/>
          <w:lang w:val="af-ZA"/>
        </w:rPr>
        <w:t xml:space="preserve"> </w:t>
      </w:r>
      <w:r w:rsidRPr="00AA608E">
        <w:rPr>
          <w:rFonts w:ascii="GHEA Grapalat" w:hAnsi="GHEA Grapalat" w:cs="Sylfaen"/>
          <w:sz w:val="20"/>
          <w:szCs w:val="20"/>
        </w:rPr>
        <w:t>հայտով</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ներկայացվում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այդ</w:t>
      </w:r>
      <w:r w:rsidRPr="00AA608E">
        <w:rPr>
          <w:rFonts w:ascii="GHEA Grapalat" w:hAnsi="GHEA Grapalat"/>
          <w:sz w:val="20"/>
          <w:szCs w:val="20"/>
          <w:lang w:val="af-ZA"/>
        </w:rPr>
        <w:t xml:space="preserve"> </w:t>
      </w:r>
      <w:r w:rsidRPr="00AA608E">
        <w:rPr>
          <w:rFonts w:ascii="GHEA Grapalat" w:hAnsi="GHEA Grapalat" w:cs="Sylfaen"/>
          <w:sz w:val="20"/>
          <w:szCs w:val="20"/>
        </w:rPr>
        <w:t>լիազորությունը</w:t>
      </w:r>
      <w:r w:rsidRPr="00AA608E">
        <w:rPr>
          <w:rFonts w:ascii="GHEA Grapalat" w:hAnsi="GHEA Grapalat"/>
          <w:sz w:val="20"/>
          <w:szCs w:val="20"/>
          <w:lang w:val="af-ZA"/>
        </w:rPr>
        <w:t xml:space="preserve"> </w:t>
      </w:r>
      <w:r w:rsidRPr="00AA608E">
        <w:rPr>
          <w:rFonts w:ascii="GHEA Grapalat" w:hAnsi="GHEA Grapalat" w:cs="Sylfaen"/>
          <w:sz w:val="20"/>
          <w:szCs w:val="20"/>
        </w:rPr>
        <w:t>վերապահված</w:t>
      </w:r>
      <w:r w:rsidRPr="00AA608E">
        <w:rPr>
          <w:rFonts w:ascii="GHEA Grapalat" w:hAnsi="GHEA Grapalat"/>
          <w:sz w:val="20"/>
          <w:szCs w:val="20"/>
          <w:lang w:val="af-ZA"/>
        </w:rPr>
        <w:t xml:space="preserve"> </w:t>
      </w:r>
      <w:r w:rsidRPr="00AA608E">
        <w:rPr>
          <w:rFonts w:ascii="GHEA Grapalat" w:hAnsi="GHEA Grapalat" w:cs="Sylfaen"/>
          <w:sz w:val="20"/>
          <w:szCs w:val="20"/>
        </w:rPr>
        <w:t>լինելու</w:t>
      </w:r>
      <w:r w:rsidRPr="00AA608E">
        <w:rPr>
          <w:rFonts w:ascii="GHEA Grapalat" w:hAnsi="GHEA Grapalat"/>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փաստաթուղթ</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sz w:val="20"/>
          <w:szCs w:val="20"/>
          <w:lang w:val="af-ZA"/>
        </w:rPr>
      </w:pPr>
      <w:r w:rsidRPr="00AA608E">
        <w:rPr>
          <w:rFonts w:ascii="GHEA Grapalat" w:hAnsi="GHEA Grapalat"/>
          <w:sz w:val="20"/>
          <w:szCs w:val="20"/>
          <w:lang w:val="af-ZA"/>
        </w:rPr>
        <w:t xml:space="preserve">3.2 </w:t>
      </w:r>
      <w:r w:rsidRPr="00AA608E">
        <w:rPr>
          <w:rFonts w:ascii="GHEA Grapalat" w:hAnsi="GHEA Grapalat" w:cs="Sylfaen"/>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հրահանգի</w:t>
      </w:r>
      <w:r w:rsidRPr="00AA608E">
        <w:rPr>
          <w:rFonts w:ascii="GHEA Grapalat" w:hAnsi="GHEA Grapalat"/>
          <w:sz w:val="20"/>
          <w:szCs w:val="20"/>
          <w:lang w:val="af-ZA"/>
        </w:rPr>
        <w:t xml:space="preserve"> 3.1 </w:t>
      </w:r>
      <w:r w:rsidRPr="00AA608E">
        <w:rPr>
          <w:rFonts w:ascii="GHEA Grapalat" w:hAnsi="GHEA Grapalat"/>
          <w:sz w:val="20"/>
          <w:szCs w:val="20"/>
        </w:rPr>
        <w:t>կետում</w:t>
      </w:r>
      <w:r w:rsidRPr="00AA608E">
        <w:rPr>
          <w:rFonts w:ascii="GHEA Grapalat" w:hAnsi="GHEA Grapalat"/>
          <w:sz w:val="20"/>
          <w:szCs w:val="20"/>
          <w:lang w:val="af-ZA"/>
        </w:rPr>
        <w:t xml:space="preserve"> </w:t>
      </w:r>
      <w:r w:rsidRPr="00AA608E">
        <w:rPr>
          <w:rFonts w:ascii="GHEA Grapalat" w:hAnsi="GHEA Grapalat" w:cs="Sylfaen"/>
          <w:sz w:val="20"/>
          <w:szCs w:val="20"/>
        </w:rPr>
        <w:t>նշված</w:t>
      </w:r>
      <w:r w:rsidRPr="00AA608E">
        <w:rPr>
          <w:rFonts w:ascii="GHEA Grapalat" w:hAnsi="GHEA Grapalat"/>
          <w:sz w:val="20"/>
          <w:szCs w:val="20"/>
          <w:lang w:val="af-ZA"/>
        </w:rPr>
        <w:t xml:space="preserve"> </w:t>
      </w:r>
      <w:r w:rsidRPr="00AA608E">
        <w:rPr>
          <w:rFonts w:ascii="GHEA Grapalat" w:hAnsi="GHEA Grapalat" w:cs="Sylfaen"/>
          <w:sz w:val="20"/>
          <w:szCs w:val="20"/>
        </w:rPr>
        <w:t>ծրարի</w:t>
      </w:r>
      <w:r w:rsidRPr="00AA608E">
        <w:rPr>
          <w:rFonts w:ascii="GHEA Grapalat" w:hAnsi="GHEA Grapalat"/>
          <w:sz w:val="20"/>
          <w:szCs w:val="20"/>
          <w:lang w:val="af-ZA"/>
        </w:rPr>
        <w:t xml:space="preserve"> </w:t>
      </w:r>
      <w:r w:rsidRPr="00AA608E">
        <w:rPr>
          <w:rFonts w:ascii="GHEA Grapalat" w:hAnsi="GHEA Grapalat" w:cs="Sylfaen"/>
          <w:sz w:val="20"/>
          <w:szCs w:val="20"/>
        </w:rPr>
        <w:t>վրա</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կազմելու</w:t>
      </w:r>
      <w:r w:rsidRPr="00AA608E">
        <w:rPr>
          <w:rFonts w:ascii="GHEA Grapalat" w:hAnsi="GHEA Grapalat"/>
          <w:sz w:val="20"/>
          <w:szCs w:val="20"/>
          <w:lang w:val="af-ZA"/>
        </w:rPr>
        <w:t xml:space="preserve"> </w:t>
      </w:r>
      <w:r w:rsidRPr="00AA608E">
        <w:rPr>
          <w:rFonts w:ascii="GHEA Grapalat" w:hAnsi="GHEA Grapalat" w:cs="Sylfaen"/>
          <w:sz w:val="20"/>
          <w:szCs w:val="20"/>
        </w:rPr>
        <w:t>լեզվով</w:t>
      </w:r>
      <w:r w:rsidRPr="00AA608E">
        <w:rPr>
          <w:rFonts w:ascii="GHEA Grapalat" w:hAnsi="GHEA Grapalat"/>
          <w:sz w:val="20"/>
          <w:szCs w:val="20"/>
          <w:lang w:val="af-ZA"/>
        </w:rPr>
        <w:t xml:space="preserve"> </w:t>
      </w:r>
      <w:r w:rsidRPr="00AA608E">
        <w:rPr>
          <w:rFonts w:ascii="GHEA Grapalat" w:hAnsi="GHEA Grapalat" w:cs="Sylfaen"/>
          <w:sz w:val="20"/>
          <w:szCs w:val="20"/>
        </w:rPr>
        <w:t>նշվում</w:t>
      </w:r>
      <w:r w:rsidRPr="00AA608E">
        <w:rPr>
          <w:rFonts w:ascii="GHEA Grapalat" w:hAnsi="GHEA Grapalat"/>
          <w:sz w:val="20"/>
          <w:szCs w:val="20"/>
          <w:lang w:val="af-ZA"/>
        </w:rPr>
        <w:t xml:space="preserve"> </w:t>
      </w:r>
      <w:r w:rsidRPr="00AA608E">
        <w:rPr>
          <w:rFonts w:ascii="GHEA Grapalat" w:hAnsi="GHEA Grapalat" w:cs="Sylfaen"/>
          <w:sz w:val="20"/>
          <w:szCs w:val="20"/>
        </w:rPr>
        <w:t>են</w:t>
      </w:r>
      <w:r w:rsidRPr="00AA608E">
        <w:rPr>
          <w:rFonts w:ascii="GHEA Grapalat" w:hAnsi="GHEA Grapalat"/>
          <w:sz w:val="20"/>
          <w:szCs w:val="20"/>
          <w:lang w:val="af-ZA"/>
        </w:rPr>
        <w:t xml:space="preserve">` </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1) </w:t>
      </w:r>
      <w:r w:rsidRPr="00AA608E">
        <w:rPr>
          <w:rFonts w:ascii="GHEA Grapalat" w:hAnsi="GHEA Grapalat"/>
          <w:sz w:val="20"/>
          <w:szCs w:val="20"/>
        </w:rPr>
        <w:t>պ</w:t>
      </w:r>
      <w:r w:rsidRPr="00AA608E">
        <w:rPr>
          <w:rFonts w:ascii="GHEA Grapalat" w:hAnsi="GHEA Grapalat" w:cs="Sylfaen"/>
          <w:sz w:val="20"/>
          <w:szCs w:val="20"/>
        </w:rPr>
        <w:t>ատվիրատուի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հայտի</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ներկայացման</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հասցեն</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2) </w:t>
      </w:r>
      <w:r w:rsidRPr="00AA608E">
        <w:rPr>
          <w:rFonts w:ascii="GHEA Grapalat" w:hAnsi="GHEA Grapalat"/>
          <w:sz w:val="20"/>
          <w:szCs w:val="20"/>
        </w:rPr>
        <w:t>գնանշման</w:t>
      </w:r>
      <w:r w:rsidRPr="00AA608E">
        <w:rPr>
          <w:rFonts w:ascii="GHEA Grapalat" w:hAnsi="GHEA Grapalat"/>
          <w:sz w:val="20"/>
          <w:szCs w:val="20"/>
          <w:lang w:val="af-ZA"/>
        </w:rPr>
        <w:t xml:space="preserve"> </w:t>
      </w:r>
      <w:r w:rsidRPr="00AA608E">
        <w:rPr>
          <w:rFonts w:ascii="GHEA Grapalat" w:hAnsi="GHEA Grapalat"/>
          <w:sz w:val="20"/>
          <w:szCs w:val="20"/>
        </w:rPr>
        <w:t>հարցման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ծածկագիրը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3) «</w:t>
      </w:r>
      <w:r w:rsidRPr="00AA608E">
        <w:rPr>
          <w:rFonts w:ascii="GHEA Grapalat" w:hAnsi="GHEA Grapalat" w:cs="Sylfaen"/>
          <w:sz w:val="20"/>
          <w:szCs w:val="20"/>
        </w:rPr>
        <w:t>չբացել</w:t>
      </w:r>
      <w:r w:rsidRPr="00AA608E">
        <w:rPr>
          <w:rFonts w:ascii="GHEA Grapalat" w:hAnsi="GHEA Grapalat"/>
          <w:sz w:val="20"/>
          <w:szCs w:val="20"/>
          <w:lang w:val="af-ZA"/>
        </w:rPr>
        <w:t xml:space="preserve"> </w:t>
      </w:r>
      <w:r w:rsidRPr="00AA608E">
        <w:rPr>
          <w:rFonts w:ascii="GHEA Grapalat" w:hAnsi="GHEA Grapalat" w:cs="Sylfaen"/>
          <w:sz w:val="20"/>
          <w:szCs w:val="20"/>
        </w:rPr>
        <w:t>մինչև</w:t>
      </w:r>
      <w:r w:rsidRPr="00AA608E">
        <w:rPr>
          <w:rFonts w:ascii="GHEA Grapalat" w:hAnsi="GHEA Grapalat"/>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sz w:val="20"/>
          <w:szCs w:val="20"/>
          <w:lang w:val="af-ZA"/>
        </w:rPr>
        <w:t xml:space="preserve"> </w:t>
      </w:r>
      <w:r w:rsidRPr="00AA608E">
        <w:rPr>
          <w:rFonts w:ascii="GHEA Grapalat" w:hAnsi="GHEA Grapalat" w:cs="Sylfaen"/>
          <w:sz w:val="20"/>
          <w:szCs w:val="20"/>
        </w:rPr>
        <w:t>բացման</w:t>
      </w:r>
      <w:r w:rsidRPr="00AA608E">
        <w:rPr>
          <w:rFonts w:ascii="GHEA Grapalat" w:hAnsi="GHEA Grapalat"/>
          <w:sz w:val="20"/>
          <w:szCs w:val="20"/>
          <w:lang w:val="af-ZA"/>
        </w:rPr>
        <w:t xml:space="preserve"> </w:t>
      </w:r>
      <w:r w:rsidRPr="00AA608E">
        <w:rPr>
          <w:rFonts w:ascii="GHEA Grapalat" w:hAnsi="GHEA Grapalat" w:cs="Sylfaen"/>
          <w:sz w:val="20"/>
          <w:szCs w:val="20"/>
        </w:rPr>
        <w:t>նիստը</w:t>
      </w:r>
      <w:r w:rsidRPr="00AA608E">
        <w:rPr>
          <w:rFonts w:ascii="GHEA Grapalat" w:hAnsi="GHEA Grapalat"/>
          <w:sz w:val="20"/>
          <w:szCs w:val="20"/>
          <w:lang w:val="af-ZA"/>
        </w:rPr>
        <w:t xml:space="preserve">» </w:t>
      </w:r>
      <w:r w:rsidRPr="00AA608E">
        <w:rPr>
          <w:rFonts w:ascii="GHEA Grapalat" w:hAnsi="GHEA Grapalat" w:cs="Sylfaen"/>
          <w:sz w:val="20"/>
          <w:szCs w:val="20"/>
        </w:rPr>
        <w:t>բառերը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4)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անունը</w:t>
      </w:r>
      <w:r w:rsidRPr="00AA608E">
        <w:rPr>
          <w:rFonts w:ascii="GHEA Grapalat" w:hAnsi="GHEA Grapalat"/>
          <w:sz w:val="20"/>
          <w:szCs w:val="20"/>
          <w:lang w:val="af-ZA"/>
        </w:rPr>
        <w:t xml:space="preserve">), </w:t>
      </w:r>
      <w:r w:rsidRPr="00AA608E">
        <w:rPr>
          <w:rFonts w:ascii="GHEA Grapalat" w:hAnsi="GHEA Grapalat" w:cs="Sylfaen"/>
          <w:sz w:val="20"/>
          <w:szCs w:val="20"/>
        </w:rPr>
        <w:t>գտնվելու</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հեռախոսահամարը</w:t>
      </w:r>
      <w:r w:rsidRPr="00AA608E">
        <w:rPr>
          <w:rFonts w:ascii="GHEA Grapalat" w:hAnsi="GHEA Grapalat"/>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3.3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հրահանգի</w:t>
      </w:r>
      <w:r w:rsidRPr="00AA608E">
        <w:rPr>
          <w:rFonts w:ascii="GHEA Grapalat" w:hAnsi="GHEA Grapalat" w:cs="Sylfaen"/>
          <w:sz w:val="20"/>
          <w:szCs w:val="20"/>
          <w:lang w:val="af-ZA"/>
        </w:rPr>
        <w:t xml:space="preserve"> 3.1 </w:t>
      </w:r>
      <w:r w:rsidRPr="00AA608E">
        <w:rPr>
          <w:rFonts w:ascii="GHEA Grapalat" w:hAnsi="GHEA Grapalat" w:cs="Sylfaen"/>
          <w:sz w:val="20"/>
          <w:szCs w:val="20"/>
        </w:rPr>
        <w:t>և</w:t>
      </w:r>
      <w:r w:rsidRPr="00AA608E">
        <w:rPr>
          <w:rFonts w:ascii="GHEA Grapalat" w:hAnsi="GHEA Grapalat" w:cs="Sylfaen"/>
          <w:sz w:val="20"/>
          <w:szCs w:val="20"/>
          <w:lang w:val="af-ZA"/>
        </w:rPr>
        <w:t xml:space="preserve"> 3.2 </w:t>
      </w:r>
      <w:r w:rsidRPr="00AA608E">
        <w:rPr>
          <w:rFonts w:ascii="GHEA Grapalat" w:hAnsi="GHEA Grapalat" w:cs="Sylfaen"/>
          <w:sz w:val="20"/>
          <w:szCs w:val="20"/>
        </w:rPr>
        <w:t>կետերի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պահանջներին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չհամապատասխանող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նիստում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մերժում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նույնությամբ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վերադարձնում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ներկայացնողին</w:t>
      </w:r>
      <w:r w:rsidRPr="00AA608E">
        <w:rPr>
          <w:rFonts w:ascii="GHEA Grapalat" w:hAnsi="GHEA Grapalat" w:cs="Sylfaen"/>
          <w:sz w:val="20"/>
          <w:szCs w:val="20"/>
          <w:lang w:val="af-ZA"/>
        </w:rPr>
        <w:t>:</w:t>
      </w:r>
    </w:p>
    <w:p w:rsidR="008E0B31" w:rsidRPr="00AA608E" w:rsidRDefault="008E0B31" w:rsidP="00C673A6">
      <w:pPr>
        <w:pStyle w:val="norm"/>
        <w:spacing w:line="240" w:lineRule="auto"/>
        <w:ind w:firstLine="284"/>
        <w:rPr>
          <w:rFonts w:ascii="GHEA Grapalat" w:hAnsi="GHEA Grapalat" w:cs="Sylfaen"/>
          <w:b/>
          <w:sz w:val="20"/>
          <w:lang w:val="es-ES"/>
        </w:rPr>
      </w:pPr>
      <w:r w:rsidRPr="00AA608E">
        <w:rPr>
          <w:rFonts w:ascii="GHEA Grapalat" w:hAnsi="GHEA Grapalat" w:cs="Sylfaen"/>
          <w:b/>
          <w:sz w:val="20"/>
          <w:lang w:val="es-ES"/>
        </w:rPr>
        <w:br w:type="page"/>
      </w:r>
      <w:r w:rsidRPr="00AA608E">
        <w:rPr>
          <w:rFonts w:ascii="GHEA Grapalat" w:hAnsi="GHEA Grapalat" w:cs="Sylfaen"/>
          <w:b/>
          <w:sz w:val="20"/>
          <w:lang w:val="es-ES"/>
        </w:rPr>
        <w:lastRenderedPageBreak/>
        <w:tab/>
      </w:r>
    </w:p>
    <w:p w:rsidR="008E0B31" w:rsidRPr="00AA608E" w:rsidRDefault="008E0B31" w:rsidP="008E0B31">
      <w:pPr>
        <w:pStyle w:val="norm"/>
        <w:spacing w:line="240" w:lineRule="auto"/>
        <w:ind w:firstLine="284"/>
        <w:jc w:val="right"/>
        <w:rPr>
          <w:rFonts w:ascii="GHEA Grapalat" w:hAnsi="GHEA Grapalat" w:cs="Sylfaen"/>
          <w:b/>
          <w:sz w:val="20"/>
          <w:lang w:val="es-ES"/>
        </w:rPr>
      </w:pPr>
    </w:p>
    <w:p w:rsidR="008E0B31" w:rsidRPr="00AA608E" w:rsidRDefault="008E0B31" w:rsidP="008E0B31">
      <w:pPr>
        <w:pStyle w:val="norm"/>
        <w:spacing w:line="240" w:lineRule="auto"/>
        <w:ind w:firstLine="284"/>
        <w:jc w:val="right"/>
        <w:rPr>
          <w:rFonts w:ascii="GHEA Grapalat" w:hAnsi="GHEA Grapalat" w:cs="Arial"/>
          <w:b/>
          <w:sz w:val="20"/>
          <w:lang w:val="es-ES"/>
        </w:rPr>
      </w:pPr>
      <w:r w:rsidRPr="00AA608E">
        <w:rPr>
          <w:rFonts w:ascii="GHEA Grapalat" w:hAnsi="GHEA Grapalat" w:cs="Sylfaen"/>
          <w:b/>
          <w:sz w:val="20"/>
          <w:lang w:val="es-ES"/>
        </w:rPr>
        <w:t>Հավելված</w:t>
      </w:r>
      <w:r w:rsidRPr="00AA608E">
        <w:rPr>
          <w:rFonts w:ascii="GHEA Grapalat" w:hAnsi="GHEA Grapalat" w:cs="Arial"/>
          <w:b/>
          <w:sz w:val="20"/>
          <w:lang w:val="es-ES"/>
        </w:rPr>
        <w:t xml:space="preserve">  N 1</w:t>
      </w:r>
    </w:p>
    <w:p w:rsidR="008E0B31" w:rsidRPr="00AA608E" w:rsidRDefault="00C403E1" w:rsidP="008E0B31">
      <w:pPr>
        <w:pStyle w:val="31"/>
        <w:spacing w:line="240" w:lineRule="auto"/>
        <w:jc w:val="right"/>
        <w:rPr>
          <w:rFonts w:ascii="GHEA Grapalat" w:hAnsi="GHEA Grapalat" w:cs="Arial"/>
          <w:b/>
          <w:lang w:val="es-ES"/>
        </w:rPr>
      </w:pPr>
      <w:r w:rsidRPr="00AA608E">
        <w:rPr>
          <w:rFonts w:ascii="GHEA Grapalat" w:hAnsi="GHEA Grapalat"/>
          <w:b/>
          <w:sz w:val="24"/>
          <w:szCs w:val="24"/>
          <w:lang w:val="af-ZA"/>
        </w:rPr>
        <w:t xml:space="preserve"> </w:t>
      </w:r>
      <w:r w:rsidR="00C673A6" w:rsidRPr="00AA608E">
        <w:rPr>
          <w:rFonts w:ascii="GHEA Grapalat" w:hAnsi="GHEA Grapalat"/>
          <w:b/>
          <w:lang w:val="af-ZA"/>
        </w:rPr>
        <w:t xml:space="preserve"> ԱՄԱՀՄ-ԳՀԱՊՁԲ-19/02</w:t>
      </w:r>
      <w:r w:rsidR="00C673A6" w:rsidRPr="00AA608E">
        <w:rPr>
          <w:rFonts w:ascii="GHEA Grapalat" w:hAnsi="GHEA Grapalat"/>
          <w:lang w:val="af-ZA"/>
        </w:rPr>
        <w:t xml:space="preserve">  </w:t>
      </w:r>
      <w:r w:rsidR="008E0B31" w:rsidRPr="00AA608E">
        <w:rPr>
          <w:rFonts w:ascii="GHEA Grapalat" w:hAnsi="GHEA Grapalat" w:cs="Sylfaen"/>
          <w:b/>
          <w:lang w:val="es-ES"/>
        </w:rPr>
        <w:t>ծածկագրով</w:t>
      </w:r>
    </w:p>
    <w:p w:rsidR="008E0B31" w:rsidRPr="00AA608E" w:rsidRDefault="00C673A6" w:rsidP="008E0B31">
      <w:pPr>
        <w:pStyle w:val="31"/>
        <w:spacing w:line="240" w:lineRule="auto"/>
        <w:jc w:val="right"/>
        <w:rPr>
          <w:rFonts w:ascii="GHEA Grapalat" w:hAnsi="GHEA Grapalat" w:cs="Arial"/>
          <w:b/>
          <w:lang w:val="es-ES"/>
        </w:rPr>
      </w:pPr>
      <w:r w:rsidRPr="00AA608E">
        <w:rPr>
          <w:rFonts w:ascii="GHEA Grapalat" w:hAnsi="GHEA Grapalat" w:cs="Sylfaen"/>
          <w:b/>
          <w:lang w:val="es-ES"/>
        </w:rPr>
        <w:t xml:space="preserve">Գնանշման հարցման </w:t>
      </w:r>
      <w:r w:rsidR="008E0B31" w:rsidRPr="00AA608E">
        <w:rPr>
          <w:rFonts w:ascii="GHEA Grapalat" w:hAnsi="GHEA Grapalat" w:cs="Arial"/>
          <w:b/>
          <w:lang w:val="es-ES"/>
        </w:rPr>
        <w:t xml:space="preserve"> </w:t>
      </w:r>
      <w:r w:rsidR="008E0B31" w:rsidRPr="00AA608E">
        <w:rPr>
          <w:rFonts w:ascii="GHEA Grapalat" w:hAnsi="GHEA Grapalat" w:cs="Sylfaen"/>
          <w:b/>
          <w:lang w:val="es-ES"/>
        </w:rPr>
        <w:t>հրավերի</w:t>
      </w:r>
    </w:p>
    <w:p w:rsidR="008E0B31" w:rsidRPr="00AA608E" w:rsidRDefault="008E0B31" w:rsidP="008E0B31">
      <w:pPr>
        <w:jc w:val="center"/>
        <w:rPr>
          <w:rFonts w:ascii="GHEA Grapalat" w:hAnsi="GHEA Grapalat" w:cs="Sylfaen"/>
          <w:b/>
          <w:lang w:val="es-ES"/>
        </w:rPr>
      </w:pPr>
    </w:p>
    <w:p w:rsidR="008E0B31" w:rsidRPr="00AA608E" w:rsidRDefault="008E0B31" w:rsidP="008E0B31">
      <w:pPr>
        <w:jc w:val="center"/>
        <w:rPr>
          <w:rFonts w:ascii="GHEA Grapalat" w:hAnsi="GHEA Grapalat" w:cs="Arial"/>
          <w:b/>
          <w:lang w:val="es-ES"/>
        </w:rPr>
      </w:pPr>
      <w:r w:rsidRPr="00AA608E">
        <w:rPr>
          <w:rFonts w:ascii="GHEA Grapalat" w:hAnsi="GHEA Grapalat" w:cs="Sylfaen"/>
          <w:b/>
          <w:lang w:val="es-ES"/>
        </w:rPr>
        <w:t>ԴԻՄՈՒՄՀԱՅՏԱՐԱՐՈՒԹՅՈՒՆ*</w:t>
      </w:r>
    </w:p>
    <w:p w:rsidR="008E0B31" w:rsidRPr="00AA608E" w:rsidRDefault="00C673A6" w:rsidP="008E0B31">
      <w:pPr>
        <w:pStyle w:val="6"/>
        <w:jc w:val="center"/>
        <w:rPr>
          <w:rFonts w:ascii="GHEA Grapalat" w:hAnsi="GHEA Grapalat" w:cs="Arial"/>
          <w:color w:val="auto"/>
          <w:sz w:val="24"/>
          <w:szCs w:val="24"/>
          <w:lang w:val="es-ES"/>
        </w:rPr>
      </w:pPr>
      <w:r w:rsidRPr="00AA608E">
        <w:rPr>
          <w:rFonts w:ascii="GHEA Grapalat" w:hAnsi="GHEA Grapalat" w:cs="Sylfaen"/>
          <w:color w:val="auto"/>
          <w:sz w:val="24"/>
          <w:szCs w:val="24"/>
          <w:lang w:val="es-ES"/>
        </w:rPr>
        <w:t xml:space="preserve">Գնանշման հարցման </w:t>
      </w:r>
      <w:r w:rsidR="008E0B31" w:rsidRPr="00AA608E">
        <w:rPr>
          <w:rFonts w:ascii="GHEA Grapalat" w:hAnsi="GHEA Grapalat" w:cs="Sylfaen"/>
          <w:color w:val="auto"/>
          <w:sz w:val="24"/>
          <w:szCs w:val="24"/>
          <w:lang w:val="es-ES"/>
        </w:rPr>
        <w:t xml:space="preserve"> մասնակցելու</w:t>
      </w:r>
      <w:r w:rsidR="008E0B31" w:rsidRPr="00AA608E">
        <w:rPr>
          <w:rFonts w:ascii="GHEA Grapalat" w:hAnsi="GHEA Grapalat" w:cs="Arial"/>
          <w:color w:val="auto"/>
          <w:sz w:val="24"/>
          <w:szCs w:val="24"/>
          <w:lang w:val="es-ES"/>
        </w:rPr>
        <w:t xml:space="preserve">  </w:t>
      </w:r>
    </w:p>
    <w:p w:rsidR="008E0B31" w:rsidRPr="00AA608E" w:rsidRDefault="008E0B31" w:rsidP="008E0B31">
      <w:pPr>
        <w:rPr>
          <w:lang w:val="es-ES" w:eastAsia="ru-RU"/>
        </w:rPr>
      </w:pP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որ</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ցանկություն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ունի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մասնակցել</w:t>
      </w:r>
    </w:p>
    <w:p w:rsidR="008E0B31" w:rsidRPr="00AA608E" w:rsidRDefault="008E0B31" w:rsidP="008E0B31">
      <w:pPr>
        <w:jc w:val="both"/>
        <w:rPr>
          <w:rFonts w:ascii="GHEA Grapalat" w:hAnsi="GHEA Grapalat"/>
          <w:sz w:val="22"/>
          <w:szCs w:val="22"/>
          <w:vertAlign w:val="superscript"/>
          <w:lang w:val="es-ES"/>
        </w:rPr>
      </w:pPr>
      <w:r w:rsidRPr="00AA608E">
        <w:rPr>
          <w:rFonts w:ascii="GHEA Grapalat" w:hAnsi="GHEA Grapalat"/>
          <w:vertAlign w:val="superscript"/>
          <w:lang w:val="es-ES"/>
        </w:rPr>
        <w:t xml:space="preserve">               </w:t>
      </w:r>
      <w:r w:rsidRPr="00AA608E">
        <w:rPr>
          <w:rFonts w:ascii="GHEA Grapalat" w:hAnsi="GHEA Grapalat"/>
          <w:lang w:val="es-ES"/>
        </w:rPr>
        <w:t xml:space="preserve">            </w:t>
      </w:r>
      <w:r w:rsidRPr="00AA608E">
        <w:rPr>
          <w:rFonts w:ascii="GHEA Grapalat" w:hAnsi="GHEA Grapalat" w:cs="Sylfaen"/>
          <w:vertAlign w:val="superscript"/>
          <w:lang w:val="es-ES"/>
        </w:rPr>
        <w:t>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lang w:val="es-ES"/>
        </w:rPr>
        <w:t>-</w:t>
      </w:r>
      <w:r w:rsidRPr="00AA608E">
        <w:rPr>
          <w:rFonts w:ascii="GHEA Grapalat" w:hAnsi="GHEA Grapalat" w:cs="Sylfaen"/>
          <w:sz w:val="20"/>
          <w:szCs w:val="20"/>
          <w:lang w:val="es-ES"/>
        </w:rPr>
        <w:t>ի կողմից</w:t>
      </w:r>
      <w:r w:rsidR="00C673A6" w:rsidRPr="00AA608E">
        <w:rPr>
          <w:rFonts w:ascii="GHEA Grapalat" w:hAnsi="GHEA Grapalat"/>
          <w:sz w:val="20"/>
          <w:szCs w:val="20"/>
          <w:lang w:val="es-ES"/>
        </w:rPr>
        <w:t>ԱՄԱՀՄ-ԳՀԱՊՁԲ-19/02</w:t>
      </w:r>
      <w:r w:rsidR="00C673A6" w:rsidRPr="00AA608E">
        <w:rPr>
          <w:rFonts w:ascii="GHEA Grapalat" w:hAnsi="GHEA Grapalat"/>
          <w:lang w:val="es-ES"/>
        </w:rPr>
        <w:t xml:space="preserve"> </w:t>
      </w:r>
      <w:r w:rsidRPr="00AA608E">
        <w:rPr>
          <w:rFonts w:ascii="GHEA Grapalat" w:hAnsi="GHEA Grapalat" w:cs="Sylfaen"/>
          <w:sz w:val="20"/>
          <w:szCs w:val="20"/>
          <w:lang w:val="es-ES"/>
        </w:rPr>
        <w:t>ծածկագրով հայտարարված</w:t>
      </w:r>
    </w:p>
    <w:p w:rsidR="008E0B31" w:rsidRPr="00AA608E" w:rsidRDefault="008E0B31" w:rsidP="008E0B31">
      <w:pPr>
        <w:jc w:val="both"/>
        <w:rPr>
          <w:rFonts w:ascii="GHEA Grapalat" w:hAnsi="GHEA Grapalat" w:cs="Sylfaen"/>
          <w:vertAlign w:val="superscript"/>
          <w:lang w:val="es-ES"/>
        </w:rPr>
      </w:pPr>
      <w:r w:rsidRPr="00AA608E">
        <w:rPr>
          <w:rFonts w:ascii="GHEA Grapalat" w:hAnsi="GHEA Grapalat" w:cs="Sylfaen"/>
          <w:vertAlign w:val="superscript"/>
          <w:lang w:val="es-ES"/>
        </w:rPr>
        <w:t xml:space="preserve">                       պատվիրատուի անվանումը</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lang w:val="es-ES"/>
        </w:rPr>
        <w:t>բաց մրցույթի</w:t>
      </w:r>
      <w:r w:rsidRPr="00AA608E">
        <w:rPr>
          <w:rFonts w:ascii="GHEA Grapalat" w:hAnsi="GHEA Grapalat" w:cs="Arial"/>
          <w:sz w:val="16"/>
          <w:szCs w:val="16"/>
          <w:lang w:val="es-ES"/>
        </w:rPr>
        <w:t xml:space="preserve"> </w:t>
      </w:r>
      <w:r w:rsidRPr="00AA608E">
        <w:rPr>
          <w:rFonts w:ascii="GHEA Grapalat" w:hAnsi="GHEA Grapalat"/>
          <w:u w:val="single"/>
          <w:lang w:val="es-ES"/>
        </w:rPr>
        <w:tab/>
        <w:t xml:space="preserve">    </w:t>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t xml:space="preserve">     </w:t>
      </w:r>
      <w:r w:rsidRPr="00AA608E">
        <w:rPr>
          <w:rFonts w:ascii="GHEA Grapalat" w:hAnsi="GHEA Grapalat" w:cs="Sylfaen"/>
          <w:sz w:val="20"/>
          <w:szCs w:val="20"/>
          <w:lang w:val="es-ES"/>
        </w:rPr>
        <w:t xml:space="preserve"> չափաբաժնին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չափաբաժիններին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և</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 xml:space="preserve">հրավերի </w:t>
      </w:r>
    </w:p>
    <w:p w:rsidR="008E0B31" w:rsidRPr="00AA608E" w:rsidRDefault="008E0B31" w:rsidP="008E0B31">
      <w:pPr>
        <w:jc w:val="both"/>
        <w:rPr>
          <w:rFonts w:ascii="GHEA Grapalat" w:hAnsi="GHEA Grapalat"/>
          <w:vertAlign w:val="superscript"/>
          <w:lang w:val="es-ES"/>
        </w:rPr>
      </w:pPr>
      <w:r w:rsidRPr="00AA608E">
        <w:rPr>
          <w:rFonts w:ascii="GHEA Grapalat" w:hAnsi="GHEA Grapalat" w:cs="Sylfaen"/>
          <w:vertAlign w:val="superscript"/>
          <w:lang w:val="es-ES"/>
        </w:rPr>
        <w:t xml:space="preserve">                                            չափաբաժնի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չափաբաժինների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համարը</w:t>
      </w:r>
    </w:p>
    <w:p w:rsidR="008E0B31" w:rsidRPr="00AA608E" w:rsidRDefault="008E0B31" w:rsidP="008E0B31">
      <w:pPr>
        <w:jc w:val="both"/>
        <w:rPr>
          <w:rFonts w:ascii="GHEA Grapalat" w:hAnsi="GHEA Grapalat"/>
          <w:sz w:val="20"/>
          <w:szCs w:val="20"/>
          <w:lang w:val="es-ES"/>
        </w:rPr>
      </w:pPr>
      <w:r w:rsidRPr="00AA608E">
        <w:rPr>
          <w:rFonts w:ascii="GHEA Grapalat" w:hAnsi="GHEA Grapalat"/>
          <w:vertAlign w:val="superscript"/>
          <w:lang w:val="es-ES"/>
        </w:rPr>
        <w:t xml:space="preserve"> </w:t>
      </w:r>
      <w:r w:rsidRPr="00AA608E">
        <w:rPr>
          <w:rFonts w:ascii="GHEA Grapalat" w:hAnsi="GHEA Grapalat" w:cs="Sylfaen"/>
          <w:sz w:val="20"/>
          <w:szCs w:val="20"/>
          <w:lang w:val="es-ES"/>
        </w:rPr>
        <w:t>պահանջներին համապատասխան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ներկայացնում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w:t>
      </w:r>
    </w:p>
    <w:p w:rsidR="008E0B31" w:rsidRPr="00AA608E" w:rsidRDefault="008E0B31" w:rsidP="008E0B31">
      <w:pPr>
        <w:jc w:val="both"/>
        <w:rPr>
          <w:rFonts w:ascii="GHEA Grapalat" w:hAnsi="GHEA Grapalat"/>
          <w:sz w:val="12"/>
          <w:szCs w:val="12"/>
          <w:u w:val="single"/>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lang w:val="es-ES"/>
        </w:rPr>
        <w:t>-</w:t>
      </w:r>
      <w:r w:rsidRPr="00AA608E">
        <w:rPr>
          <w:rFonts w:ascii="GHEA Grapalat" w:hAnsi="GHEA Grapalat" w:cs="Sylfaen"/>
          <w:sz w:val="20"/>
          <w:szCs w:val="20"/>
          <w:lang w:val="es-ES"/>
        </w:rPr>
        <w:t>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և</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հավաստում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 xml:space="preserve">որ հանդիսանում է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lang w:val="es-ES"/>
        </w:rPr>
        <w:t xml:space="preserve">ռեզիդենտ:  </w:t>
      </w:r>
    </w:p>
    <w:p w:rsidR="008E0B31" w:rsidRPr="00AA608E" w:rsidRDefault="008E0B31" w:rsidP="008E0B31">
      <w:pPr>
        <w:jc w:val="both"/>
        <w:rPr>
          <w:rFonts w:ascii="GHEA Grapalat" w:hAnsi="GHEA Grapalat" w:cs="Arial"/>
          <w:vertAlign w:val="superscript"/>
          <w:lang w:val="es-ES"/>
        </w:rPr>
      </w:pPr>
      <w:r w:rsidRPr="00AA608E">
        <w:rPr>
          <w:rFonts w:ascii="GHEA Grapalat" w:hAnsi="GHEA Grapalat" w:cs="Arial"/>
          <w:vertAlign w:val="superscript"/>
          <w:lang w:val="es-ES"/>
        </w:rPr>
        <w:t xml:space="preserve">                                               երկրի անվանումը</w:t>
      </w:r>
    </w:p>
    <w:p w:rsidR="008E0B31" w:rsidRPr="00AA608E" w:rsidDel="00437CDB" w:rsidRDefault="008E0B31" w:rsidP="008E0B31">
      <w:pPr>
        <w:jc w:val="both"/>
        <w:rPr>
          <w:rFonts w:ascii="GHEA Grapalat" w:hAnsi="GHEA Grapalat" w:cs="Sylfaen"/>
          <w:sz w:val="20"/>
          <w:szCs w:val="20"/>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lang w:val="es-ES"/>
        </w:rPr>
        <w:t xml:space="preserve">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0"/>
          <w:szCs w:val="20"/>
          <w:u w:val="single"/>
          <w:lang w:val="es-ES"/>
        </w:rPr>
        <w:t xml:space="preserve">                                         </w:t>
      </w:r>
      <w:r w:rsidRPr="00AA608E">
        <w:rPr>
          <w:rFonts w:ascii="GHEA Grapalat" w:hAnsi="GHEA Grapalat"/>
          <w:sz w:val="20"/>
          <w:szCs w:val="20"/>
          <w:lang w:val="es-ES"/>
        </w:rPr>
        <w:t>-</w:t>
      </w:r>
      <w:r w:rsidRPr="00AA608E">
        <w:rPr>
          <w:rFonts w:ascii="GHEA Grapalat" w:hAnsi="GHEA Grapalat" w:cs="Sylfaen"/>
          <w:sz w:val="20"/>
          <w:szCs w:val="20"/>
          <w:lang w:val="es-ES"/>
        </w:rPr>
        <w:t>ի՝</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numPr>
          <w:ilvl w:val="0"/>
          <w:numId w:val="27"/>
        </w:numPr>
        <w:jc w:val="both"/>
        <w:rPr>
          <w:rFonts w:ascii="GHEA Grapalat" w:hAnsi="GHEA Grapalat" w:cs="Arial"/>
          <w:szCs w:val="22"/>
          <w:u w:val="single"/>
          <w:lang w:val="es-ES"/>
        </w:rPr>
      </w:pPr>
      <w:r w:rsidRPr="00AA608E">
        <w:rPr>
          <w:rFonts w:ascii="GHEA Grapalat" w:hAnsi="GHEA Grapalat" w:cs="Arial"/>
          <w:sz w:val="20"/>
          <w:szCs w:val="20"/>
          <w:lang w:val="es-ES"/>
        </w:rPr>
        <w:t xml:space="preserve">հարկ վճարողի հաշվառման համարն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t>:</w:t>
      </w:r>
    </w:p>
    <w:p w:rsidR="008E0B31" w:rsidRPr="00AA608E" w:rsidRDefault="008E0B31" w:rsidP="008E0B31">
      <w:pPr>
        <w:ind w:left="1416" w:firstLine="708"/>
        <w:jc w:val="both"/>
        <w:rPr>
          <w:rFonts w:ascii="GHEA Grapalat" w:hAnsi="GHEA Grapalat" w:cs="Arial"/>
          <w:vertAlign w:val="superscript"/>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հարկի վճարողի հաշվառման համարը</w:t>
      </w:r>
    </w:p>
    <w:p w:rsidR="008E0B31" w:rsidRPr="00AA608E" w:rsidRDefault="008E0B31" w:rsidP="008E0B31">
      <w:pPr>
        <w:jc w:val="both"/>
        <w:rPr>
          <w:rFonts w:ascii="GHEA Grapalat" w:hAnsi="GHEA Grapalat" w:cs="Arial"/>
          <w:vertAlign w:val="superscript"/>
          <w:lang w:val="es-ES"/>
        </w:rPr>
      </w:pPr>
    </w:p>
    <w:p w:rsidR="008E0B31" w:rsidRPr="00AA608E" w:rsidRDefault="008E0B31" w:rsidP="008E0B31">
      <w:pPr>
        <w:jc w:val="both"/>
        <w:rPr>
          <w:rFonts w:ascii="GHEA Grapalat" w:hAnsi="GHEA Grapalat"/>
          <w:sz w:val="22"/>
          <w:szCs w:val="22"/>
          <w:lang w:val="es-ES"/>
        </w:rPr>
      </w:pPr>
    </w:p>
    <w:p w:rsidR="008E0B31" w:rsidRPr="00AA608E" w:rsidRDefault="008E0B31" w:rsidP="008E0B31">
      <w:pPr>
        <w:numPr>
          <w:ilvl w:val="0"/>
          <w:numId w:val="27"/>
        </w:numPr>
        <w:jc w:val="both"/>
        <w:rPr>
          <w:rFonts w:ascii="GHEA Grapalat" w:hAnsi="GHEA Grapalat"/>
          <w:sz w:val="22"/>
          <w:szCs w:val="22"/>
          <w:u w:val="single"/>
          <w:lang w:val="es-ES"/>
        </w:rPr>
      </w:pPr>
      <w:r w:rsidRPr="00AA608E">
        <w:rPr>
          <w:rFonts w:ascii="GHEA Grapalat" w:hAnsi="GHEA Grapalat" w:cs="Sylfaen"/>
          <w:sz w:val="20"/>
          <w:szCs w:val="20"/>
          <w:lang w:val="es-ES"/>
        </w:rPr>
        <w:t>էլեկտրոնային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փոստի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հասցեն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t>:</w:t>
      </w:r>
    </w:p>
    <w:p w:rsidR="008E0B31" w:rsidRPr="00AA608E" w:rsidRDefault="008E0B31" w:rsidP="008E0B31">
      <w:pPr>
        <w:jc w:val="both"/>
        <w:rPr>
          <w:rFonts w:ascii="GHEA Grapalat" w:hAnsi="GHEA Grapalat"/>
          <w:sz w:val="10"/>
          <w:szCs w:val="10"/>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էլեկտրոնային փոստի հասցեն</w:t>
      </w: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գործունեության հասցեն է՝ -------------------------------------------------:</w:t>
      </w:r>
      <w:r w:rsidRPr="00AA608E">
        <w:rPr>
          <w:rFonts w:ascii="GHEA Grapalat" w:hAnsi="GHEA Grapalat"/>
          <w:sz w:val="20"/>
          <w:szCs w:val="20"/>
          <w:lang w:val="es-ES"/>
        </w:rPr>
        <w:t xml:space="preserve">                                     </w:t>
      </w:r>
    </w:p>
    <w:p w:rsidR="008E0B31" w:rsidRPr="00AA608E" w:rsidRDefault="008E0B31" w:rsidP="008E0B31">
      <w:pPr>
        <w:jc w:val="both"/>
        <w:rPr>
          <w:rFonts w:ascii="GHEA Grapalat" w:hAnsi="GHEA Grapalat"/>
          <w:sz w:val="16"/>
          <w:szCs w:val="16"/>
          <w:lang w:val="hy-AM"/>
        </w:rPr>
      </w:pPr>
      <w:r w:rsidRPr="00AA608E">
        <w:rPr>
          <w:rFonts w:ascii="GHEA Grapalat" w:hAnsi="GHEA Grapalat"/>
          <w:sz w:val="16"/>
          <w:szCs w:val="16"/>
          <w:lang w:val="hy-AM"/>
        </w:rPr>
        <w:t xml:space="preserve">                                                                                                      գործունեության հասցեն</w:t>
      </w:r>
    </w:p>
    <w:p w:rsidR="008E0B31" w:rsidRPr="00AA608E" w:rsidRDefault="008E0B31" w:rsidP="008E0B31">
      <w:pPr>
        <w:jc w:val="right"/>
        <w:rPr>
          <w:rFonts w:ascii="GHEA Grapalat" w:hAnsi="GHEA Grapalat"/>
          <w:sz w:val="10"/>
          <w:szCs w:val="10"/>
          <w:lang w:val="hy-AM"/>
        </w:rPr>
      </w:pPr>
    </w:p>
    <w:p w:rsidR="008E0B31" w:rsidRPr="00AA608E" w:rsidRDefault="008E0B31" w:rsidP="008E0B31">
      <w:pPr>
        <w:ind w:firstLine="708"/>
        <w:jc w:val="both"/>
        <w:rPr>
          <w:rFonts w:ascii="GHEA Grapalat" w:hAnsi="GHEA Grapalat" w:cs="Arial"/>
          <w:sz w:val="20"/>
          <w:szCs w:val="2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հեռախոսահամարն է՝ -------------------------------------------------:</w:t>
      </w:r>
      <w:r w:rsidRPr="00AA608E">
        <w:rPr>
          <w:rFonts w:ascii="GHEA Grapalat" w:hAnsi="GHEA Grapalat"/>
          <w:sz w:val="20"/>
          <w:szCs w:val="20"/>
          <w:lang w:val="es-ES"/>
        </w:rPr>
        <w:t xml:space="preserve">                                     </w:t>
      </w:r>
    </w:p>
    <w:p w:rsidR="008E0B31" w:rsidRPr="00AA608E" w:rsidRDefault="008E0B31" w:rsidP="008E0B31">
      <w:pPr>
        <w:ind w:left="3540"/>
        <w:jc w:val="both"/>
        <w:rPr>
          <w:rFonts w:ascii="GHEA Grapalat" w:hAnsi="GHEA Grapalat"/>
          <w:sz w:val="16"/>
          <w:szCs w:val="16"/>
          <w:lang w:val="hy-AM"/>
        </w:rPr>
      </w:pPr>
      <w:r w:rsidRPr="00AA608E">
        <w:rPr>
          <w:rFonts w:ascii="GHEA Grapalat" w:hAnsi="GHEA Grapalat"/>
          <w:sz w:val="16"/>
          <w:szCs w:val="16"/>
          <w:lang w:val="hy-AM"/>
        </w:rPr>
        <w:t>հեռախոսի համարը</w:t>
      </w:r>
    </w:p>
    <w:p w:rsidR="008E0B31" w:rsidRPr="00AA608E" w:rsidRDefault="008E0B31" w:rsidP="008E0B31">
      <w:pPr>
        <w:ind w:firstLine="709"/>
        <w:rPr>
          <w:rFonts w:ascii="GHEA Grapalat" w:hAnsi="GHEA Grapalat" w:cs="Arial"/>
          <w:sz w:val="20"/>
          <w:szCs w:val="20"/>
          <w:lang w:val="hy-AM"/>
        </w:rPr>
      </w:pPr>
    </w:p>
    <w:p w:rsidR="008E0B31" w:rsidRPr="00AA608E" w:rsidRDefault="008E0B31" w:rsidP="008E0B31">
      <w:pPr>
        <w:ind w:firstLine="709"/>
        <w:jc w:val="both"/>
        <w:rPr>
          <w:rFonts w:ascii="GHEA Grapalat" w:hAnsi="GHEA Grapalat" w:cs="Arial"/>
          <w:sz w:val="20"/>
          <w:szCs w:val="20"/>
          <w:lang w:val="hy-AM"/>
        </w:rPr>
      </w:pPr>
    </w:p>
    <w:p w:rsidR="008E0B31" w:rsidRPr="00AA608E" w:rsidRDefault="008E0B31" w:rsidP="008E0B31">
      <w:pPr>
        <w:ind w:firstLine="709"/>
        <w:jc w:val="both"/>
        <w:rPr>
          <w:rFonts w:ascii="GHEA Grapalat" w:hAnsi="GHEA Grapalat"/>
          <w:sz w:val="20"/>
          <w:lang w:val="es-ES"/>
        </w:rPr>
      </w:pPr>
      <w:r w:rsidRPr="00AA608E">
        <w:rPr>
          <w:rFonts w:ascii="GHEA Grapalat" w:hAnsi="GHEA Grapalat" w:cs="Arial"/>
          <w:sz w:val="20"/>
          <w:szCs w:val="20"/>
          <w:lang w:val="es-ES"/>
        </w:rPr>
        <w:t>Սույնով</w:t>
      </w:r>
      <w:r w:rsidRPr="00AA608E">
        <w:rPr>
          <w:rFonts w:ascii="GHEA Grapalat" w:hAnsi="GHEA Grapalat"/>
          <w:sz w:val="20"/>
          <w:lang w:val="hy-AM"/>
        </w:rPr>
        <w:t xml:space="preserve">  </w:t>
      </w:r>
      <w:r w:rsidRPr="00AA608E">
        <w:rPr>
          <w:rFonts w:ascii="GHEA Grapalat" w:hAnsi="GHEA Grapalat"/>
          <w:sz w:val="20"/>
          <w:u w:val="single"/>
          <w:lang w:val="hy-AM"/>
        </w:rPr>
        <w:t xml:space="preserve">                                                </w:t>
      </w:r>
      <w:r w:rsidRPr="00AA608E">
        <w:rPr>
          <w:rFonts w:ascii="GHEA Grapalat" w:hAnsi="GHEA Grapalat"/>
          <w:sz w:val="20"/>
          <w:u w:val="single"/>
          <w:lang w:val="es-ES"/>
        </w:rPr>
        <w:t xml:space="preserve">                         </w:t>
      </w:r>
      <w:r w:rsidRPr="00AA608E">
        <w:rPr>
          <w:rFonts w:ascii="GHEA Grapalat" w:hAnsi="GHEA Grapalat"/>
          <w:sz w:val="20"/>
          <w:u w:val="single"/>
          <w:lang w:val="hy-AM"/>
        </w:rPr>
        <w:t xml:space="preserve">          </w:t>
      </w:r>
      <w:r w:rsidRPr="00AA608E">
        <w:rPr>
          <w:rFonts w:ascii="GHEA Grapalat" w:hAnsi="GHEA Grapalat"/>
          <w:lang w:val="hy-AM"/>
        </w:rPr>
        <w:t>-</w:t>
      </w:r>
      <w:r w:rsidRPr="00AA608E">
        <w:rPr>
          <w:rFonts w:ascii="GHEA Grapalat" w:hAnsi="GHEA Grapalat" w:cs="Arial"/>
          <w:sz w:val="20"/>
          <w:szCs w:val="20"/>
          <w:lang w:val="es-ES"/>
        </w:rPr>
        <w:t>ն հայտարարում և հավաստում է, որ՝</w:t>
      </w:r>
      <w:r w:rsidRPr="00AA608E">
        <w:rPr>
          <w:rFonts w:ascii="GHEA Grapalat" w:hAnsi="GHEA Grapalat" w:cs="Arial"/>
          <w:lang w:val="hy-AM"/>
        </w:rPr>
        <w:t xml:space="preserve"> </w:t>
      </w:r>
    </w:p>
    <w:p w:rsidR="008E0B31" w:rsidRPr="00AA608E" w:rsidRDefault="008E0B31" w:rsidP="008E0B31">
      <w:pPr>
        <w:jc w:val="both"/>
        <w:rPr>
          <w:rFonts w:ascii="GHEA Grapalat" w:hAnsi="GHEA Grapalat"/>
          <w:i/>
          <w:sz w:val="16"/>
          <w:vertAlign w:val="superscript"/>
          <w:lang w:val="es-ES"/>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es-ES"/>
        </w:rPr>
        <w:t xml:space="preserve">                                    </w:t>
      </w:r>
      <w:r w:rsidRPr="00AA608E">
        <w:rPr>
          <w:rFonts w:ascii="GHEA Grapalat" w:hAnsi="GHEA Grapalat" w:cs="Sylfaen"/>
          <w:vertAlign w:val="superscript"/>
          <w:lang w:val="hy-AM"/>
        </w:rPr>
        <w:t>մասնակցի անվանում</w:t>
      </w:r>
    </w:p>
    <w:p w:rsidR="008E0B31" w:rsidRPr="00AA608E" w:rsidRDefault="008E0B31" w:rsidP="008E0B31">
      <w:pPr>
        <w:ind w:firstLine="708"/>
        <w:jc w:val="both"/>
        <w:rPr>
          <w:rFonts w:ascii="GHEA Grapalat" w:hAnsi="GHEA Grapalat" w:cs="Sylfaen"/>
          <w:sz w:val="20"/>
          <w:lang w:val="hy-AM"/>
        </w:rPr>
      </w:pPr>
      <w:r w:rsidRPr="00AA608E">
        <w:rPr>
          <w:rFonts w:ascii="GHEA Grapalat" w:hAnsi="GHEA Grapalat" w:cs="Arial"/>
          <w:sz w:val="20"/>
          <w:szCs w:val="20"/>
          <w:lang w:val="es-ES"/>
        </w:rPr>
        <w:t xml:space="preserve">1) բավարարում է </w:t>
      </w:r>
      <w:r w:rsidR="00C673A6" w:rsidRPr="00AA608E">
        <w:rPr>
          <w:rFonts w:ascii="GHEA Grapalat" w:hAnsi="GHEA Grapalat" w:cs="Arial"/>
          <w:sz w:val="20"/>
          <w:szCs w:val="20"/>
          <w:lang w:val="es-ES"/>
        </w:rPr>
        <w:t xml:space="preserve">ԱՄԱՀՄ-ԳՀԱՊՁԲ-19/02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հրավերով սահմանված մասնակցության իրավունքի պահանջներին </w:t>
      </w:r>
      <w:r w:rsidRPr="00AA608E">
        <w:rPr>
          <w:rFonts w:ascii="GHEA Grapalat" w:hAnsi="GHEA Grapalat" w:cs="Arial"/>
          <w:sz w:val="20"/>
          <w:szCs w:val="20"/>
          <w:lang w:val="hy-AM"/>
        </w:rPr>
        <w:t xml:space="preserve"> և </w:t>
      </w:r>
      <w:r w:rsidRPr="00AA608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AA608E">
        <w:rPr>
          <w:rFonts w:ascii="GHEA Grapalat" w:hAnsi="GHEA Grapalat" w:cs="Sylfaen"/>
          <w:sz w:val="20"/>
          <w:lang w:val="es-ES"/>
        </w:rPr>
        <w:t>.</w:t>
      </w:r>
      <w:r w:rsidRPr="00AA608E">
        <w:rPr>
          <w:rFonts w:ascii="GHEA Grapalat" w:hAnsi="GHEA Grapalat" w:cs="Sylfaen"/>
          <w:sz w:val="20"/>
          <w:lang w:val="hy-AM"/>
        </w:rPr>
        <w:t xml:space="preserve"> </w:t>
      </w:r>
    </w:p>
    <w:p w:rsidR="008E0B31" w:rsidRPr="00AA608E" w:rsidRDefault="008E0B31" w:rsidP="008E0B31">
      <w:pPr>
        <w:ind w:firstLine="708"/>
        <w:jc w:val="both"/>
        <w:rPr>
          <w:rFonts w:ascii="GHEA Grapalat" w:hAnsi="GHEA Grapalat" w:cs="Arial"/>
          <w:sz w:val="22"/>
          <w:szCs w:val="22"/>
          <w:lang w:val="es-ES"/>
        </w:rPr>
      </w:pPr>
      <w:r w:rsidRPr="00AA608E">
        <w:rPr>
          <w:rFonts w:ascii="GHEA Grapalat" w:hAnsi="GHEA Grapalat" w:cs="Arial"/>
          <w:sz w:val="20"/>
          <w:szCs w:val="20"/>
          <w:lang w:val="hy-AM"/>
        </w:rPr>
        <w:t>2</w:t>
      </w:r>
      <w:r w:rsidRPr="00AA608E">
        <w:rPr>
          <w:rFonts w:ascii="GHEA Grapalat" w:hAnsi="GHEA Grapalat" w:cs="Arial"/>
          <w:sz w:val="20"/>
          <w:szCs w:val="20"/>
          <w:lang w:val="es-ES"/>
        </w:rPr>
        <w:t xml:space="preserve">) </w:t>
      </w:r>
      <w:r w:rsidR="00C673A6" w:rsidRPr="00AA608E">
        <w:rPr>
          <w:rFonts w:ascii="GHEA Grapalat" w:hAnsi="GHEA Grapalat"/>
          <w:sz w:val="20"/>
          <w:szCs w:val="20"/>
          <w:lang w:val="es-ES"/>
        </w:rPr>
        <w:t>ԱՄԱՀՄ-ԳՀԱՊՁԲ-19/02</w:t>
      </w:r>
      <w:r w:rsidR="00C673A6" w:rsidRPr="00AA608E">
        <w:rPr>
          <w:rFonts w:ascii="GHEA Grapalat" w:hAnsi="GHEA Grapalat" w:cs="Arial"/>
          <w:sz w:val="20"/>
          <w:szCs w:val="20"/>
          <w:lang w:val="es-ES"/>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մասնակցելու շրջանակում`</w:t>
      </w:r>
      <w:r w:rsidRPr="00AA608E">
        <w:rPr>
          <w:rFonts w:ascii="GHEA Grapalat" w:hAnsi="GHEA Grapalat" w:cs="Sylfaen"/>
          <w:sz w:val="22"/>
          <w:szCs w:val="22"/>
          <w:lang w:val="es-ES"/>
        </w:rPr>
        <w:t xml:space="preserve">  </w:t>
      </w:r>
    </w:p>
    <w:p w:rsidR="008E0B31" w:rsidRPr="00AA608E" w:rsidRDefault="008E0B31" w:rsidP="008E0B31">
      <w:pPr>
        <w:numPr>
          <w:ilvl w:val="0"/>
          <w:numId w:val="18"/>
        </w:numPr>
        <w:ind w:left="0" w:firstLine="720"/>
        <w:jc w:val="both"/>
        <w:rPr>
          <w:rFonts w:ascii="GHEA Grapalat" w:hAnsi="GHEA Grapalat" w:cs="Arial"/>
          <w:sz w:val="20"/>
          <w:szCs w:val="20"/>
          <w:lang w:val="es-ES"/>
        </w:rPr>
      </w:pPr>
      <w:r w:rsidRPr="00AA608E">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8E0B31" w:rsidRPr="00AA608E" w:rsidRDefault="008E0B31" w:rsidP="008E0B31">
      <w:pPr>
        <w:numPr>
          <w:ilvl w:val="0"/>
          <w:numId w:val="18"/>
        </w:numPr>
        <w:ind w:left="0" w:firstLine="720"/>
        <w:jc w:val="both"/>
        <w:rPr>
          <w:rFonts w:ascii="GHEA Grapalat" w:hAnsi="GHEA Grapalat"/>
          <w:sz w:val="22"/>
          <w:szCs w:val="22"/>
          <w:lang w:val="es-ES"/>
        </w:rPr>
      </w:pPr>
      <w:r w:rsidRPr="00AA608E">
        <w:rPr>
          <w:rFonts w:ascii="GHEA Grapalat" w:hAnsi="GHEA Grapalat" w:cs="Arial"/>
          <w:sz w:val="20"/>
          <w:szCs w:val="20"/>
          <w:lang w:val="es-ES"/>
        </w:rPr>
        <w:t>բացակայում է հրավերով սահմանված`</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cs="Arial"/>
          <w:sz w:val="20"/>
          <w:szCs w:val="20"/>
          <w:lang w:val="es-ES"/>
        </w:rPr>
        <w:t>-ին</w:t>
      </w:r>
      <w:r w:rsidRPr="00AA608E">
        <w:rPr>
          <w:rFonts w:ascii="GHEA Grapalat" w:hAnsi="GHEA Grapalat"/>
          <w:sz w:val="22"/>
          <w:szCs w:val="22"/>
          <w:lang w:val="es-ES"/>
        </w:rPr>
        <w:t xml:space="preserve"> </w:t>
      </w:r>
    </w:p>
    <w:p w:rsidR="008E0B31" w:rsidRPr="00AA608E" w:rsidRDefault="008E0B31" w:rsidP="008E0B31">
      <w:pPr>
        <w:jc w:val="both"/>
        <w:rPr>
          <w:rFonts w:ascii="GHEA Grapalat" w:hAnsi="GHEA Grapalat" w:cs="Arial"/>
          <w:vertAlign w:val="superscript"/>
          <w:lang w:val="hy-AM"/>
        </w:rPr>
      </w:pPr>
      <w:r w:rsidRPr="00AA608E">
        <w:rPr>
          <w:rFonts w:ascii="GHEA Grapalat" w:hAnsi="GHEA Grapalat"/>
          <w:vertAlign w:val="superscript"/>
          <w:lang w:val="es-ES"/>
        </w:rPr>
        <w:t xml:space="preserve"> </w:t>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t xml:space="preserve">      </w:t>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r w:rsidRPr="00AA608E">
        <w:rPr>
          <w:rFonts w:ascii="GHEA Grapalat" w:hAnsi="GHEA Grapalat" w:cs="Arial"/>
          <w:vertAlign w:val="superscript"/>
          <w:lang w:val="hy-AM"/>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փոխկապակցված անձանց և (կամ)</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w:t>
      </w:r>
      <w:r w:rsidRPr="00AA608E">
        <w:rPr>
          <w:rFonts w:ascii="GHEA Grapalat" w:hAnsi="GHEA Grapalat"/>
          <w:sz w:val="22"/>
          <w:szCs w:val="22"/>
          <w:u w:val="single"/>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կողմից հիմնադրված կամ ավելի քան հիսուն տոկոս</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-ին</w:t>
      </w:r>
    </w:p>
    <w:p w:rsidR="008E0B31" w:rsidRPr="00AA608E" w:rsidRDefault="008E0B31" w:rsidP="008E0B31">
      <w:pPr>
        <w:jc w:val="both"/>
        <w:rPr>
          <w:rFonts w:ascii="GHEA Grapalat" w:hAnsi="GHEA Grapalat"/>
          <w:sz w:val="22"/>
          <w:szCs w:val="22"/>
          <w:lang w:val="es-ES"/>
        </w:rPr>
      </w:pPr>
      <w:r w:rsidRPr="00AA608E">
        <w:rPr>
          <w:rFonts w:ascii="GHEA Grapalat" w:hAnsi="GHEA Grapalat" w:cs="Sylfaen"/>
          <w:vertAlign w:val="superscript"/>
          <w:lang w:val="es-ES"/>
        </w:rPr>
        <w:t xml:space="preserve">                                                                     </w:t>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E0B31" w:rsidRPr="00AA608E" w:rsidRDefault="008E0B31" w:rsidP="008E0B31">
      <w:pPr>
        <w:numPr>
          <w:ilvl w:val="0"/>
          <w:numId w:val="18"/>
        </w:numPr>
        <w:ind w:left="0" w:firstLine="720"/>
        <w:jc w:val="both"/>
        <w:rPr>
          <w:rFonts w:ascii="GHEA Grapalat" w:hAnsi="GHEA Grapalat" w:cs="Sylfaen"/>
          <w:sz w:val="20"/>
          <w:lang w:val="es-ES"/>
        </w:rPr>
      </w:pPr>
      <w:r w:rsidRPr="00AA608E">
        <w:rPr>
          <w:rFonts w:ascii="GHEA Grapalat" w:hAnsi="GHEA Grapalat" w:cs="Arial"/>
          <w:sz w:val="20"/>
          <w:szCs w:val="20"/>
          <w:lang w:val="es-ES"/>
        </w:rPr>
        <w:lastRenderedPageBreak/>
        <w:t>ստորև ներկայացնում է հայտը ներկայացնելու օրվա դրությամբ ա</w:t>
      </w:r>
      <w:r w:rsidRPr="00AA608E">
        <w:rPr>
          <w:rFonts w:ascii="GHEA Grapalat" w:hAnsi="GHEA Grapalat" w:cs="Sylfaen"/>
          <w:sz w:val="20"/>
        </w:rPr>
        <w:t>յն</w:t>
      </w:r>
      <w:r w:rsidRPr="00AA608E">
        <w:rPr>
          <w:rFonts w:ascii="GHEA Grapalat" w:hAnsi="GHEA Grapalat" w:cs="Sylfaen"/>
          <w:sz w:val="20"/>
          <w:lang w:val="es-ES"/>
        </w:rPr>
        <w:t xml:space="preserve"> </w:t>
      </w:r>
      <w:r w:rsidRPr="00AA608E">
        <w:rPr>
          <w:rFonts w:ascii="GHEA Grapalat" w:hAnsi="GHEA Grapalat" w:cs="Sylfaen"/>
          <w:sz w:val="20"/>
        </w:rPr>
        <w:t>ֆիզիկական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ուղղակի</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անուղղակի</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կանոնադրական</w:t>
      </w:r>
      <w:r w:rsidRPr="00AA608E">
        <w:rPr>
          <w:rFonts w:ascii="GHEA Grapalat" w:hAnsi="GHEA Grapalat" w:cs="Sylfaen"/>
          <w:sz w:val="20"/>
          <w:lang w:val="es-ES"/>
        </w:rPr>
        <w:t xml:space="preserve"> </w:t>
      </w:r>
      <w:r w:rsidRPr="00AA608E">
        <w:rPr>
          <w:rFonts w:ascii="GHEA Grapalat" w:hAnsi="GHEA Grapalat" w:cs="Sylfaen"/>
          <w:sz w:val="20"/>
        </w:rPr>
        <w:t>կապիտալում</w:t>
      </w:r>
      <w:r w:rsidRPr="00AA608E">
        <w:rPr>
          <w:rFonts w:ascii="GHEA Grapalat" w:hAnsi="GHEA Grapalat" w:cs="Sylfaen"/>
          <w:sz w:val="20"/>
          <w:lang w:val="es-ES"/>
        </w:rPr>
        <w:t xml:space="preserve"> </w:t>
      </w:r>
      <w:r w:rsidRPr="00AA608E">
        <w:rPr>
          <w:rFonts w:ascii="GHEA Grapalat" w:hAnsi="GHEA Grapalat" w:cs="Sylfaen"/>
          <w:sz w:val="20"/>
        </w:rPr>
        <w:t>քվեարկող</w:t>
      </w:r>
      <w:r w:rsidRPr="00AA608E">
        <w:rPr>
          <w:rFonts w:ascii="GHEA Grapalat" w:hAnsi="GHEA Grapalat" w:cs="Sylfaen"/>
          <w:sz w:val="20"/>
          <w:lang w:val="es-ES"/>
        </w:rPr>
        <w:t xml:space="preserve"> </w:t>
      </w:r>
      <w:r w:rsidRPr="00AA608E">
        <w:rPr>
          <w:rFonts w:ascii="GHEA Grapalat" w:hAnsi="GHEA Grapalat" w:cs="Sylfaen"/>
          <w:sz w:val="20"/>
        </w:rPr>
        <w:t>բաժնետոմսերի</w:t>
      </w:r>
      <w:r w:rsidRPr="00AA608E">
        <w:rPr>
          <w:rFonts w:ascii="GHEA Grapalat" w:hAnsi="GHEA Grapalat" w:cs="Sylfaen"/>
          <w:sz w:val="20"/>
          <w:lang w:val="es-ES"/>
        </w:rPr>
        <w:t xml:space="preserve"> (</w:t>
      </w:r>
      <w:r w:rsidRPr="00AA608E">
        <w:rPr>
          <w:rFonts w:ascii="GHEA Grapalat" w:hAnsi="GHEA Grapalat" w:cs="Sylfaen"/>
          <w:sz w:val="20"/>
        </w:rPr>
        <w:t>բաժնեմասերի</w:t>
      </w:r>
      <w:r w:rsidRPr="00AA608E">
        <w:rPr>
          <w:rFonts w:ascii="GHEA Grapalat" w:hAnsi="GHEA Grapalat" w:cs="Sylfaen"/>
          <w:sz w:val="20"/>
          <w:lang w:val="es-ES"/>
        </w:rPr>
        <w:t xml:space="preserve">, </w:t>
      </w:r>
      <w:r w:rsidRPr="00AA608E">
        <w:rPr>
          <w:rFonts w:ascii="GHEA Grapalat" w:hAnsi="GHEA Grapalat" w:cs="Sylfaen"/>
          <w:sz w:val="20"/>
        </w:rPr>
        <w:t>փայերի</w:t>
      </w:r>
      <w:r w:rsidRPr="00AA608E">
        <w:rPr>
          <w:rFonts w:ascii="GHEA Grapalat" w:hAnsi="GHEA Grapalat" w:cs="Sylfaen"/>
          <w:sz w:val="20"/>
          <w:lang w:val="es-ES"/>
        </w:rPr>
        <w:t xml:space="preserve">) </w:t>
      </w:r>
      <w:r w:rsidRPr="00AA608E">
        <w:rPr>
          <w:rFonts w:ascii="GHEA Grapalat" w:hAnsi="GHEA Grapalat" w:cs="Sylfaen"/>
          <w:sz w:val="20"/>
        </w:rPr>
        <w:t>ավել</w:t>
      </w:r>
      <w:r w:rsidRPr="00AA608E">
        <w:rPr>
          <w:rFonts w:ascii="GHEA Grapalat" w:hAnsi="GHEA Grapalat" w:cs="Sylfaen"/>
          <w:sz w:val="20"/>
          <w:lang w:val="es-ES"/>
        </w:rPr>
        <w:t xml:space="preserve"> </w:t>
      </w:r>
      <w:r w:rsidRPr="00AA608E">
        <w:rPr>
          <w:rFonts w:ascii="GHEA Grapalat" w:hAnsi="GHEA Grapalat" w:cs="Sylfaen"/>
          <w:sz w:val="20"/>
        </w:rPr>
        <w:t>քան</w:t>
      </w:r>
      <w:r w:rsidRPr="00AA608E">
        <w:rPr>
          <w:rFonts w:ascii="GHEA Grapalat" w:hAnsi="GHEA Grapalat" w:cs="Sylfaen"/>
          <w:sz w:val="20"/>
          <w:lang w:val="es-ES"/>
        </w:rPr>
        <w:t xml:space="preserve"> </w:t>
      </w:r>
      <w:r w:rsidRPr="00AA608E">
        <w:rPr>
          <w:rFonts w:ascii="GHEA Grapalat" w:hAnsi="GHEA Grapalat" w:cs="Sylfaen"/>
          <w:sz w:val="20"/>
        </w:rPr>
        <w:t>տաս</w:t>
      </w:r>
      <w:r w:rsidRPr="00AA608E">
        <w:rPr>
          <w:rFonts w:ascii="GHEA Grapalat" w:hAnsi="GHEA Grapalat" w:cs="Sylfaen"/>
          <w:sz w:val="20"/>
          <w:lang w:val="es-ES"/>
        </w:rPr>
        <w:t xml:space="preserve"> </w:t>
      </w:r>
      <w:r w:rsidRPr="00AA608E">
        <w:rPr>
          <w:rFonts w:ascii="GHEA Grapalat" w:hAnsi="GHEA Grapalat" w:cs="Sylfaen"/>
          <w:sz w:val="20"/>
        </w:rPr>
        <w:t>տոկոսը</w:t>
      </w:r>
      <w:r w:rsidRPr="00AA608E">
        <w:rPr>
          <w:rFonts w:ascii="GHEA Grapalat" w:hAnsi="GHEA Grapalat" w:cs="Sylfaen"/>
          <w:sz w:val="20"/>
          <w:lang w:val="es-ES"/>
        </w:rPr>
        <w:t xml:space="preserve">, </w:t>
      </w:r>
      <w:r w:rsidRPr="00AA608E">
        <w:rPr>
          <w:rFonts w:ascii="GHEA Grapalat" w:hAnsi="GHEA Grapalat" w:cs="Sylfaen"/>
          <w:sz w:val="20"/>
        </w:rPr>
        <w:t>ներառյալ</w:t>
      </w:r>
      <w:r w:rsidRPr="00AA608E">
        <w:rPr>
          <w:rFonts w:ascii="GHEA Grapalat" w:hAnsi="GHEA Grapalat" w:cs="Sylfaen"/>
          <w:sz w:val="20"/>
          <w:lang w:val="es-ES"/>
        </w:rPr>
        <w:t xml:space="preserve"> </w:t>
      </w:r>
      <w:r w:rsidRPr="00AA608E">
        <w:rPr>
          <w:rFonts w:ascii="GHEA Grapalat" w:hAnsi="GHEA Grapalat" w:cs="Sylfaen"/>
          <w:sz w:val="20"/>
        </w:rPr>
        <w:t>ըստ</w:t>
      </w:r>
      <w:r w:rsidRPr="00AA608E">
        <w:rPr>
          <w:rFonts w:ascii="GHEA Grapalat" w:hAnsi="GHEA Grapalat" w:cs="Sylfaen"/>
          <w:sz w:val="20"/>
          <w:lang w:val="es-ES"/>
        </w:rPr>
        <w:t xml:space="preserve"> </w:t>
      </w:r>
      <w:r w:rsidRPr="00AA608E">
        <w:rPr>
          <w:rFonts w:ascii="GHEA Grapalat" w:hAnsi="GHEA Grapalat" w:cs="Sylfaen"/>
          <w:sz w:val="20"/>
        </w:rPr>
        <w:t>ներկայացնողի</w:t>
      </w:r>
      <w:r w:rsidRPr="00AA608E">
        <w:rPr>
          <w:rFonts w:ascii="GHEA Grapalat" w:hAnsi="GHEA Grapalat" w:cs="Sylfaen"/>
          <w:sz w:val="20"/>
          <w:lang w:val="es-ES"/>
        </w:rPr>
        <w:t xml:space="preserve"> </w:t>
      </w:r>
      <w:r w:rsidRPr="00AA608E">
        <w:rPr>
          <w:rFonts w:ascii="GHEA Grapalat" w:hAnsi="GHEA Grapalat" w:cs="Sylfaen"/>
          <w:sz w:val="20"/>
        </w:rPr>
        <w:t>բաժնետոմսերը</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իրավունք</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նշանակելու</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ազատելու</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գործադիր</w:t>
      </w:r>
      <w:r w:rsidRPr="00AA608E">
        <w:rPr>
          <w:rFonts w:ascii="GHEA Grapalat" w:hAnsi="GHEA Grapalat" w:cs="Sylfaen"/>
          <w:sz w:val="20"/>
          <w:lang w:val="es-ES"/>
        </w:rPr>
        <w:t xml:space="preserve"> </w:t>
      </w:r>
      <w:r w:rsidRPr="00AA608E">
        <w:rPr>
          <w:rFonts w:ascii="GHEA Grapalat" w:hAnsi="GHEA Grapalat" w:cs="Sylfaen"/>
          <w:sz w:val="20"/>
        </w:rPr>
        <w:t>մարմնի</w:t>
      </w:r>
      <w:r w:rsidRPr="00AA608E">
        <w:rPr>
          <w:rFonts w:ascii="GHEA Grapalat" w:hAnsi="GHEA Grapalat" w:cs="Sylfaen"/>
          <w:sz w:val="20"/>
          <w:lang w:val="es-ES"/>
        </w:rPr>
        <w:t xml:space="preserve"> </w:t>
      </w:r>
      <w:r w:rsidRPr="00AA608E">
        <w:rPr>
          <w:rFonts w:ascii="GHEA Grapalat" w:hAnsi="GHEA Grapalat" w:cs="Sylfaen"/>
          <w:sz w:val="20"/>
        </w:rPr>
        <w:t>անդամներին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ստանում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իրականացվող</w:t>
      </w:r>
      <w:r w:rsidRPr="00AA608E">
        <w:rPr>
          <w:rFonts w:ascii="GHEA Grapalat" w:hAnsi="GHEA Grapalat" w:cs="Sylfaen"/>
          <w:sz w:val="20"/>
          <w:lang w:val="es-ES"/>
        </w:rPr>
        <w:t xml:space="preserve"> </w:t>
      </w:r>
      <w:r w:rsidRPr="00AA608E">
        <w:rPr>
          <w:rFonts w:ascii="GHEA Grapalat" w:hAnsi="GHEA Grapalat" w:cs="Sylfaen"/>
          <w:sz w:val="20"/>
        </w:rPr>
        <w:t>ձեռնարկատիրական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գործունեության</w:t>
      </w:r>
      <w:r w:rsidRPr="00AA608E">
        <w:rPr>
          <w:rFonts w:ascii="GHEA Grapalat" w:hAnsi="GHEA Grapalat" w:cs="Sylfaen"/>
          <w:sz w:val="20"/>
          <w:lang w:val="es-ES"/>
        </w:rPr>
        <w:t xml:space="preserve"> </w:t>
      </w:r>
      <w:r w:rsidRPr="00AA608E">
        <w:rPr>
          <w:rFonts w:ascii="GHEA Grapalat" w:hAnsi="GHEA Grapalat" w:cs="Sylfaen"/>
          <w:sz w:val="20"/>
        </w:rPr>
        <w:t>արդյունքում</w:t>
      </w:r>
      <w:r w:rsidRPr="00AA608E">
        <w:rPr>
          <w:rFonts w:ascii="GHEA Grapalat" w:hAnsi="GHEA Grapalat" w:cs="Sylfaen"/>
          <w:sz w:val="20"/>
          <w:lang w:val="es-ES"/>
        </w:rPr>
        <w:t xml:space="preserve"> </w:t>
      </w:r>
      <w:r w:rsidRPr="00AA608E">
        <w:rPr>
          <w:rFonts w:ascii="GHEA Grapalat" w:hAnsi="GHEA Grapalat" w:cs="Sylfaen"/>
          <w:sz w:val="20"/>
        </w:rPr>
        <w:t>ստացված</w:t>
      </w:r>
      <w:r w:rsidRPr="00AA608E">
        <w:rPr>
          <w:rFonts w:ascii="GHEA Grapalat" w:hAnsi="GHEA Grapalat" w:cs="Sylfaen"/>
          <w:sz w:val="20"/>
          <w:lang w:val="es-ES"/>
        </w:rPr>
        <w:t xml:space="preserve"> </w:t>
      </w:r>
      <w:r w:rsidRPr="00AA608E">
        <w:rPr>
          <w:rFonts w:ascii="GHEA Grapalat" w:hAnsi="GHEA Grapalat" w:cs="Sylfaen"/>
          <w:sz w:val="20"/>
        </w:rPr>
        <w:t>շահույթի</w:t>
      </w:r>
      <w:r w:rsidRPr="00AA608E">
        <w:rPr>
          <w:rFonts w:ascii="GHEA Grapalat" w:hAnsi="GHEA Grapalat" w:cs="Sylfaen"/>
          <w:sz w:val="20"/>
          <w:lang w:val="es-ES"/>
        </w:rPr>
        <w:t xml:space="preserve"> </w:t>
      </w:r>
      <w:r w:rsidRPr="00AA608E">
        <w:rPr>
          <w:rFonts w:ascii="GHEA Grapalat" w:hAnsi="GHEA Grapalat" w:cs="Sylfaen"/>
          <w:sz w:val="20"/>
        </w:rPr>
        <w:t>տասնհինգ</w:t>
      </w:r>
      <w:r w:rsidRPr="00AA608E">
        <w:rPr>
          <w:rFonts w:ascii="GHEA Grapalat" w:hAnsi="GHEA Grapalat" w:cs="Sylfaen"/>
          <w:sz w:val="20"/>
          <w:lang w:val="es-ES"/>
        </w:rPr>
        <w:t xml:space="preserve"> </w:t>
      </w:r>
      <w:r w:rsidRPr="00AA608E">
        <w:rPr>
          <w:rFonts w:ascii="GHEA Grapalat" w:hAnsi="GHEA Grapalat" w:cs="Sylfaen"/>
          <w:sz w:val="20"/>
        </w:rPr>
        <w:t>տոկոսից</w:t>
      </w:r>
      <w:r w:rsidRPr="00AA608E">
        <w:rPr>
          <w:rFonts w:ascii="GHEA Grapalat" w:hAnsi="GHEA Grapalat" w:cs="Sylfaen"/>
          <w:sz w:val="20"/>
          <w:lang w:val="es-ES"/>
        </w:rPr>
        <w:t xml:space="preserve"> </w:t>
      </w:r>
      <w:r w:rsidRPr="00AA608E">
        <w:rPr>
          <w:rFonts w:ascii="GHEA Grapalat" w:hAnsi="GHEA Grapalat" w:cs="Sylfaen"/>
          <w:sz w:val="20"/>
        </w:rPr>
        <w:t>ավելին</w:t>
      </w:r>
      <w:r w:rsidRPr="00AA608E">
        <w:rPr>
          <w:rFonts w:ascii="GHEA Grapalat" w:hAnsi="GHEA Grapalat" w:cs="Sylfaen"/>
          <w:sz w:val="20"/>
          <w:lang w:val="es-ES"/>
        </w:rPr>
        <w:t xml:space="preserve"> (</w:t>
      </w:r>
      <w:r w:rsidRPr="00AA608E">
        <w:rPr>
          <w:rFonts w:ascii="GHEA Grapalat" w:hAnsi="GHEA Grapalat" w:cs="Sylfaen"/>
          <w:sz w:val="20"/>
        </w:rPr>
        <w:t>իրական</w:t>
      </w:r>
      <w:r w:rsidRPr="00AA608E">
        <w:rPr>
          <w:rFonts w:ascii="GHEA Grapalat" w:hAnsi="GHEA Grapalat" w:cs="Sylfaen"/>
          <w:sz w:val="20"/>
          <w:lang w:val="es-ES"/>
        </w:rPr>
        <w:t xml:space="preserve"> </w:t>
      </w:r>
      <w:r w:rsidRPr="00AA608E">
        <w:rPr>
          <w:rFonts w:ascii="GHEA Grapalat" w:hAnsi="GHEA Grapalat" w:cs="Sylfaen"/>
          <w:sz w:val="20"/>
        </w:rPr>
        <w:t>շահառուներ</w:t>
      </w:r>
      <w:r w:rsidRPr="00AA608E">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E0B31" w:rsidRPr="0019426A"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Ազգանունը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Հայրանունը</w:t>
            </w: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նույնականացման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քարտի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անձնագրի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c>
          <w:tcPr>
            <w:tcW w:w="3370" w:type="dxa"/>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Օտարերկրյա</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համապատասխան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երկրի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r>
      <w:tr w:rsidR="008E0B31" w:rsidRPr="0019426A" w:rsidTr="00D909B5">
        <w:trPr>
          <w:jc w:val="center"/>
        </w:trPr>
        <w:tc>
          <w:tcPr>
            <w:tcW w:w="2570" w:type="dxa"/>
            <w:vAlign w:val="center"/>
          </w:tcPr>
          <w:p w:rsidR="008E0B31" w:rsidRPr="00AA608E" w:rsidRDefault="008E0B31" w:rsidP="00D909B5">
            <w:pPr>
              <w:pStyle w:val="31"/>
              <w:spacing w:line="240" w:lineRule="auto"/>
              <w:ind w:firstLine="0"/>
              <w:jc w:val="center"/>
              <w:rPr>
                <w:rFonts w:ascii="Sylfaen" w:hAnsi="Sylfaen"/>
                <w:sz w:val="26"/>
                <w:vertAlign w:val="superscript"/>
                <w:lang w:val="hy-AM"/>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19426A"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19426A"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bl>
    <w:p w:rsidR="008E0B31" w:rsidRPr="00AA608E" w:rsidRDefault="008E0B31" w:rsidP="008E0B31">
      <w:pPr>
        <w:jc w:val="right"/>
        <w:rPr>
          <w:rFonts w:ascii="GHEA Grapalat" w:hAnsi="GHEA Grapalat"/>
          <w:sz w:val="10"/>
          <w:szCs w:val="10"/>
          <w:lang w:val="es-ES"/>
        </w:rPr>
      </w:pPr>
    </w:p>
    <w:p w:rsidR="008E0B31" w:rsidRPr="00AA608E" w:rsidRDefault="008E0B31" w:rsidP="008E0B31">
      <w:pPr>
        <w:ind w:firstLine="708"/>
        <w:jc w:val="both"/>
        <w:rPr>
          <w:rFonts w:ascii="GHEA Grapalat" w:hAnsi="GHEA Grapalat"/>
          <w:sz w:val="20"/>
          <w:lang w:val="es-ES"/>
        </w:rPr>
      </w:pPr>
      <w:r w:rsidRPr="00AA608E">
        <w:rPr>
          <w:rFonts w:ascii="GHEA Grapalat" w:hAnsi="GHEA Grapalat"/>
          <w:sz w:val="20"/>
          <w:lang w:val="es-ES"/>
        </w:rPr>
        <w:t xml:space="preserve">Կից ներկայացվում է </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 xml:space="preserve"> կողմից առաջարկվող </w:t>
      </w:r>
    </w:p>
    <w:p w:rsidR="008E0B31" w:rsidRPr="00AA608E" w:rsidRDefault="008E0B31" w:rsidP="008E0B31">
      <w:pPr>
        <w:jc w:val="both"/>
        <w:rPr>
          <w:rFonts w:ascii="GHEA Grapalat" w:hAnsi="GHEA Grapalat"/>
          <w:sz w:val="22"/>
          <w:szCs w:val="22"/>
          <w:lang w:val="es-ES"/>
        </w:rPr>
      </w:pP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0"/>
          <w:lang w:val="es-ES"/>
        </w:rPr>
      </w:pPr>
      <w:r w:rsidRPr="00AA608E">
        <w:rPr>
          <w:rFonts w:ascii="GHEA Grapalat" w:hAnsi="GHEA Grapalat"/>
          <w:sz w:val="20"/>
          <w:lang w:val="es-ES"/>
        </w:rPr>
        <w:t xml:space="preserve">ապրանքի ամբողջական նկարագիրը՝ համաձայն հավելված 1.1-ի: </w:t>
      </w: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cs="Arial"/>
          <w:sz w:val="20"/>
          <w:vertAlign w:val="superscript"/>
          <w:lang w:val="es-ES"/>
        </w:rPr>
      </w:pPr>
      <w:r w:rsidRPr="00AA608E">
        <w:rPr>
          <w:rFonts w:ascii="GHEA Grapalat" w:hAnsi="GHEA Grapalat"/>
          <w:sz w:val="20"/>
          <w:lang w:val="es-ES"/>
        </w:rPr>
        <w:t xml:space="preserve">   </w:t>
      </w:r>
      <w:r w:rsidRPr="00AA608E">
        <w:rPr>
          <w:rFonts w:ascii="GHEA Grapalat" w:hAnsi="GHEA Grapalat"/>
          <w:sz w:val="20"/>
          <w:lang w:val="hy-AM"/>
        </w:rPr>
        <w:t xml:space="preserve">___________________________________________________ </w:t>
      </w:r>
      <w:r w:rsidRPr="00AA608E">
        <w:rPr>
          <w:rFonts w:ascii="GHEA Grapalat" w:hAnsi="GHEA Grapalat"/>
          <w:sz w:val="20"/>
          <w:lang w:val="hy-AM"/>
        </w:rPr>
        <w:tab/>
        <w:t xml:space="preserve">                _____________</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hy-AM"/>
        </w:rPr>
        <w:t xml:space="preserve"> </w:t>
      </w:r>
      <w:r w:rsidRPr="00AA608E">
        <w:rPr>
          <w:rFonts w:ascii="GHEA Grapalat" w:hAnsi="GHEA Grapalat" w:cs="Sylfaen"/>
          <w:sz w:val="20"/>
          <w:vertAlign w:val="superscript"/>
          <w:lang w:val="hy-AM"/>
        </w:rPr>
        <w:t>Մասնակցի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անվանումը</w:t>
      </w:r>
      <w:r w:rsidRPr="00AA608E">
        <w:rPr>
          <w:rFonts w:ascii="GHEA Grapalat" w:hAnsi="GHEA Grapalat" w:cs="Arial"/>
          <w:sz w:val="20"/>
          <w:vertAlign w:val="superscript"/>
          <w:lang w:val="hy-AM"/>
        </w:rPr>
        <w:t xml:space="preserve"> </w:t>
      </w:r>
      <w:r w:rsidRPr="00AA608E">
        <w:rPr>
          <w:rFonts w:ascii="GHEA Grapalat" w:hAnsi="GHEA Grapalat"/>
          <w:sz w:val="20"/>
          <w:vertAlign w:val="superscript"/>
          <w:lang w:val="hy-AM"/>
        </w:rPr>
        <w:t xml:space="preserve"> (</w:t>
      </w:r>
      <w:r w:rsidRPr="00AA608E">
        <w:rPr>
          <w:rFonts w:ascii="GHEA Grapalat" w:hAnsi="GHEA Grapalat" w:cs="Sylfaen"/>
          <w:sz w:val="20"/>
          <w:vertAlign w:val="superscript"/>
          <w:lang w:val="hy-AM"/>
        </w:rPr>
        <w:t>ղեկավարի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պաշտոնը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rPr>
        <w:t>ա</w:t>
      </w:r>
      <w:r w:rsidRPr="00AA608E">
        <w:rPr>
          <w:rFonts w:ascii="GHEA Grapalat" w:hAnsi="GHEA Grapalat" w:cs="Sylfaen"/>
          <w:sz w:val="20"/>
          <w:vertAlign w:val="superscript"/>
          <w:lang w:val="hy-AM"/>
        </w:rPr>
        <w:t>նուն</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rPr>
        <w:t>ա</w:t>
      </w:r>
      <w:r w:rsidRPr="00AA608E">
        <w:rPr>
          <w:rFonts w:ascii="GHEA Grapalat" w:hAnsi="GHEA Grapalat" w:cs="Sylfaen"/>
          <w:sz w:val="20"/>
          <w:vertAlign w:val="superscript"/>
          <w:lang w:val="hy-AM"/>
        </w:rPr>
        <w:t>զգանունը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lang w:val="es-ES"/>
        </w:rPr>
        <w:t xml:space="preserve">               </w:t>
      </w:r>
      <w:r w:rsidRPr="00AA608E">
        <w:rPr>
          <w:rFonts w:ascii="GHEA Grapalat" w:hAnsi="GHEA Grapalat" w:cs="Sylfaen"/>
          <w:sz w:val="20"/>
          <w:vertAlign w:val="superscript"/>
          <w:lang w:val="hy-AM"/>
        </w:rPr>
        <w:t>ստորագրությունը</w:t>
      </w:r>
      <w:r w:rsidRPr="00AA608E">
        <w:rPr>
          <w:rFonts w:ascii="GHEA Grapalat" w:hAnsi="GHEA Grapalat" w:cs="Arial"/>
          <w:sz w:val="20"/>
          <w:vertAlign w:val="superscript"/>
          <w:lang w:val="hy-AM"/>
        </w:rPr>
        <w:t>)</w:t>
      </w:r>
    </w:p>
    <w:p w:rsidR="008E0B31" w:rsidRPr="00AA608E" w:rsidRDefault="008E0B31" w:rsidP="008E0B31">
      <w:pPr>
        <w:jc w:val="both"/>
        <w:rPr>
          <w:rFonts w:ascii="GHEA Grapalat" w:hAnsi="GHEA Grapalat" w:cs="Arial"/>
          <w:sz w:val="20"/>
          <w:vertAlign w:val="superscript"/>
          <w:lang w:val="es-ES"/>
        </w:rPr>
      </w:pPr>
    </w:p>
    <w:p w:rsidR="008E0B31" w:rsidRPr="00AA608E" w:rsidRDefault="008E0B31" w:rsidP="008E0B31">
      <w:pPr>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Style w:val="af6"/>
          <w:rFonts w:ascii="GHEA Grapalat" w:hAnsi="GHEA Grapalat" w:cs="Arial"/>
          <w:color w:val="FFFFFF"/>
          <w:sz w:val="20"/>
          <w:lang w:val="hy-AM"/>
        </w:rPr>
        <w:footnoteReference w:id="9"/>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br w:type="page"/>
      </w:r>
      <w:r w:rsidRPr="00AA608E">
        <w:rPr>
          <w:rFonts w:ascii="GHEA Grapalat" w:hAnsi="GHEA Grapalat" w:cs="Sylfaen"/>
          <w:b/>
          <w:lang w:val="hy-AM"/>
        </w:rPr>
        <w:lastRenderedPageBreak/>
        <w:t xml:space="preserve"> </w:t>
      </w:r>
    </w:p>
    <w:p w:rsidR="008E0B31" w:rsidRPr="00AA608E" w:rsidRDefault="008E0B31" w:rsidP="008E0B31">
      <w:pPr>
        <w:pStyle w:val="3"/>
        <w:spacing w:line="240" w:lineRule="auto"/>
        <w:ind w:firstLine="567"/>
        <w:jc w:val="right"/>
        <w:rPr>
          <w:rFonts w:ascii="GHEA Grapalat" w:hAnsi="GHEA Grapalat" w:cs="Arial"/>
          <w:b/>
          <w:i w:val="0"/>
          <w:lang w:val="hy-AM"/>
        </w:rPr>
      </w:pPr>
      <w:r w:rsidRPr="00AA608E">
        <w:rPr>
          <w:rFonts w:ascii="GHEA Grapalat" w:hAnsi="GHEA Grapalat" w:cs="Sylfaen"/>
          <w:b/>
          <w:i w:val="0"/>
          <w:lang w:val="hy-AM"/>
        </w:rPr>
        <w:t>Հավելված</w:t>
      </w:r>
      <w:r w:rsidRPr="00AA608E">
        <w:rPr>
          <w:rFonts w:ascii="GHEA Grapalat" w:hAnsi="GHEA Grapalat" w:cs="Arial"/>
          <w:b/>
          <w:i w:val="0"/>
          <w:lang w:val="hy-AM"/>
        </w:rPr>
        <w:t xml:space="preserve"> 1.1</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lang w:val="es-ES"/>
        </w:rPr>
        <w:t>ԱՄԱՀՄ-ԳՀԱՊՁԲ-19/02</w:t>
      </w:r>
      <w:r w:rsidRPr="00AA608E">
        <w:rPr>
          <w:rFonts w:ascii="GHEA Grapalat" w:hAnsi="GHEA Grapalat" w:cs="Arial"/>
          <w:lang w:val="es-ES"/>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ind w:left="-66"/>
        <w:jc w:val="center"/>
        <w:rPr>
          <w:rFonts w:ascii="GHEA Grapalat" w:hAnsi="GHEA Grapalat"/>
          <w:b/>
          <w:lang w:val="hy-AM"/>
        </w:rPr>
      </w:pPr>
    </w:p>
    <w:p w:rsidR="008E0B31" w:rsidRPr="00AA608E" w:rsidRDefault="008E0B31" w:rsidP="008E0B31">
      <w:pPr>
        <w:pStyle w:val="3"/>
        <w:spacing w:line="240" w:lineRule="auto"/>
        <w:ind w:firstLine="567"/>
        <w:jc w:val="left"/>
        <w:rPr>
          <w:rFonts w:ascii="GHEA Grapalat" w:hAnsi="GHEA Grapalat"/>
          <w:b/>
          <w:lang w:val="hy-AM"/>
        </w:rPr>
      </w:pP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ՆԿԱՐԱԳԻՐ</w:t>
      </w: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 xml:space="preserve">առաջարկվող ապրանքի ամբողջական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8E0B31" w:rsidP="008E0B31">
      <w:pPr>
        <w:ind w:firstLine="567"/>
        <w:jc w:val="both"/>
        <w:rPr>
          <w:rFonts w:ascii="GHEA Grapalat" w:hAnsi="GHEA Grapalat" w:cs="Arial"/>
          <w:sz w:val="20"/>
          <w:szCs w:val="20"/>
          <w:lang w:val="es-ES"/>
        </w:rPr>
      </w:pP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t xml:space="preserve">      </w:t>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lang w:val="es-ES"/>
        </w:rPr>
        <w:t xml:space="preserve">-ն </w:t>
      </w:r>
      <w:r w:rsidR="00C673A6" w:rsidRPr="00AA608E">
        <w:rPr>
          <w:rFonts w:ascii="GHEA Grapalat" w:hAnsi="GHEA Grapalat"/>
          <w:sz w:val="20"/>
          <w:szCs w:val="20"/>
          <w:lang w:val="es-ES"/>
        </w:rPr>
        <w:t>ԱՄԱՀՄ-ԳՀԱՊՁԲ-19/02</w:t>
      </w:r>
      <w:r w:rsidR="00C673A6" w:rsidRPr="00AA608E">
        <w:rPr>
          <w:rFonts w:ascii="GHEA Grapalat" w:hAnsi="GHEA Grapalat" w:cs="Arial"/>
          <w:sz w:val="20"/>
          <w:szCs w:val="20"/>
          <w:lang w:val="es-ES"/>
        </w:rPr>
        <w:t xml:space="preserve">   </w:t>
      </w:r>
    </w:p>
    <w:p w:rsidR="008E0B31" w:rsidRPr="00AA608E" w:rsidRDefault="008E0B31" w:rsidP="008E0B31">
      <w:pPr>
        <w:jc w:val="both"/>
        <w:rPr>
          <w:rFonts w:ascii="GHEA Grapalat" w:hAnsi="GHEA Grapalat" w:cs="Arial"/>
          <w:sz w:val="20"/>
          <w:szCs w:val="20"/>
          <w:u w:val="single"/>
          <w:lang w:val="es-ES"/>
        </w:rPr>
      </w:pPr>
      <w:r w:rsidRPr="00AA608E">
        <w:rPr>
          <w:rFonts w:ascii="GHEA Grapalat" w:hAnsi="GHEA Grapalat"/>
          <w:sz w:val="20"/>
          <w:vertAlign w:val="superscript"/>
          <w:lang w:val="es-ES"/>
        </w:rPr>
        <w:t xml:space="preserve">                                                    </w:t>
      </w:r>
      <w:r w:rsidRPr="00AA608E">
        <w:rPr>
          <w:rFonts w:ascii="GHEA Grapalat" w:hAnsi="GHEA Grapalat"/>
          <w:sz w:val="20"/>
          <w:vertAlign w:val="superscript"/>
          <w:lang w:val="hy-AM"/>
        </w:rPr>
        <w:t>մասնակցի անվանումը</w:t>
      </w:r>
    </w:p>
    <w:p w:rsidR="008E0B31" w:rsidRPr="00AA608E" w:rsidRDefault="008E0B31" w:rsidP="008E0B31">
      <w:pPr>
        <w:jc w:val="both"/>
        <w:rPr>
          <w:rFonts w:ascii="GHEA Grapalat" w:hAnsi="GHEA Grapalat"/>
          <w:lang w:val="hy-AM"/>
        </w:rPr>
      </w:pPr>
      <w:r w:rsidRPr="00AA608E">
        <w:rPr>
          <w:rFonts w:ascii="GHEA Grapalat" w:hAnsi="GHEA Grapalat" w:cs="Arial"/>
          <w:sz w:val="20"/>
          <w:szCs w:val="20"/>
          <w:lang w:val="es-ES"/>
        </w:rPr>
        <w:t>ծածկագրով</w:t>
      </w:r>
      <w:r w:rsidR="00C673A6" w:rsidRPr="00AA608E">
        <w:rPr>
          <w:rFonts w:ascii="GHEA Grapalat" w:hAnsi="GHEA Grapalat" w:cs="Arial"/>
          <w:sz w:val="20"/>
          <w:szCs w:val="20"/>
          <w:lang w:val="es-ES"/>
        </w:rPr>
        <w:t xml:space="preserve"> գնանշման հարցման </w:t>
      </w:r>
      <w:r w:rsidRPr="00AA608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8E0B31" w:rsidP="008E0B31">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E0B31" w:rsidRPr="00AA608E" w:rsidTr="00D909B5">
        <w:tc>
          <w:tcPr>
            <w:tcW w:w="1368" w:type="dxa"/>
            <w:vMerge w:val="restart"/>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Չափաբաժնի համար</w:t>
            </w:r>
          </w:p>
        </w:tc>
        <w:tc>
          <w:tcPr>
            <w:tcW w:w="8550" w:type="dxa"/>
            <w:gridSpan w:val="5"/>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Առաջարկվող ապրանքի</w:t>
            </w:r>
          </w:p>
        </w:tc>
      </w:tr>
      <w:tr w:rsidR="008E0B31" w:rsidRPr="00AA608E" w:rsidTr="00D909B5">
        <w:tc>
          <w:tcPr>
            <w:tcW w:w="1368" w:type="dxa"/>
            <w:vMerge/>
            <w:vAlign w:val="center"/>
          </w:tcPr>
          <w:p w:rsidR="008E0B31" w:rsidRPr="00AA608E" w:rsidRDefault="008E0B31" w:rsidP="00D909B5">
            <w:pPr>
              <w:jc w:val="center"/>
              <w:rPr>
                <w:rFonts w:ascii="GHEA Grapalat" w:hAnsi="GHEA Grapalat"/>
                <w:b/>
                <w:bCs/>
                <w:sz w:val="16"/>
                <w:szCs w:val="18"/>
                <w:lang w:val="es-ES"/>
              </w:rPr>
            </w:pPr>
          </w:p>
        </w:tc>
        <w:tc>
          <w:tcPr>
            <w:tcW w:w="146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rPr>
              <w:t>ֆ</w:t>
            </w:r>
            <w:r w:rsidRPr="00AA608E">
              <w:rPr>
                <w:rFonts w:ascii="GHEA Grapalat" w:hAnsi="GHEA Grapalat"/>
                <w:b/>
                <w:bCs/>
                <w:sz w:val="16"/>
                <w:szCs w:val="18"/>
                <w:lang w:val="hy-AM"/>
              </w:rPr>
              <w:t>իրմային անվանումը</w:t>
            </w:r>
          </w:p>
        </w:tc>
        <w:tc>
          <w:tcPr>
            <w:tcW w:w="2003"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ապրանքային նշանը</w:t>
            </w:r>
          </w:p>
        </w:tc>
        <w:tc>
          <w:tcPr>
            <w:tcW w:w="1757" w:type="dxa"/>
            <w:vAlign w:val="center"/>
          </w:tcPr>
          <w:p w:rsidR="008E0B31" w:rsidRPr="00AA608E" w:rsidRDefault="008E0B31" w:rsidP="00D909B5">
            <w:pPr>
              <w:jc w:val="center"/>
              <w:rPr>
                <w:rFonts w:ascii="GHEA Grapalat" w:hAnsi="GHEA Grapalat"/>
                <w:b/>
                <w:bCs/>
                <w:sz w:val="16"/>
                <w:szCs w:val="18"/>
                <w:lang w:val="hy-AM"/>
              </w:rPr>
            </w:pPr>
            <w:r w:rsidRPr="00AA608E">
              <w:rPr>
                <w:rFonts w:ascii="GHEA Grapalat" w:hAnsi="GHEA Grapalat"/>
                <w:b/>
                <w:bCs/>
                <w:sz w:val="16"/>
                <w:szCs w:val="18"/>
                <w:lang w:val="hy-AM"/>
              </w:rPr>
              <w:t>մակնիշը</w:t>
            </w:r>
          </w:p>
        </w:tc>
        <w:tc>
          <w:tcPr>
            <w:tcW w:w="153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արտադրողի անվանումը</w:t>
            </w:r>
          </w:p>
        </w:tc>
        <w:tc>
          <w:tcPr>
            <w:tcW w:w="180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տեխնիկական բնութագրերը</w:t>
            </w: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bl>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rPr>
          <w:rFonts w:ascii="GHEA Grapalat" w:hAnsi="GHEA Grapalat"/>
          <w:sz w:val="20"/>
          <w:lang w:val="es-ES"/>
        </w:rPr>
      </w:pPr>
    </w:p>
    <w:p w:rsidR="008E0B31" w:rsidRPr="00AA608E" w:rsidRDefault="008E0B31" w:rsidP="008E0B31">
      <w:pPr>
        <w:jc w:val="both"/>
        <w:rPr>
          <w:rFonts w:ascii="GHEA Grapalat" w:hAnsi="GHEA Grapalat"/>
          <w:sz w:val="20"/>
          <w:u w:val="single"/>
        </w:rPr>
      </w:pP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t xml:space="preserve">    </w:t>
      </w:r>
    </w:p>
    <w:p w:rsidR="008E0B31" w:rsidRPr="00AA608E" w:rsidRDefault="008E0B31" w:rsidP="008E0B31">
      <w:pPr>
        <w:jc w:val="both"/>
        <w:rPr>
          <w:rFonts w:ascii="GHEA Grapalat" w:hAnsi="GHEA Grapalat"/>
          <w:sz w:val="20"/>
          <w:u w:val="single"/>
        </w:rPr>
      </w:pPr>
      <w:r w:rsidRPr="00AA608E">
        <w:rPr>
          <w:rFonts w:ascii="GHEA Grapalat" w:hAnsi="GHEA Grapalat" w:cs="Sylfaen"/>
          <w:sz w:val="20"/>
          <w:vertAlign w:val="superscript"/>
        </w:rPr>
        <w:t xml:space="preserve">     </w:t>
      </w:r>
      <w:r w:rsidRPr="00AA608E">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A608E">
        <w:rPr>
          <w:rFonts w:ascii="GHEA Grapalat" w:hAnsi="GHEA Grapalat" w:cs="Sylfaen"/>
          <w:sz w:val="20"/>
          <w:vertAlign w:val="superscript"/>
        </w:rPr>
        <w:t xml:space="preserve">  </w:t>
      </w:r>
      <w:r w:rsidRPr="00AA608E">
        <w:rPr>
          <w:rFonts w:ascii="GHEA Grapalat" w:hAnsi="GHEA Grapalat" w:cs="Sylfaen"/>
          <w:sz w:val="20"/>
          <w:vertAlign w:val="superscript"/>
        </w:rPr>
        <w:tab/>
      </w:r>
      <w:r w:rsidRPr="00AA608E">
        <w:rPr>
          <w:rFonts w:ascii="GHEA Grapalat" w:hAnsi="GHEA Grapalat" w:cs="Sylfaen"/>
          <w:sz w:val="20"/>
          <w:vertAlign w:val="superscript"/>
        </w:rPr>
        <w:tab/>
      </w:r>
      <w:r w:rsidRPr="00AA608E">
        <w:rPr>
          <w:rFonts w:ascii="GHEA Grapalat" w:hAnsi="GHEA Grapalat" w:cs="Sylfaen"/>
          <w:vertAlign w:val="superscript"/>
        </w:rPr>
        <w:t xml:space="preserve">                           </w:t>
      </w:r>
      <w:r w:rsidRPr="00AA608E">
        <w:rPr>
          <w:rFonts w:ascii="GHEA Grapalat" w:hAnsi="GHEA Grapalat" w:cs="Sylfaen"/>
          <w:sz w:val="20"/>
          <w:vertAlign w:val="superscript"/>
          <w:lang w:val="hy-AM"/>
        </w:rPr>
        <w:t>ստորագրությո</w:t>
      </w:r>
      <w:r w:rsidRPr="00AA608E">
        <w:rPr>
          <w:rFonts w:ascii="GHEA Grapalat" w:hAnsi="GHEA Grapalat" w:cs="Sylfaen"/>
          <w:sz w:val="20"/>
          <w:vertAlign w:val="superscript"/>
        </w:rPr>
        <w:t>ւն</w:t>
      </w:r>
      <w:r w:rsidRPr="00AA608E">
        <w:rPr>
          <w:rFonts w:ascii="GHEA Grapalat" w:hAnsi="GHEA Grapalat" w:cs="Sylfaen"/>
          <w:sz w:val="20"/>
          <w:lang w:val="hy-AM"/>
        </w:rPr>
        <w:t xml:space="preserve"> </w:t>
      </w: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jc w:val="right"/>
        <w:rPr>
          <w:rFonts w:ascii="GHEA Grapalat" w:hAnsi="GHEA Grapalat"/>
          <w:sz w:val="20"/>
          <w:lang w:val="hy-AM"/>
        </w:rPr>
      </w:pPr>
    </w:p>
    <w:p w:rsidR="008E0B31" w:rsidRPr="00AA608E" w:rsidRDefault="008E0B31" w:rsidP="008E0B31">
      <w:pPr>
        <w:pStyle w:val="af2"/>
        <w:rPr>
          <w:rFonts w:ascii="GHEA Grapalat" w:hAnsi="GHEA Grapalat"/>
          <w:i/>
          <w:sz w:val="16"/>
          <w:szCs w:val="16"/>
          <w:lang w:val="af-ZA"/>
        </w:rPr>
      </w:pPr>
      <w:r w:rsidRPr="00AA608E">
        <w:rPr>
          <w:rFonts w:ascii="GHEA Grapalat" w:hAnsi="GHEA Grapalat"/>
          <w:i/>
          <w:sz w:val="16"/>
          <w:szCs w:val="16"/>
          <w:lang w:val="hy-AM"/>
        </w:rPr>
        <w:t>*լրացվում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է</w:t>
      </w:r>
      <w:r w:rsidRPr="00AA608E">
        <w:rPr>
          <w:rFonts w:ascii="GHEA Grapalat" w:hAnsi="GHEA Grapalat"/>
          <w:i/>
          <w:sz w:val="16"/>
          <w:szCs w:val="16"/>
          <w:lang w:val="af-ZA"/>
        </w:rPr>
        <w:t xml:space="preserve"> </w:t>
      </w:r>
      <w:r w:rsidRPr="00AA608E">
        <w:rPr>
          <w:rFonts w:ascii="GHEA Grapalat" w:hAnsi="GHEA Grapalat"/>
          <w:i/>
          <w:sz w:val="16"/>
          <w:szCs w:val="16"/>
          <w:lang w:val="hy-AM"/>
        </w:rPr>
        <w:t>հանձնաժողովի</w:t>
      </w:r>
      <w:r w:rsidRPr="00AA608E">
        <w:rPr>
          <w:rFonts w:ascii="GHEA Grapalat" w:hAnsi="GHEA Grapalat"/>
          <w:i/>
          <w:sz w:val="16"/>
          <w:szCs w:val="16"/>
          <w:lang w:val="af-ZA"/>
        </w:rPr>
        <w:t xml:space="preserve"> </w:t>
      </w:r>
      <w:r w:rsidRPr="00AA608E">
        <w:rPr>
          <w:rFonts w:ascii="GHEA Grapalat" w:hAnsi="GHEA Grapalat"/>
          <w:i/>
          <w:sz w:val="16"/>
          <w:szCs w:val="16"/>
          <w:lang w:val="hy-AM"/>
        </w:rPr>
        <w:t>քարտուղարի</w:t>
      </w:r>
      <w:r w:rsidRPr="00AA608E">
        <w:rPr>
          <w:rFonts w:ascii="GHEA Grapalat" w:hAnsi="GHEA Grapalat"/>
          <w:i/>
          <w:sz w:val="16"/>
          <w:szCs w:val="16"/>
          <w:lang w:val="af-ZA"/>
        </w:rPr>
        <w:t xml:space="preserve"> </w:t>
      </w:r>
      <w:r w:rsidRPr="00AA608E">
        <w:rPr>
          <w:rFonts w:ascii="GHEA Grapalat" w:hAnsi="GHEA Grapalat"/>
          <w:i/>
          <w:sz w:val="16"/>
          <w:szCs w:val="16"/>
          <w:lang w:val="hy-AM"/>
        </w:rPr>
        <w:t>կողմից</w:t>
      </w:r>
      <w:r w:rsidRPr="00AA608E">
        <w:rPr>
          <w:rFonts w:ascii="GHEA Grapalat" w:hAnsi="GHEA Grapalat"/>
          <w:i/>
          <w:sz w:val="16"/>
          <w:szCs w:val="16"/>
          <w:lang w:val="af-ZA"/>
        </w:rPr>
        <w:t xml:space="preserve">` </w:t>
      </w:r>
      <w:r w:rsidRPr="00AA608E">
        <w:rPr>
          <w:rFonts w:ascii="GHEA Grapalat" w:hAnsi="GHEA Grapalat"/>
          <w:i/>
          <w:sz w:val="16"/>
          <w:szCs w:val="16"/>
          <w:lang w:val="hy-AM"/>
        </w:rPr>
        <w:t>մինչև</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հրավերը</w:t>
      </w:r>
      <w:r w:rsidRPr="00AA608E">
        <w:rPr>
          <w:rFonts w:ascii="GHEA Grapalat" w:hAnsi="GHEA Grapalat"/>
          <w:i/>
          <w:sz w:val="16"/>
          <w:szCs w:val="16"/>
          <w:lang w:val="af-ZA"/>
        </w:rPr>
        <w:t xml:space="preserve"> </w:t>
      </w:r>
      <w:r w:rsidRPr="00AA608E">
        <w:rPr>
          <w:rFonts w:ascii="GHEA Grapalat" w:hAnsi="GHEA Grapalat"/>
          <w:i/>
          <w:sz w:val="16"/>
          <w:szCs w:val="16"/>
          <w:lang w:val="hy-AM"/>
        </w:rPr>
        <w:t>տեղեկագրում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հրապարակելը:</w:t>
      </w:r>
    </w:p>
    <w:p w:rsidR="008E0B31" w:rsidRPr="00AA608E" w:rsidRDefault="008E0B31" w:rsidP="008E0B31">
      <w:pPr>
        <w:pStyle w:val="31"/>
        <w:spacing w:line="240" w:lineRule="auto"/>
        <w:ind w:firstLine="0"/>
        <w:jc w:val="right"/>
        <w:rPr>
          <w:rFonts w:ascii="GHEA Grapalat" w:hAnsi="GHEA Grapalat" w:cs="Arial"/>
          <w:b/>
          <w:lang w:val="hy-AM"/>
        </w:rPr>
      </w:pPr>
      <w:r w:rsidRPr="00AA608E">
        <w:rPr>
          <w:rFonts w:ascii="GHEA Grapalat" w:hAnsi="GHEA Grapalat"/>
          <w:b/>
          <w:lang w:val="hy-AM"/>
        </w:rPr>
        <w:t xml:space="preserve"> </w:t>
      </w: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2</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lang w:val="es-ES"/>
        </w:rPr>
        <w:t>ԱՄԱՀՄ-ԳՀԱՊՁԲ-19/02</w:t>
      </w:r>
      <w:r w:rsidRPr="00AA608E">
        <w:rPr>
          <w:rFonts w:ascii="GHEA Grapalat" w:hAnsi="GHEA Grapalat" w:cs="Arial"/>
          <w:lang w:val="es-ES"/>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rPr>
          <w:rFonts w:ascii="GHEA Grapalat" w:hAnsi="GHEA Grapalat"/>
          <w:lang w:val="hy-AM"/>
        </w:rPr>
      </w:pPr>
    </w:p>
    <w:p w:rsidR="008E0B31" w:rsidRPr="00AA608E" w:rsidRDefault="008E0B31" w:rsidP="008E0B31">
      <w:pPr>
        <w:ind w:firstLine="567"/>
        <w:jc w:val="center"/>
        <w:rPr>
          <w:rFonts w:ascii="GHEA Grapalat" w:hAnsi="GHEA Grapalat"/>
          <w:sz w:val="20"/>
          <w:lang w:val="hy-AM"/>
        </w:rPr>
      </w:pPr>
    </w:p>
    <w:p w:rsidR="008E0B31" w:rsidRPr="00AA608E" w:rsidRDefault="008E0B31" w:rsidP="008E0B31">
      <w:pPr>
        <w:ind w:left="-66"/>
        <w:jc w:val="center"/>
        <w:rPr>
          <w:rFonts w:ascii="GHEA Grapalat" w:hAnsi="GHEA Grapalat"/>
          <w:b/>
          <w:sz w:val="20"/>
          <w:lang w:val="hy-AM"/>
        </w:rPr>
      </w:pPr>
      <w:r w:rsidRPr="00AA608E">
        <w:rPr>
          <w:rFonts w:ascii="GHEA Grapalat" w:hAnsi="GHEA Grapalat"/>
          <w:b/>
          <w:sz w:val="20"/>
          <w:lang w:val="hy-AM"/>
        </w:rPr>
        <w:t>Գ Ն Ա Յ Ի Ն   Ա Ռ Ա Ջ Ա Ր Կ</w:t>
      </w:r>
    </w:p>
    <w:p w:rsidR="008E0B31" w:rsidRPr="00AA608E" w:rsidRDefault="008E0B31" w:rsidP="008E0B31">
      <w:pPr>
        <w:ind w:firstLine="567"/>
        <w:rPr>
          <w:rFonts w:ascii="GHEA Grapalat" w:hAnsi="GHEA Grapalat"/>
          <w:lang w:val="hy-AM"/>
        </w:rPr>
      </w:pPr>
    </w:p>
    <w:p w:rsidR="008E0B31" w:rsidRPr="00AA608E" w:rsidRDefault="008E0B31" w:rsidP="008E0B31">
      <w:pPr>
        <w:ind w:firstLine="567"/>
        <w:jc w:val="both"/>
        <w:rPr>
          <w:rFonts w:ascii="GHEA Grapalat" w:hAnsi="GHEA Grapalat" w:cs="Arial"/>
          <w:lang w:val="hy-AM"/>
        </w:rPr>
      </w:pPr>
      <w:r w:rsidRPr="00AA608E">
        <w:rPr>
          <w:rFonts w:ascii="GHEA Grapalat" w:hAnsi="GHEA Grapalat" w:cs="Arial"/>
          <w:sz w:val="20"/>
          <w:szCs w:val="20"/>
          <w:lang w:val="es-ES"/>
        </w:rPr>
        <w:t xml:space="preserve">Ուսումնասիրելով </w:t>
      </w:r>
      <w:r w:rsidR="00C673A6" w:rsidRPr="00AA608E">
        <w:rPr>
          <w:rFonts w:ascii="GHEA Grapalat" w:hAnsi="GHEA Grapalat"/>
          <w:sz w:val="20"/>
          <w:szCs w:val="20"/>
          <w:lang w:val="es-ES"/>
        </w:rPr>
        <w:t>ԱՄԱՀՄ-ԳՀԱՊՁԲ-19/02</w:t>
      </w:r>
      <w:r w:rsidR="00C673A6" w:rsidRPr="00AA608E">
        <w:rPr>
          <w:rFonts w:ascii="GHEA Grapalat" w:hAnsi="GHEA Grapalat" w:cs="Arial"/>
          <w:sz w:val="20"/>
          <w:szCs w:val="20"/>
          <w:lang w:val="es-ES"/>
        </w:rPr>
        <w:t xml:space="preserve">   ծածկագրով գնանշման հարցման </w:t>
      </w:r>
      <w:r w:rsidRPr="00AA608E">
        <w:rPr>
          <w:rFonts w:ascii="GHEA Grapalat" w:hAnsi="GHEA Grapalat" w:cs="Arial"/>
          <w:sz w:val="20"/>
          <w:szCs w:val="20"/>
          <w:lang w:val="es-ES"/>
        </w:rPr>
        <w:t xml:space="preserve"> հրավերը, այդ թվում կնքվելիք  պայմանագրի նախագիծը</w:t>
      </w:r>
      <w:r w:rsidRPr="00AA608E">
        <w:rPr>
          <w:rFonts w:ascii="GHEA Grapalat" w:hAnsi="GHEA Grapalat" w:cs="Arial"/>
          <w:lang w:val="hy-AM"/>
        </w:rPr>
        <w:t xml:space="preserve">, </w:t>
      </w:r>
      <w:r w:rsidRPr="00AA608E">
        <w:rPr>
          <w:rFonts w:ascii="GHEA Grapalat" w:hAnsi="GHEA Grapalat"/>
          <w:sz w:val="20"/>
          <w:u w:val="single"/>
          <w:lang w:val="hy-AM"/>
        </w:rPr>
        <w:t xml:space="preserve">        </w:t>
      </w:r>
      <w:r w:rsidR="00C673A6" w:rsidRPr="00AA608E">
        <w:rPr>
          <w:rFonts w:ascii="GHEA Grapalat" w:hAnsi="GHEA Grapalat"/>
          <w:sz w:val="20"/>
          <w:u w:val="single"/>
          <w:lang w:val="hy-AM"/>
        </w:rPr>
        <w:t xml:space="preserve">          </w:t>
      </w:r>
      <w:r w:rsidR="00C673A6" w:rsidRPr="00AA608E">
        <w:rPr>
          <w:rFonts w:ascii="GHEA Grapalat" w:hAnsi="GHEA Grapalat"/>
          <w:sz w:val="20"/>
          <w:u w:val="single"/>
          <w:lang w:val="hy-AM"/>
        </w:rPr>
        <w:tab/>
      </w:r>
      <w:r w:rsidR="00C673A6" w:rsidRPr="00AA608E">
        <w:rPr>
          <w:rFonts w:ascii="GHEA Grapalat" w:hAnsi="GHEA Grapalat"/>
          <w:sz w:val="20"/>
          <w:u w:val="single"/>
          <w:lang w:val="hy-AM"/>
        </w:rPr>
        <w:tab/>
      </w:r>
      <w:r w:rsidRPr="00AA608E">
        <w:rPr>
          <w:rFonts w:ascii="GHEA Grapalat" w:hAnsi="GHEA Grapalat" w:cs="Arial"/>
          <w:sz w:val="20"/>
          <w:szCs w:val="20"/>
          <w:lang w:val="es-ES"/>
        </w:rPr>
        <w:t>-ն առաջարկում է</w:t>
      </w:r>
      <w:r w:rsidRPr="00AA608E">
        <w:rPr>
          <w:rFonts w:ascii="GHEA Grapalat" w:hAnsi="GHEA Grapalat" w:cs="Arial"/>
          <w:lang w:val="hy-AM"/>
        </w:rPr>
        <w:t xml:space="preserve">   </w:t>
      </w:r>
    </w:p>
    <w:p w:rsidR="008E0B31" w:rsidRPr="00AA608E" w:rsidRDefault="008E0B31" w:rsidP="008E0B31">
      <w:pPr>
        <w:ind w:firstLine="567"/>
        <w:jc w:val="both"/>
        <w:rPr>
          <w:rFonts w:ascii="GHEA Grapalat" w:hAnsi="GHEA Grapalat" w:cs="Arial"/>
        </w:rPr>
      </w:pPr>
      <w:bookmarkStart w:id="12" w:name="_Hlk23147299"/>
      <w:r w:rsidRPr="00AA608E">
        <w:rPr>
          <w:rFonts w:ascii="GHEA Grapalat" w:hAnsi="GHEA Grapalat" w:cs="Sylfaen"/>
          <w:vertAlign w:val="superscript"/>
          <w:lang w:val="hy-AM"/>
        </w:rPr>
        <w:t xml:space="preserve">                                                                                     մասնակցի անվանումը</w:t>
      </w:r>
    </w:p>
    <w:bookmarkEnd w:id="12"/>
    <w:p w:rsidR="008E0B31" w:rsidRPr="00AA608E" w:rsidRDefault="008E0B31" w:rsidP="008E0B31">
      <w:pPr>
        <w:jc w:val="both"/>
        <w:rPr>
          <w:rFonts w:ascii="GHEA Grapalat" w:hAnsi="GHEA Grapalat"/>
          <w:sz w:val="20"/>
          <w:lang w:val="hy-AM"/>
        </w:rPr>
      </w:pPr>
      <w:r w:rsidRPr="00AA608E">
        <w:rPr>
          <w:rFonts w:ascii="GHEA Grapalat" w:hAnsi="GHEA Grapalat" w:cs="Arial"/>
          <w:sz w:val="20"/>
          <w:szCs w:val="20"/>
          <w:lang w:val="es-ES"/>
        </w:rPr>
        <w:t>պայմանագիրը կատարել ներքոհիշյալ ընդհանուր գներով.</w:t>
      </w:r>
    </w:p>
    <w:p w:rsidR="008E0B31" w:rsidRPr="00AA608E" w:rsidRDefault="008E0B31" w:rsidP="008E0B31">
      <w:pPr>
        <w:jc w:val="center"/>
        <w:rPr>
          <w:rFonts w:ascii="GHEA Grapalat" w:hAnsi="GHEA Grapalat"/>
          <w:sz w:val="20"/>
          <w:lang w:val="hy-AM"/>
        </w:rPr>
      </w:pPr>
      <w:r w:rsidRPr="00AA608E">
        <w:rPr>
          <w:rFonts w:ascii="GHEA Grapalat" w:hAnsi="GHEA Grapalat"/>
          <w:sz w:val="20"/>
          <w:szCs w:val="20"/>
          <w:lang w:val="es-ES"/>
        </w:rPr>
        <w:t xml:space="preserve">                                                                                                                                   </w:t>
      </w:r>
      <w:r w:rsidRPr="00AA608E">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8E0B31" w:rsidRPr="0019426A" w:rsidTr="00D909B5">
        <w:trPr>
          <w:cantSplit/>
          <w:trHeight w:val="916"/>
          <w:jc w:val="center"/>
        </w:trPr>
        <w:tc>
          <w:tcPr>
            <w:tcW w:w="1136"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w:t>
            </w:r>
          </w:p>
          <w:p w:rsidR="008E0B31" w:rsidRPr="00AA608E" w:rsidRDefault="008E0B31" w:rsidP="00D909B5">
            <w:pPr>
              <w:jc w:val="center"/>
              <w:rPr>
                <w:rFonts w:ascii="GHEA Grapalat" w:hAnsi="GHEA Grapalat"/>
                <w:b/>
                <w:bCs/>
                <w:sz w:val="16"/>
                <w:lang w:val="es-ES"/>
              </w:rPr>
            </w:pPr>
            <w:r w:rsidRPr="00AA608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ԱԱՀ**</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Ընդհանուր գինը</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 xml:space="preserve"> /տառերով և թվերով/</w:t>
            </w:r>
          </w:p>
        </w:tc>
      </w:tr>
      <w:tr w:rsidR="008E0B31" w:rsidRPr="00AA608E" w:rsidTr="00D909B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6=3+4+5</w:t>
            </w:r>
          </w:p>
        </w:tc>
      </w:tr>
      <w:tr w:rsidR="008E0B31" w:rsidRPr="0019426A" w:rsidTr="00D909B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19426A" w:rsidTr="00D909B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rPr>
                <w:rFonts w:ascii="GHEA Grapalat" w:hAnsi="GHEA Grapalat"/>
                <w:lang w:val="es-ES"/>
              </w:rPr>
            </w:pPr>
          </w:p>
        </w:tc>
      </w:tr>
      <w:tr w:rsidR="008E0B31" w:rsidRPr="0019426A"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C673A6" w:rsidP="00D909B5">
            <w:pPr>
              <w:jc w:val="center"/>
              <w:rPr>
                <w:rFonts w:ascii="GHEA Grapalat" w:hAnsi="GHEA Grapalat"/>
                <w:b/>
                <w:bCs/>
                <w:sz w:val="18"/>
                <w:lang w:val="es-ES"/>
              </w:rPr>
            </w:pPr>
            <w:r w:rsidRPr="00AA608E">
              <w:rPr>
                <w:rFonts w:ascii="GHEA Grapalat" w:hAnsi="GHEA Grapalat"/>
                <w:b/>
                <w:sz w:val="18"/>
                <w:lang w:val="es-ES"/>
              </w:rPr>
              <w:t>57</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r>
    </w:tbl>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hy-AM"/>
        </w:rPr>
      </w:pPr>
    </w:p>
    <w:p w:rsidR="008E0B31" w:rsidRPr="00AA608E" w:rsidRDefault="008E0B31" w:rsidP="008E0B31">
      <w:pPr>
        <w:ind w:left="720" w:firstLine="720"/>
        <w:jc w:val="both"/>
        <w:rPr>
          <w:rFonts w:ascii="GHEA Grapalat" w:hAnsi="GHEA Grapalat"/>
          <w:sz w:val="20"/>
          <w:lang w:val="hy-AM"/>
        </w:rPr>
      </w:pPr>
      <w:r w:rsidRPr="00AA608E">
        <w:rPr>
          <w:rFonts w:ascii="GHEA Grapalat" w:hAnsi="GHEA Grapalat"/>
          <w:sz w:val="20"/>
        </w:rPr>
        <w:t xml:space="preserve">     </w:t>
      </w:r>
      <w:r w:rsidRPr="00AA608E">
        <w:rPr>
          <w:rFonts w:ascii="GHEA Grapalat" w:hAnsi="GHEA Grapalat"/>
          <w:sz w:val="20"/>
          <w:lang w:val="hy-AM"/>
        </w:rPr>
        <w:t xml:space="preserve">___________________________________________ </w:t>
      </w:r>
      <w:r w:rsidRPr="00AA608E">
        <w:rPr>
          <w:rFonts w:ascii="GHEA Grapalat" w:hAnsi="GHEA Grapalat"/>
          <w:sz w:val="20"/>
          <w:lang w:val="hy-AM"/>
        </w:rPr>
        <w:tab/>
        <w:t xml:space="preserve">                </w:t>
      </w:r>
      <w:r w:rsidRPr="00AA608E">
        <w:rPr>
          <w:rFonts w:ascii="GHEA Grapalat" w:hAnsi="GHEA Grapalat"/>
          <w:sz w:val="20"/>
        </w:rPr>
        <w:t xml:space="preserve">       </w:t>
      </w:r>
      <w:r w:rsidRPr="00AA608E">
        <w:rPr>
          <w:rFonts w:ascii="GHEA Grapalat" w:hAnsi="GHEA Grapalat"/>
          <w:sz w:val="20"/>
          <w:lang w:val="hy-AM"/>
        </w:rPr>
        <w:t xml:space="preserve">_____________ </w:t>
      </w:r>
    </w:p>
    <w:p w:rsidR="008E0B31" w:rsidRPr="00AA608E" w:rsidRDefault="008E0B31" w:rsidP="008E0B31">
      <w:pPr>
        <w:jc w:val="both"/>
        <w:rPr>
          <w:rFonts w:ascii="GHEA Grapalat" w:hAnsi="GHEA Grapalat"/>
          <w:sz w:val="20"/>
          <w:vertAlign w:val="superscript"/>
          <w:lang w:val="hy-AM"/>
        </w:rPr>
      </w:pPr>
      <w:r w:rsidRPr="00AA608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A608E">
        <w:rPr>
          <w:rFonts w:ascii="GHEA Grapalat" w:hAnsi="GHEA Grapalat"/>
          <w:sz w:val="20"/>
          <w:vertAlign w:val="superscript"/>
          <w:lang w:val="hy-AM"/>
        </w:rPr>
        <w:tab/>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Կ. Տ.</w:t>
      </w:r>
      <w:r w:rsidRPr="00AA608E">
        <w:rPr>
          <w:rStyle w:val="af6"/>
          <w:rFonts w:ascii="GHEA Grapalat" w:hAnsi="GHEA Grapalat"/>
          <w:color w:val="FFFFFF"/>
          <w:sz w:val="20"/>
          <w:lang w:val="hy-AM"/>
        </w:rPr>
        <w:footnoteReference w:id="10"/>
      </w:r>
      <w:r w:rsidRPr="00AA608E">
        <w:rPr>
          <w:rFonts w:ascii="GHEA Grapalat" w:hAnsi="GHEA Grapalat"/>
          <w:sz w:val="20"/>
          <w:lang w:val="hy-AM"/>
        </w:rPr>
        <w:tab/>
      </w:r>
      <w:r w:rsidRPr="00AA608E">
        <w:rPr>
          <w:rFonts w:ascii="GHEA Grapalat" w:hAnsi="GHEA Grapalat"/>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es-ES" w:eastAsia="ru-RU"/>
        </w:rPr>
      </w:pPr>
    </w:p>
    <w:p w:rsidR="008E0B31" w:rsidRPr="00AA608E" w:rsidDel="000B1088" w:rsidRDefault="008E0B31" w:rsidP="008E0B31">
      <w:pPr>
        <w:pStyle w:val="31"/>
        <w:spacing w:line="240" w:lineRule="auto"/>
        <w:jc w:val="right"/>
        <w:rPr>
          <w:rFonts w:ascii="GHEA Grapalat" w:hAnsi="GHEA Grapalat"/>
          <w:i/>
          <w:lang w:val="es-ES" w:eastAsia="ru-RU"/>
        </w:rPr>
      </w:pPr>
      <w:r w:rsidRPr="00AA608E">
        <w:rPr>
          <w:rFonts w:ascii="GHEA Grapalat" w:hAnsi="GHEA Grapalat"/>
          <w:i/>
          <w:lang w:val="es-ES" w:eastAsia="ru-RU"/>
        </w:rPr>
        <w:br w:type="page"/>
      </w: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4</w:t>
      </w:r>
    </w:p>
    <w:p w:rsidR="008E0B31" w:rsidRPr="00AA608E" w:rsidRDefault="00C403E1" w:rsidP="008E0B31">
      <w:pPr>
        <w:pStyle w:val="31"/>
        <w:spacing w:line="240" w:lineRule="auto"/>
        <w:jc w:val="right"/>
        <w:rPr>
          <w:rFonts w:ascii="GHEA Grapalat" w:hAnsi="GHEA Grapalat" w:cs="Arial"/>
          <w:b/>
          <w:lang w:val="hy-AM"/>
        </w:rPr>
      </w:pPr>
      <w:r w:rsidRPr="00AA608E">
        <w:rPr>
          <w:rFonts w:ascii="GHEA Grapalat" w:hAnsi="GHEA Grapalat"/>
          <w:lang w:val="hy-AM"/>
        </w:rPr>
        <w:t>ԱՄԱՀՄ-ԳՀԱՊՁԲ-19/02</w:t>
      </w:r>
      <w:r w:rsidRPr="00AA608E">
        <w:rPr>
          <w:rFonts w:ascii="GHEA Grapalat" w:hAnsi="GHEA Grapalat"/>
          <w:sz w:val="24"/>
          <w:szCs w:val="24"/>
          <w:lang w:val="hy-AM"/>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C403E1" w:rsidP="008E0B3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A608E">
        <w:rPr>
          <w:rStyle w:val="af5"/>
          <w:rFonts w:ascii="GHEA Grapalat" w:hAnsi="GHEA Grapalat"/>
          <w:color w:val="000000"/>
          <w:sz w:val="20"/>
          <w:szCs w:val="20"/>
          <w:lang w:val="hy-AM"/>
        </w:rPr>
        <w:t xml:space="preserve">               </w:t>
      </w:r>
      <w:r w:rsidR="008E0B31" w:rsidRPr="00AA608E">
        <w:rPr>
          <w:rStyle w:val="af5"/>
          <w:rFonts w:ascii="GHEA Grapalat" w:hAnsi="GHEA Grapalat"/>
          <w:color w:val="000000"/>
          <w:sz w:val="20"/>
          <w:szCs w:val="20"/>
          <w:lang w:val="hy-AM"/>
        </w:rPr>
        <w:t>ԵՐԱՇԽԻՔ N __________</w:t>
      </w:r>
    </w:p>
    <w:p w:rsidR="008E0B31" w:rsidRPr="00AA608E" w:rsidRDefault="008E0B31" w:rsidP="008E0B3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A608E">
        <w:rPr>
          <w:rStyle w:val="af5"/>
          <w:rFonts w:ascii="GHEA Grapalat" w:hAnsi="GHEA Grapalat"/>
          <w:color w:val="000000"/>
          <w:sz w:val="20"/>
          <w:szCs w:val="20"/>
          <w:lang w:val="hy-AM"/>
        </w:rPr>
        <w:t>(որակավորման ապահովում)</w:t>
      </w:r>
    </w:p>
    <w:p w:rsidR="008E0B31" w:rsidRPr="00AA608E" w:rsidRDefault="008E0B31" w:rsidP="008E0B31">
      <w:pPr>
        <w:pStyle w:val="af4"/>
        <w:shd w:val="clear" w:color="auto" w:fill="FFFFFF"/>
        <w:spacing w:before="0" w:beforeAutospacing="0" w:after="0" w:afterAutospacing="0"/>
        <w:ind w:firstLine="375"/>
        <w:rPr>
          <w:rStyle w:val="af5"/>
          <w:sz w:val="20"/>
          <w:szCs w:val="20"/>
          <w:lang w:val="hy-AM"/>
        </w:rPr>
      </w:pP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A608E">
        <w:rPr>
          <w:rStyle w:val="af5"/>
          <w:rFonts w:ascii="GHEA Grapalat" w:hAnsi="GHEA Grapalat"/>
          <w:b w:val="0"/>
          <w:bCs w:val="0"/>
          <w:sz w:val="20"/>
          <w:szCs w:val="20"/>
          <w:lang w:val="hy-AM"/>
        </w:rPr>
        <w:tab/>
        <w:t xml:space="preserve">1.Սույն երաշխիքը (այսուհետ՝ երաշխիք) հանդիսանում է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p>
    <w:p w:rsidR="008E0B31" w:rsidRPr="00AA608E" w:rsidRDefault="008E0B31" w:rsidP="008E0B31">
      <w:pPr>
        <w:pStyle w:val="af4"/>
        <w:shd w:val="clear" w:color="auto" w:fill="FFFFFF"/>
        <w:spacing w:before="0" w:beforeAutospacing="0" w:after="0" w:afterAutospacing="0"/>
        <w:ind w:left="5664" w:firstLine="708"/>
        <w:rPr>
          <w:rStyle w:val="af5"/>
          <w:sz w:val="20"/>
          <w:szCs w:val="20"/>
          <w:lang w:val="hy-AM"/>
        </w:rPr>
      </w:pPr>
      <w:r w:rsidRPr="00AA608E">
        <w:rPr>
          <w:rFonts w:ascii="GHEA Grapalat" w:hAnsi="GHEA Grapalat" w:cs="Sylfaen"/>
          <w:sz w:val="20"/>
          <w:szCs w:val="20"/>
          <w:vertAlign w:val="superscript"/>
          <w:lang w:val="hy-AM"/>
        </w:rPr>
        <w:t xml:space="preserve">          պատվիրատուի անվանումը</w:t>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Style w:val="af5"/>
          <w:rFonts w:ascii="GHEA Grapalat" w:hAnsi="GHEA Grapalat"/>
          <w:b w:val="0"/>
          <w:bCs w:val="0"/>
          <w:sz w:val="20"/>
          <w:szCs w:val="20"/>
          <w:lang w:val="hy-AM"/>
        </w:rPr>
        <w:t xml:space="preserve">(այսուհետ՝ բենեֆիցիար) կողմից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ծածկագրով կազմակերպված</w:t>
      </w:r>
      <w:r w:rsidRPr="00AA608E">
        <w:rPr>
          <w:rFonts w:cs="Sylfaen"/>
          <w:sz w:val="20"/>
          <w:szCs w:val="20"/>
          <w:vertAlign w:val="superscript"/>
          <w:lang w:val="hy-AM"/>
        </w:rPr>
        <w:t xml:space="preserve">                       </w:t>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ascii="GHEA Grapalat" w:hAnsi="GHEA Grapalat" w:cs="Sylfaen"/>
          <w:sz w:val="20"/>
          <w:szCs w:val="20"/>
          <w:vertAlign w:val="superscript"/>
          <w:lang w:val="hy-AM"/>
        </w:rPr>
        <w:t xml:space="preserve">ընթացակարգի ծածկագիրը </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կազմակերպված գնման ընթացակարգի արդյունքում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w:t>
      </w:r>
    </w:p>
    <w:p w:rsidR="008E0B31" w:rsidRPr="00AA608E" w:rsidRDefault="008E0B31" w:rsidP="008E0B31">
      <w:pPr>
        <w:pStyle w:val="af4"/>
        <w:shd w:val="clear" w:color="auto" w:fill="FFFFFF"/>
        <w:spacing w:before="0" w:beforeAutospacing="0" w:after="0" w:afterAutospacing="0"/>
        <w:ind w:firstLine="375"/>
        <w:rPr>
          <w:rFonts w:cs="Sylfaen"/>
          <w:sz w:val="20"/>
          <w:szCs w:val="20"/>
          <w:vertAlign w:val="superscript"/>
          <w:lang w:val="hy-AM"/>
        </w:rPr>
      </w:pP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Fonts w:ascii="GHEA Grapalat" w:hAnsi="GHEA Grapalat" w:cs="Sylfaen"/>
          <w:sz w:val="20"/>
          <w:szCs w:val="20"/>
          <w:vertAlign w:val="superscript"/>
          <w:lang w:val="hy-AM"/>
        </w:rPr>
        <w:t>ընտրված մասնակցի անվանումը</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(այսուհետ՝ պրիցիպալ) կողմից կնքվելիք N</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t xml:space="preserve">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t xml:space="preserve">  </w:t>
      </w:r>
      <w:r w:rsidRPr="00AA608E">
        <w:rPr>
          <w:rStyle w:val="af5"/>
          <w:rFonts w:ascii="GHEA Grapalat" w:hAnsi="GHEA Grapalat"/>
          <w:b w:val="0"/>
          <w:bCs w:val="0"/>
          <w:sz w:val="20"/>
          <w:szCs w:val="20"/>
          <w:lang w:val="hy-AM"/>
        </w:rPr>
        <w:tab/>
        <w:t xml:space="preserve"> </w:t>
      </w:r>
      <w:r w:rsidRPr="00AA608E">
        <w:rPr>
          <w:rStyle w:val="af5"/>
          <w:rFonts w:ascii="GHEA Grapalat" w:hAnsi="GHEA Grapalat"/>
          <w:b w:val="0"/>
          <w:bCs w:val="0"/>
          <w:sz w:val="20"/>
          <w:szCs w:val="20"/>
          <w:lang w:val="hy-AM"/>
        </w:rPr>
        <w:tab/>
        <w:t xml:space="preserve">            </w:t>
      </w:r>
      <w:r w:rsidRPr="00AA608E">
        <w:rPr>
          <w:rFonts w:ascii="GHEA Grapalat" w:hAnsi="GHEA Grapalat" w:cs="Sylfaen"/>
          <w:sz w:val="20"/>
          <w:szCs w:val="20"/>
          <w:vertAlign w:val="superscript"/>
          <w:lang w:val="hy-AM"/>
        </w:rPr>
        <w:t>կնքվելիք պայմանագրի համարը</w:t>
      </w:r>
    </w:p>
    <w:p w:rsidR="008E0B31" w:rsidRPr="00AA608E" w:rsidRDefault="008E0B31" w:rsidP="008E0B3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8E0B31" w:rsidRPr="00AA608E" w:rsidRDefault="008E0B31" w:rsidP="008E0B31">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2. Երաշխիքով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(այսուհետ՝ երաշխիք տվող </w:t>
      </w: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t xml:space="preserve">                         </w:t>
      </w:r>
      <w:r w:rsidRPr="00AA608E">
        <w:rPr>
          <w:rFonts w:ascii="GHEA Grapalat" w:hAnsi="GHEA Grapalat" w:cs="Sylfaen"/>
          <w:sz w:val="20"/>
          <w:szCs w:val="20"/>
          <w:vertAlign w:val="superscript"/>
          <w:lang w:val="hy-AM"/>
        </w:rPr>
        <w:t>երաշխիքը տվող բանկի անվանումը</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A608E">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t xml:space="preserve">  </w:t>
      </w:r>
    </w:p>
    <w:p w:rsidR="008E0B31" w:rsidRPr="00AA608E" w:rsidRDefault="008E0B31" w:rsidP="008E0B31">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A608E">
        <w:rPr>
          <w:rFonts w:ascii="GHEA Grapalat" w:hAnsi="GHEA Grapalat" w:cs="Sylfaen"/>
          <w:sz w:val="20"/>
          <w:szCs w:val="20"/>
          <w:vertAlign w:val="superscript"/>
          <w:lang w:val="hy-AM"/>
        </w:rPr>
        <w:t xml:space="preserve">     գումարը թվերով և տառերով</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t xml:space="preserve">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հաշվեհամարին փոխանցման միջոցով:</w:t>
      </w:r>
    </w:p>
    <w:p w:rsidR="008E0B31" w:rsidRPr="00AA608E" w:rsidRDefault="008E0B31" w:rsidP="008E0B3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A608E">
        <w:rPr>
          <w:rFonts w:ascii="GHEA Grapalat" w:hAnsi="GHEA Grapalat" w:cs="Sylfaen"/>
          <w:sz w:val="20"/>
          <w:szCs w:val="20"/>
          <w:vertAlign w:val="superscript"/>
          <w:lang w:val="hy-AM"/>
        </w:rPr>
        <w:t xml:space="preserve">                                                                                     հաշվեհամարը  </w:t>
      </w:r>
    </w:p>
    <w:p w:rsidR="008E0B31" w:rsidRPr="00AA608E" w:rsidRDefault="008E0B31" w:rsidP="008E0B31">
      <w:pPr>
        <w:pStyle w:val="af4"/>
        <w:shd w:val="clear" w:color="auto" w:fill="FFFFFF"/>
        <w:spacing w:before="0" w:beforeAutospacing="0" w:after="0" w:afterAutospacing="0"/>
        <w:ind w:firstLine="708"/>
        <w:rPr>
          <w:rFonts w:ascii="GHEA Grapalat" w:hAnsi="GHEA Grapalat"/>
          <w:color w:val="000000"/>
          <w:sz w:val="20"/>
          <w:szCs w:val="20"/>
          <w:lang w:val="hy-AM"/>
        </w:rPr>
      </w:pPr>
      <w:r w:rsidRPr="00AA608E">
        <w:rPr>
          <w:rFonts w:ascii="GHEA Grapalat" w:hAnsi="GHEA Grapalat"/>
          <w:color w:val="000000"/>
          <w:sz w:val="20"/>
          <w:szCs w:val="20"/>
          <w:lang w:val="hy-AM"/>
        </w:rPr>
        <w:t>3. Սույն երաշխիքն անհետկանչելի է:</w:t>
      </w:r>
    </w:p>
    <w:p w:rsidR="008E0B31" w:rsidRPr="00AA608E" w:rsidRDefault="008E0B31" w:rsidP="008E0B31">
      <w:pPr>
        <w:pStyle w:val="af4"/>
        <w:shd w:val="clear" w:color="auto" w:fill="FFFFFF"/>
        <w:spacing w:before="0" w:beforeAutospacing="0" w:after="0" w:afterAutospacing="0"/>
        <w:ind w:firstLine="708"/>
        <w:rPr>
          <w:rFonts w:ascii="GHEA Grapalat" w:hAnsi="GHEA Grapalat"/>
          <w:color w:val="000000"/>
          <w:sz w:val="20"/>
          <w:szCs w:val="20"/>
          <w:lang w:val="hy-AM"/>
        </w:rPr>
      </w:pPr>
      <w:r w:rsidRPr="00AA608E">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8E0B31" w:rsidRPr="00AA608E" w:rsidRDefault="008E0B31" w:rsidP="008E0B31">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5. Երաշխիքը գործում է բենեֆիցիարի և պրիցիպալի միջև N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lang w:val="hy-AM"/>
        </w:rPr>
        <w:t xml:space="preserve"> </w:t>
      </w:r>
    </w:p>
    <w:p w:rsidR="008E0B31" w:rsidRPr="00AA608E" w:rsidRDefault="008E0B31" w:rsidP="008E0B31">
      <w:pPr>
        <w:pStyle w:val="af4"/>
        <w:shd w:val="clear" w:color="auto" w:fill="FFFFFF"/>
        <w:spacing w:before="0" w:beforeAutospacing="0" w:after="0" w:afterAutospacing="0"/>
        <w:ind w:left="4956" w:firstLine="708"/>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w:t>
      </w:r>
      <w:bookmarkStart w:id="14" w:name="_Hlk23156026"/>
      <w:r w:rsidRPr="00AA608E">
        <w:rPr>
          <w:rFonts w:ascii="GHEA Grapalat" w:hAnsi="GHEA Grapalat" w:cs="Sylfaen"/>
          <w:sz w:val="20"/>
          <w:szCs w:val="20"/>
          <w:vertAlign w:val="superscript"/>
          <w:lang w:val="hy-AM"/>
        </w:rPr>
        <w:t xml:space="preserve">կնքվելիք պայմանագրի համարը </w:t>
      </w:r>
      <w:bookmarkEnd w:id="14"/>
    </w:p>
    <w:p w:rsidR="008E0B31" w:rsidRPr="00AA608E" w:rsidRDefault="008E0B31" w:rsidP="008E0B31">
      <w:pPr>
        <w:pStyle w:val="af4"/>
        <w:shd w:val="clear" w:color="auto" w:fill="FFFFFF"/>
        <w:spacing w:before="0" w:beforeAutospacing="0" w:after="0" w:afterAutospacing="0"/>
        <w:jc w:val="both"/>
        <w:rPr>
          <w:rFonts w:ascii="GHEA Grapalat" w:hAnsi="GHEA Grapalat"/>
          <w:color w:val="000000"/>
          <w:sz w:val="20"/>
          <w:szCs w:val="20"/>
          <w:lang w:val="hy-AM"/>
        </w:rPr>
      </w:pPr>
      <w:r w:rsidRPr="00AA608E">
        <w:rPr>
          <w:rFonts w:ascii="GHEA Grapalat" w:hAnsi="GHEA Grapalat"/>
          <w:color w:val="000000"/>
          <w:sz w:val="20"/>
          <w:szCs w:val="20"/>
          <w:lang w:val="hy-AM"/>
        </w:rPr>
        <w:t>ծածկագրով կնքված պայմանագիրն ուժի մեջ մտնելու օրվանից մինչև բենեֆիցիարի կողմից պայմանագրի կատարման արդյունքը ամբողջական ընդունվելու օրվան հաջորդող քսաներորդ աշխատանքային օրը ներառյալ:</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 xml:space="preserve">1) N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lang w:val="hy-AM"/>
        </w:rPr>
        <w:t xml:space="preserve"> ծածկագրով կնքված պայմանագրի, ներառյալ նաև դրանում </w:t>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կնքվելիք պայմանագրի համարը</w:t>
      </w:r>
    </w:p>
    <w:p w:rsidR="008E0B31" w:rsidRPr="00AA608E" w:rsidRDefault="008E0B31" w:rsidP="008E0B31">
      <w:pPr>
        <w:pStyle w:val="af4"/>
        <w:shd w:val="clear" w:color="auto" w:fill="FFFFFF"/>
        <w:spacing w:before="0" w:beforeAutospacing="0" w:after="0" w:afterAutospacing="0"/>
        <w:rPr>
          <w:rFonts w:ascii="GHEA Grapalat" w:hAnsi="GHEA Grapalat"/>
          <w:color w:val="000000"/>
          <w:sz w:val="20"/>
          <w:szCs w:val="20"/>
          <w:lang w:val="hy-AM"/>
        </w:rPr>
      </w:pPr>
      <w:r w:rsidRPr="00AA608E">
        <w:rPr>
          <w:rFonts w:ascii="GHEA Grapalat" w:hAnsi="GHEA Grapalat"/>
          <w:color w:val="000000"/>
          <w:sz w:val="20"/>
          <w:szCs w:val="20"/>
          <w:lang w:val="hy-AM"/>
        </w:rPr>
        <w:t>կատարված փոփոխությունների, լրացուցիչ համաձայնագրերի պատճենները.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AA608E">
          <w:rPr>
            <w:rStyle w:val="a9"/>
            <w:rFonts w:ascii="GHEA Grapalat" w:hAnsi="GHEA Grapalat"/>
            <w:sz w:val="20"/>
            <w:szCs w:val="20"/>
            <w:lang w:val="hy-AM"/>
          </w:rPr>
          <w:t>www.procurement.am</w:t>
        </w:r>
      </w:hyperlink>
      <w:r w:rsidRPr="00AA608E">
        <w:rPr>
          <w:rFonts w:ascii="GHEA Grapalat" w:hAnsi="GHEA Grapalat"/>
          <w:color w:val="000000"/>
          <w:sz w:val="20"/>
          <w:szCs w:val="20"/>
          <w:lang w:val="hy-AM"/>
        </w:rPr>
        <w:t xml:space="preserve"> հասցով գործող տեղեկագրում հրապարակած ծանուցումը.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3) սույն երաշխիքը: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8. Երաշխիք տվող անձը մերժում է բենեֆիցիարի պահանջը, եթե`</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2) պահանջը ներկայացվել է երաշխիքով սահմանված ժամկետի ավարտից հետո:</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A608E">
        <w:rPr>
          <w:rFonts w:ascii="GHEA Grapalat" w:hAnsi="GHEA Grapalat"/>
          <w:color w:val="000000"/>
          <w:sz w:val="20"/>
          <w:szCs w:val="20"/>
          <w:lang w:val="hy-AM"/>
        </w:rPr>
        <w:t xml:space="preserve">Գործադիր մարմնի ղեկավար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ամիսը, ամսաթիվը, տարեթիվը</w:t>
      </w: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4.1</w:t>
      </w:r>
    </w:p>
    <w:p w:rsidR="008E0B31" w:rsidRPr="00AA608E" w:rsidRDefault="00C403E1" w:rsidP="008E0B31">
      <w:pPr>
        <w:pStyle w:val="31"/>
        <w:spacing w:line="240" w:lineRule="auto"/>
        <w:jc w:val="right"/>
        <w:rPr>
          <w:rFonts w:ascii="GHEA Grapalat" w:hAnsi="GHEA Grapalat" w:cs="Arial"/>
          <w:b/>
          <w:lang w:val="hy-AM"/>
        </w:rPr>
      </w:pPr>
      <w:r w:rsidRPr="00AA608E">
        <w:rPr>
          <w:rFonts w:ascii="GHEA Grapalat" w:hAnsi="GHEA Grapalat"/>
          <w:lang w:val="hy-AM"/>
        </w:rPr>
        <w:t>ԱՄԱՀՄ-ԳՀԱՊՁԲ-19/02</w:t>
      </w:r>
      <w:r w:rsidRPr="00AA608E">
        <w:rPr>
          <w:rFonts w:ascii="GHEA Grapalat" w:hAnsi="GHEA Grapalat"/>
          <w:sz w:val="24"/>
          <w:szCs w:val="24"/>
          <w:lang w:val="hy-AM"/>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pStyle w:val="31"/>
        <w:spacing w:line="240" w:lineRule="auto"/>
        <w:jc w:val="right"/>
        <w:rPr>
          <w:rFonts w:ascii="GHEA Grapalat" w:hAnsi="GHEA Grapalat" w:cs="Sylfaen"/>
          <w:b/>
          <w:lang w:val="hy-AM"/>
        </w:rPr>
      </w:pP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(որակավորման ապահովում)</w:t>
      </w:r>
    </w:p>
    <w:p w:rsidR="008E0B31" w:rsidRPr="00AA608E" w:rsidRDefault="008E0B31" w:rsidP="008E0B31">
      <w:pPr>
        <w:rPr>
          <w:rFonts w:ascii="GHEA Grapalat" w:hAnsi="GHEA Grapalat" w:cs="GHEA Grapalat"/>
          <w:b/>
          <w:sz w:val="20"/>
          <w:szCs w:val="20"/>
          <w:lang w:val="hy-AM"/>
        </w:rPr>
      </w:pPr>
      <w:r w:rsidRPr="00AA608E">
        <w:rPr>
          <w:rFonts w:ascii="GHEA Grapalat" w:hAnsi="GHEA Grapalat" w:cs="GHEA Grapalat"/>
          <w:color w:val="FF0000"/>
          <w:sz w:val="20"/>
          <w:szCs w:val="20"/>
          <w:shd w:val="clear" w:color="auto" w:fill="92CDDC"/>
          <w:lang w:val="hy-AM"/>
        </w:rPr>
        <w:t xml:space="preserve">                                                              </w:t>
      </w:r>
    </w:p>
    <w:p w:rsidR="008E0B31" w:rsidRPr="00AA608E" w:rsidRDefault="008E0B31" w:rsidP="008E0B31">
      <w:pPr>
        <w:rPr>
          <w:rFonts w:ascii="GHEA Grapalat" w:hAnsi="GHEA Grapalat" w:cs="GHEA Grapalat"/>
          <w:sz w:val="20"/>
          <w:szCs w:val="20"/>
          <w:lang w:val="hy-AM"/>
        </w:rPr>
      </w:pPr>
      <w:r w:rsidRPr="00AA608E">
        <w:rPr>
          <w:rFonts w:ascii="GHEA Grapalat" w:hAnsi="GHEA Grapalat" w:cs="GHEA Grapalat"/>
          <w:sz w:val="20"/>
          <w:szCs w:val="20"/>
          <w:lang w:val="hy-AM"/>
        </w:rPr>
        <w:t xml:space="preserve">    </w:t>
      </w:r>
      <w:r w:rsidR="00C403E1" w:rsidRPr="00AA608E">
        <w:rPr>
          <w:rFonts w:ascii="GHEA Grapalat" w:hAnsi="GHEA Grapalat" w:cs="GHEA Grapalat"/>
          <w:sz w:val="20"/>
          <w:szCs w:val="20"/>
          <w:lang w:val="hy-AM"/>
        </w:rPr>
        <w:t xml:space="preserve">Աբովյան համայնք </w:t>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numPr>
          <w:ilvl w:val="1"/>
          <w:numId w:val="7"/>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360"/>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360"/>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1.6 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1.7 </w:t>
      </w: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ind w:firstLine="360"/>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1.8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rPr>
        <w:lastRenderedPageBreak/>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vertAlign w:val="superscript"/>
          <w:lang w:val="hy-AM"/>
        </w:rPr>
        <w:t xml:space="preserve"> </w:t>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հասցեն</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u w:val="single"/>
          <w:vertAlign w:val="superscript"/>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both"/>
        <w:rPr>
          <w:rFonts w:ascii="GHEA Grapalat" w:hAnsi="GHEA Grapalat"/>
          <w:sz w:val="18"/>
          <w:szCs w:val="18"/>
          <w:vertAlign w:val="superscript"/>
          <w:lang w:val="hy-AM"/>
        </w:rPr>
      </w:pPr>
    </w:p>
    <w:p w:rsidR="008E0B31" w:rsidRPr="00AA608E" w:rsidRDefault="008E0B31" w:rsidP="008E0B31">
      <w:pPr>
        <w:jc w:val="both"/>
        <w:rPr>
          <w:rFonts w:ascii="GHEA Grapalat" w:hAnsi="GHEA Grapalat" w:cs="GHEA Grapalat"/>
          <w:i/>
          <w:sz w:val="18"/>
          <w:szCs w:val="18"/>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A608E">
        <w:rPr>
          <w:rFonts w:ascii="GHEA Grapalat" w:hAnsi="GHEA Grapalat" w:cs="Sylfaen"/>
          <w:i/>
          <w:sz w:val="16"/>
          <w:szCs w:val="16"/>
          <w:lang w:val="hy-AM"/>
        </w:rPr>
        <w:t xml:space="preserve">* </w:t>
      </w:r>
      <w:r w:rsidRPr="00AA608E">
        <w:rPr>
          <w:rFonts w:ascii="GHEA Grapalat" w:hAnsi="GHEA Grapalat"/>
          <w:i/>
          <w:sz w:val="16"/>
          <w:szCs w:val="16"/>
          <w:lang w:val="hy-AM"/>
        </w:rPr>
        <w:t>լրացվում է հանձնաժողովի քարտուղարի կողմից` մինչև հրավերը տեղեկագրում հրապարակելը:</w:t>
      </w: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C403E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C403E1">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403E1" w:rsidRPr="00AA608E" w:rsidTr="00C403E1">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Arial"/>
                <w:sz w:val="20"/>
                <w:szCs w:val="20"/>
              </w:rPr>
              <w:t>`ՀՀԱրարատի մարզ Աբովյան համայնքի ՄՀՈԱԿ</w:t>
            </w:r>
          </w:p>
        </w:tc>
      </w:tr>
      <w:tr w:rsidR="00C403E1" w:rsidRPr="00AA608E" w:rsidTr="00C403E1">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C403E1" w:rsidRPr="00AA608E" w:rsidTr="00C403E1">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Շահառուի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 04233948</w:t>
            </w:r>
          </w:p>
        </w:tc>
      </w:tr>
      <w:tr w:rsidR="00C403E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ՀՀ ՖՆ գործառնական վարչություն </w:t>
            </w:r>
          </w:p>
        </w:tc>
      </w:tr>
      <w:tr w:rsidR="00C403E1" w:rsidRPr="00AA608E" w:rsidTr="00C403E1">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pStyle w:val="aff3"/>
              <w:ind w:left="0"/>
              <w:rPr>
                <w:rFonts w:ascii="Sylfaen" w:eastAsia="Calibri" w:hAnsi="Sylfaen"/>
                <w:sz w:val="28"/>
                <w:szCs w:val="22"/>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3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rPr>
              <w:t>(</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p>
        </w:tc>
      </w:tr>
      <w:tr w:rsidR="008E0B31" w:rsidRPr="0019426A"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19426A"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19426A"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Del="0010680B"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cs="Sylfaen"/>
                <w:sz w:val="20"/>
                <w:szCs w:val="20"/>
                <w:lang w:val="hy-AM"/>
              </w:rPr>
              <w:t>լրացվում է &lt;ակցեպտավորված վճարում&gt; բառերը,</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նախապես լրացվում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19426A"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ստորագրվում է վճարողի կողմից կամ</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r>
      <w:tr w:rsidR="008E0B31" w:rsidRPr="0019426A"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կնքվում է վճարողի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rPr>
          <w:rFonts w:ascii="GHEA Grapalat" w:hAnsi="GHEA Grapalat"/>
        </w:rPr>
      </w:pPr>
    </w:p>
    <w:p w:rsidR="008E0B31" w:rsidRPr="00AA608E" w:rsidRDefault="008E0B31" w:rsidP="008E0B31">
      <w:pPr>
        <w:jc w:val="center"/>
        <w:rPr>
          <w:rFonts w:ascii="GHEA Grapalat" w:hAnsi="GHEA Grapalat" w:cs="GHEA Grapalat"/>
          <w:sz w:val="22"/>
          <w:szCs w:val="22"/>
          <w:lang w:val="hy-AM"/>
        </w:rPr>
      </w:pP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5</w:t>
      </w:r>
    </w:p>
    <w:p w:rsidR="008E0B31" w:rsidRPr="00AA608E" w:rsidRDefault="00C403E1" w:rsidP="008E0B31">
      <w:pPr>
        <w:pStyle w:val="31"/>
        <w:spacing w:line="240" w:lineRule="auto"/>
        <w:jc w:val="right"/>
        <w:rPr>
          <w:rFonts w:ascii="GHEA Grapalat" w:hAnsi="GHEA Grapalat" w:cs="Arial"/>
          <w:b/>
          <w:lang w:val="hy-AM"/>
        </w:rPr>
      </w:pPr>
      <w:r w:rsidRPr="00AA608E">
        <w:rPr>
          <w:rFonts w:ascii="GHEA Grapalat" w:hAnsi="GHEA Grapalat"/>
          <w:lang w:val="hy-AM"/>
        </w:rPr>
        <w:t>ԱՄԱՀՄ-ԳՀԱՊՁԲ-19/02</w:t>
      </w:r>
      <w:r w:rsidRPr="00AA608E">
        <w:rPr>
          <w:rFonts w:ascii="GHEA Grapalat" w:hAnsi="GHEA Grapalat"/>
          <w:sz w:val="24"/>
          <w:szCs w:val="24"/>
          <w:lang w:val="hy-AM"/>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pStyle w:val="31"/>
        <w:spacing w:line="240" w:lineRule="auto"/>
        <w:jc w:val="right"/>
        <w:rPr>
          <w:rFonts w:ascii="GHEA Grapalat" w:hAnsi="GHEA Grapalat" w:cs="Sylfaen"/>
          <w:b/>
          <w:lang w:val="hy-AM"/>
        </w:rPr>
      </w:pPr>
    </w:p>
    <w:p w:rsidR="008E0B31" w:rsidRPr="00AA608E" w:rsidRDefault="008E0B31" w:rsidP="008E0B3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A608E">
        <w:rPr>
          <w:rStyle w:val="af5"/>
          <w:rFonts w:ascii="GHEA Grapalat" w:hAnsi="GHEA Grapalat"/>
          <w:color w:val="000000"/>
          <w:sz w:val="20"/>
          <w:szCs w:val="20"/>
          <w:lang w:val="hy-AM"/>
        </w:rPr>
        <w:t>ԵՐԱՇԽԻՔ N __________</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20"/>
          <w:szCs w:val="20"/>
          <w:lang w:val="hy-AM"/>
        </w:rPr>
        <w:t xml:space="preserve">         (պայմանագրի ապահովում)</w:t>
      </w:r>
    </w:p>
    <w:p w:rsidR="008E0B31" w:rsidRPr="00AA608E" w:rsidRDefault="008E0B31" w:rsidP="008E0B31">
      <w:pPr>
        <w:pStyle w:val="af4"/>
        <w:shd w:val="clear" w:color="auto" w:fill="FFFFFF"/>
        <w:spacing w:before="0" w:beforeAutospacing="0" w:after="0" w:afterAutospacing="0"/>
        <w:ind w:firstLine="375"/>
        <w:rPr>
          <w:rStyle w:val="af5"/>
          <w:sz w:val="20"/>
          <w:szCs w:val="20"/>
          <w:lang w:val="hy-AM"/>
        </w:rPr>
      </w:pP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A608E">
        <w:rPr>
          <w:rStyle w:val="af5"/>
          <w:rFonts w:ascii="GHEA Grapalat" w:hAnsi="GHEA Grapalat"/>
          <w:b w:val="0"/>
          <w:bCs w:val="0"/>
          <w:sz w:val="20"/>
          <w:szCs w:val="20"/>
          <w:lang w:val="hy-AM"/>
        </w:rPr>
        <w:tab/>
        <w:t xml:space="preserve">1.Սույն երաշխիքը (այսուհետ՝ երաշխիք) հանդիսանում է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p>
    <w:p w:rsidR="008E0B31" w:rsidRPr="00AA608E" w:rsidRDefault="008E0B31" w:rsidP="008E0B31">
      <w:pPr>
        <w:pStyle w:val="af4"/>
        <w:shd w:val="clear" w:color="auto" w:fill="FFFFFF"/>
        <w:spacing w:before="0" w:beforeAutospacing="0" w:after="0" w:afterAutospacing="0"/>
        <w:ind w:left="5664" w:firstLine="708"/>
        <w:rPr>
          <w:rStyle w:val="af5"/>
          <w:sz w:val="20"/>
          <w:szCs w:val="20"/>
          <w:lang w:val="hy-AM"/>
        </w:rPr>
      </w:pPr>
      <w:r w:rsidRPr="00AA608E">
        <w:rPr>
          <w:rFonts w:ascii="GHEA Grapalat" w:hAnsi="GHEA Grapalat" w:cs="Sylfaen"/>
          <w:sz w:val="20"/>
          <w:szCs w:val="20"/>
          <w:vertAlign w:val="superscript"/>
          <w:lang w:val="hy-AM"/>
        </w:rPr>
        <w:t xml:space="preserve">          պատվիրատուի անվանումը</w:t>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Style w:val="af5"/>
          <w:rFonts w:ascii="GHEA Grapalat" w:hAnsi="GHEA Grapalat"/>
          <w:b w:val="0"/>
          <w:bCs w:val="0"/>
          <w:sz w:val="20"/>
          <w:szCs w:val="20"/>
          <w:lang w:val="hy-AM"/>
        </w:rPr>
        <w:t xml:space="preserve">(այսուհետ՝ բենեֆիցիար) և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միջև </w:t>
      </w:r>
      <w:r w:rsidRPr="00AA608E">
        <w:rPr>
          <w:rFonts w:cs="Sylfaen"/>
          <w:sz w:val="20"/>
          <w:szCs w:val="20"/>
          <w:vertAlign w:val="superscript"/>
          <w:lang w:val="hy-AM"/>
        </w:rPr>
        <w:t xml:space="preserve">                       </w:t>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ascii="GHEA Grapalat" w:hAnsi="GHEA Grapalat" w:cs="Sylfaen"/>
          <w:sz w:val="20"/>
          <w:szCs w:val="20"/>
          <w:vertAlign w:val="superscript"/>
          <w:lang w:val="hy-AM"/>
        </w:rPr>
        <w:t xml:space="preserve">ընտրված մասնակցի անվանումը </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կնքվելիք N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պայմանագրից բխող պրինցիպալի </w:t>
      </w: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Fonts w:ascii="GHEA Grapalat" w:hAnsi="GHEA Grapalat" w:cs="Sylfaen"/>
          <w:sz w:val="20"/>
          <w:szCs w:val="20"/>
          <w:vertAlign w:val="superscript"/>
          <w:lang w:val="hy-AM"/>
        </w:rPr>
        <w:t>կնքվելիք պայմանագրի համարը</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 </w:t>
      </w:r>
    </w:p>
    <w:p w:rsidR="008E0B31" w:rsidRPr="00AA608E" w:rsidRDefault="008E0B31" w:rsidP="008E0B31">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2. Երաշխիքով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(այսուհետ՝ երաշխիք տվող </w:t>
      </w: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t xml:space="preserve">                         </w:t>
      </w:r>
      <w:r w:rsidRPr="00AA608E">
        <w:rPr>
          <w:rFonts w:ascii="GHEA Grapalat" w:hAnsi="GHEA Grapalat" w:cs="Sylfaen"/>
          <w:sz w:val="20"/>
          <w:szCs w:val="20"/>
          <w:vertAlign w:val="superscript"/>
          <w:lang w:val="hy-AM"/>
        </w:rPr>
        <w:t>երաշխիքը տվող բանկի անվանումը</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A608E">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p>
    <w:p w:rsidR="008E0B31" w:rsidRPr="00AA608E" w:rsidRDefault="008E0B31" w:rsidP="008E0B31">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A608E">
        <w:rPr>
          <w:rFonts w:ascii="GHEA Grapalat" w:hAnsi="GHEA Grapalat" w:cs="Sylfaen"/>
          <w:sz w:val="20"/>
          <w:szCs w:val="20"/>
          <w:vertAlign w:val="superscript"/>
          <w:lang w:val="hy-AM"/>
        </w:rPr>
        <w:t xml:space="preserve">   գումարը թվերով և տառերով</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հաշվեհամարին փոխանցման միջոցով:</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Fonts w:ascii="GHEA Grapalat" w:hAnsi="GHEA Grapalat" w:cs="Sylfaen"/>
          <w:sz w:val="20"/>
          <w:szCs w:val="20"/>
          <w:vertAlign w:val="superscript"/>
          <w:lang w:val="hy-AM"/>
        </w:rPr>
        <w:t xml:space="preserve">                                                                                      հաշվեհամարը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3. Սույն երաշխիքն անհետկանչելի է:</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5. Երաշխիքը գործում է բենեֆիցիարի և պրիցիպալի միջև կնքված N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lang w:val="hy-AM"/>
        </w:rPr>
        <w:t xml:space="preserve"> </w:t>
      </w:r>
    </w:p>
    <w:p w:rsidR="008E0B31" w:rsidRPr="00AA608E" w:rsidRDefault="008E0B31" w:rsidP="008E0B31">
      <w:pPr>
        <w:pStyle w:val="af4"/>
        <w:shd w:val="clear" w:color="auto" w:fill="FFFFFF"/>
        <w:spacing w:before="0" w:beforeAutospacing="0" w:after="0" w:afterAutospacing="0"/>
        <w:ind w:left="4956" w:firstLine="708"/>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կնքվելիք պայմանագրի համարը </w:t>
      </w:r>
    </w:p>
    <w:p w:rsidR="008E0B31" w:rsidRPr="00AA608E" w:rsidRDefault="008E0B31" w:rsidP="008E0B31">
      <w:pPr>
        <w:pStyle w:val="af4"/>
        <w:shd w:val="clear" w:color="auto" w:fill="FFFFFF"/>
        <w:spacing w:before="0" w:beforeAutospacing="0" w:after="0" w:afterAutospacing="0"/>
        <w:jc w:val="both"/>
        <w:rPr>
          <w:rFonts w:ascii="GHEA Grapalat" w:hAnsi="GHEA Grapalat"/>
          <w:color w:val="000000"/>
          <w:sz w:val="20"/>
          <w:szCs w:val="20"/>
          <w:lang w:val="hy-AM"/>
        </w:rPr>
      </w:pPr>
      <w:r w:rsidRPr="00AA608E">
        <w:rPr>
          <w:rFonts w:ascii="GHEA Grapalat" w:hAnsi="GHEA Grapalat"/>
          <w:color w:val="000000"/>
          <w:sz w:val="20"/>
          <w:szCs w:val="20"/>
          <w:lang w:val="hy-AM"/>
        </w:rPr>
        <w:t>պայմանագիրն ուժի մեջ մտնելու օրվանից մինչև պրիցիպալի կողմից ստանձնված պարտավորությունների ամբողջական կատարման վերջին օրվան հաջորդող քսաներորդ աշխատանքային օրը ներառյալ:</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 xml:space="preserve">1) N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t xml:space="preserve">     </w:t>
      </w:r>
      <w:r w:rsidRPr="00AA608E">
        <w:rPr>
          <w:rFonts w:ascii="GHEA Grapalat" w:hAnsi="GHEA Grapalat"/>
          <w:color w:val="000000"/>
          <w:sz w:val="20"/>
          <w:szCs w:val="20"/>
          <w:lang w:val="hy-AM"/>
        </w:rPr>
        <w:t xml:space="preserve"> պայմանագրի, ներառյալ նաև դրանում կատարված</w:t>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կնքվելիք պայմանագրի համարը </w:t>
      </w:r>
    </w:p>
    <w:p w:rsidR="008E0B31" w:rsidRPr="00AA608E" w:rsidRDefault="008E0B31" w:rsidP="008E0B31">
      <w:pPr>
        <w:pStyle w:val="af4"/>
        <w:shd w:val="clear" w:color="auto" w:fill="FFFFFF"/>
        <w:spacing w:before="0" w:beforeAutospacing="0" w:after="0" w:afterAutospacing="0"/>
        <w:rPr>
          <w:rFonts w:ascii="GHEA Grapalat" w:hAnsi="GHEA Grapalat"/>
          <w:color w:val="000000"/>
          <w:sz w:val="20"/>
          <w:szCs w:val="20"/>
          <w:lang w:val="hy-AM"/>
        </w:rPr>
      </w:pPr>
      <w:r w:rsidRPr="00AA608E">
        <w:rPr>
          <w:rFonts w:ascii="GHEA Grapalat" w:hAnsi="GHEA Grapalat"/>
          <w:color w:val="000000"/>
          <w:sz w:val="20"/>
          <w:szCs w:val="20"/>
          <w:lang w:val="hy-AM"/>
        </w:rPr>
        <w:t>կատարված փոփոխությունների, լրացուցիչ համաձայնագրերի պատճենները.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A608E">
          <w:rPr>
            <w:rStyle w:val="a9"/>
            <w:rFonts w:ascii="GHEA Grapalat" w:hAnsi="GHEA Grapalat"/>
            <w:sz w:val="20"/>
            <w:szCs w:val="20"/>
            <w:lang w:val="hy-AM"/>
          </w:rPr>
          <w:t>www.procurement.am</w:t>
        </w:r>
      </w:hyperlink>
      <w:r w:rsidRPr="00AA608E">
        <w:rPr>
          <w:rFonts w:ascii="GHEA Grapalat" w:hAnsi="GHEA Grapalat"/>
          <w:color w:val="000000"/>
          <w:sz w:val="20"/>
          <w:szCs w:val="20"/>
          <w:lang w:val="hy-AM"/>
        </w:rPr>
        <w:t xml:space="preserve"> հասցով գործող տեղեկագրում հրապարակած ծանուցումը.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3) սույն երաշխիքը: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8. Երաշխիք տվող անձը մերժում է բենեֆիցիարի պահանջը, եթե`</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2) պահանջը ներկայացվել է երաշխիքով սահմանված ժամկետի ավարտից հետո:</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Գործադիր մարմնի ղեկավար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ամիսը, ամսաթիվը, տարեթիվը</w:t>
      </w:r>
    </w:p>
    <w:p w:rsidR="008E0B31" w:rsidRPr="00AA608E" w:rsidRDefault="008E0B31" w:rsidP="008E0B31">
      <w:pPr>
        <w:pStyle w:val="31"/>
        <w:spacing w:line="240" w:lineRule="auto"/>
        <w:jc w:val="center"/>
        <w:rPr>
          <w:rFonts w:ascii="GHEA Grapalat" w:hAnsi="GHEA Grapalat" w:cs="Arial"/>
          <w:b/>
          <w:lang w:val="hy-AM"/>
        </w:rPr>
      </w:pPr>
    </w:p>
    <w:p w:rsidR="008E0B31" w:rsidRPr="00AA608E" w:rsidRDefault="008E0B31" w:rsidP="008E0B31">
      <w:pPr>
        <w:pStyle w:val="31"/>
        <w:spacing w:line="240" w:lineRule="auto"/>
        <w:jc w:val="right"/>
        <w:rPr>
          <w:rFonts w:ascii="GHEA Grapalat" w:hAnsi="GHEA Grapalat"/>
          <w:lang w:val="hy-AM"/>
        </w:rPr>
      </w:pPr>
    </w:p>
    <w:p w:rsidR="008E0B31" w:rsidRPr="00AA608E" w:rsidRDefault="008E0B31" w:rsidP="008E0B31">
      <w:pPr>
        <w:jc w:val="right"/>
        <w:rPr>
          <w:rFonts w:ascii="GHEA Grapalat" w:hAnsi="GHEA Grapalat" w:cs="GHEA Grapalat"/>
          <w:i/>
          <w:sz w:val="18"/>
          <w:szCs w:val="18"/>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5.1</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b/>
          <w:lang w:val="af-ZA"/>
        </w:rPr>
        <w:t>ԱՄԱՀՄ-ԳՀԱՊՁԲ-19/02</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հրավերի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sz w:val="20"/>
          <w:szCs w:val="20"/>
          <w:lang w:val="hy-AM"/>
        </w:rPr>
        <w:t xml:space="preserve">  </w:t>
      </w:r>
      <w:r w:rsidRPr="00AA608E">
        <w:rPr>
          <w:rFonts w:ascii="GHEA Grapalat" w:hAnsi="GHEA Grapalat" w:cs="GHEA Grapalat"/>
          <w:b/>
          <w:sz w:val="20"/>
          <w:szCs w:val="20"/>
          <w:lang w:val="hy-AM"/>
        </w:rPr>
        <w:t xml:space="preserve"> </w:t>
      </w:r>
      <w:r w:rsidRPr="00AA608E">
        <w:rPr>
          <w:rFonts w:ascii="GHEA Grapalat" w:hAnsi="GHEA Grapalat" w:cs="GHEA Grapalat"/>
          <w:b/>
          <w:sz w:val="18"/>
          <w:szCs w:val="18"/>
          <w:lang w:val="hy-AM"/>
        </w:rPr>
        <w:t xml:space="preserve">         (պայմանագրի ապահովում)</w:t>
      </w:r>
    </w:p>
    <w:p w:rsidR="008E0B31" w:rsidRPr="00AA608E" w:rsidRDefault="008E0B31" w:rsidP="008E0B31">
      <w:pPr>
        <w:rPr>
          <w:rFonts w:ascii="GHEA Grapalat" w:hAnsi="GHEA Grapalat" w:cs="GHEA Grapalat"/>
          <w:b/>
          <w:sz w:val="20"/>
          <w:szCs w:val="20"/>
          <w:lang w:val="hy-AM"/>
        </w:rPr>
      </w:pPr>
    </w:p>
    <w:p w:rsidR="008E0B31" w:rsidRPr="00AA608E" w:rsidRDefault="00C403E1" w:rsidP="008E0B31">
      <w:pPr>
        <w:rPr>
          <w:rFonts w:ascii="GHEA Grapalat" w:hAnsi="GHEA Grapalat" w:cs="GHEA Grapalat"/>
          <w:sz w:val="20"/>
          <w:szCs w:val="20"/>
          <w:lang w:val="hy-AM"/>
        </w:rPr>
      </w:pPr>
      <w:r w:rsidRPr="00AA608E">
        <w:rPr>
          <w:rFonts w:ascii="GHEA Grapalat" w:hAnsi="GHEA Grapalat" w:cs="GHEA Grapalat"/>
          <w:sz w:val="20"/>
          <w:szCs w:val="20"/>
          <w:lang w:val="hy-AM"/>
        </w:rPr>
        <w:t xml:space="preserve">Աբովյան համայնք </w:t>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1.1 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426"/>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426"/>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rPr>
      </w:pPr>
      <w:r w:rsidRPr="00AA608E">
        <w:rPr>
          <w:rFonts w:ascii="GHEA Grapalat" w:hAnsi="GHEA Grapalat" w:cs="GHEA Grapalat"/>
          <w:sz w:val="20"/>
          <w:szCs w:val="20"/>
        </w:rPr>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անվանումը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vertAlign w:val="superscript"/>
          <w:lang w:val="hy-AM"/>
        </w:rPr>
        <w:t xml:space="preserve"> </w:t>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հասցեն</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բանկային հաշվեհամարը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հարկ վճարողի հաշվառման համարը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տնօրենի անունը, ազգանունը և ստորագրությունը</w:t>
      </w: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center"/>
        <w:rPr>
          <w:rFonts w:ascii="GHEA Grapalat" w:hAnsi="GHEA Grapalat" w:cs="GHEA Grapalat"/>
          <w:sz w:val="20"/>
          <w:szCs w:val="20"/>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A608E">
        <w:rPr>
          <w:rFonts w:ascii="GHEA Grapalat" w:hAnsi="GHEA Grapalat" w:cs="Sylfaen"/>
          <w:i/>
          <w:sz w:val="20"/>
          <w:szCs w:val="20"/>
          <w:lang w:val="hy-AM"/>
        </w:rPr>
        <w:t xml:space="preserve">* </w:t>
      </w:r>
      <w:r w:rsidRPr="00AA608E">
        <w:rPr>
          <w:rFonts w:ascii="GHEA Grapalat" w:hAnsi="GHEA Grapalat"/>
          <w:i/>
          <w:sz w:val="20"/>
          <w:szCs w:val="20"/>
          <w:lang w:val="hy-AM"/>
        </w:rPr>
        <w:t>լրացվում է հանձնաժողովի քարտուղարի կողմից` մինչև հրավերը տեղեկագրում հրապարակելը:</w:t>
      </w: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D909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403E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 xml:space="preserve">9. </w:t>
            </w:r>
            <w:r w:rsidRPr="00AA608E">
              <w:rPr>
                <w:rFonts w:ascii="Sylfaen" w:hAnsi="Sylfaen" w:cs="Sylfaen"/>
                <w:sz w:val="20"/>
                <w:szCs w:val="20"/>
              </w:rPr>
              <w:t>Շահառուի</w:t>
            </w:r>
            <w:r w:rsidRPr="00AA608E">
              <w:rPr>
                <w:sz w:val="20"/>
                <w:szCs w:val="20"/>
              </w:rPr>
              <w:t xml:space="preserve">  </w:t>
            </w:r>
            <w:r w:rsidRPr="00AA608E">
              <w:rPr>
                <w:rFonts w:ascii="Sylfaen" w:hAnsi="Sylfaen" w:cs="Sylfaen"/>
                <w:sz w:val="20"/>
                <w:szCs w:val="20"/>
              </w:rPr>
              <w:t>անվանումը</w:t>
            </w:r>
            <w:r w:rsidRPr="00AA608E">
              <w:rPr>
                <w:sz w:val="20"/>
                <w:szCs w:val="20"/>
              </w:rPr>
              <w:t xml:space="preserve">, </w:t>
            </w:r>
            <w:r w:rsidRPr="00AA608E">
              <w:rPr>
                <w:rFonts w:ascii="Sylfaen" w:hAnsi="Sylfaen" w:cs="Sylfaen"/>
                <w:sz w:val="20"/>
                <w:szCs w:val="20"/>
              </w:rPr>
              <w:t>կամ</w:t>
            </w:r>
            <w:r w:rsidRPr="00AA608E">
              <w:rPr>
                <w:sz w:val="20"/>
                <w:szCs w:val="20"/>
              </w:rPr>
              <w:t xml:space="preserve"> </w:t>
            </w:r>
            <w:r w:rsidRPr="00AA608E">
              <w:rPr>
                <w:rFonts w:ascii="Sylfaen" w:hAnsi="Sylfaen" w:cs="Sylfaen"/>
                <w:sz w:val="20"/>
                <w:szCs w:val="20"/>
              </w:rPr>
              <w:t>անուն</w:t>
            </w:r>
            <w:r w:rsidRPr="00AA608E">
              <w:rPr>
                <w:sz w:val="20"/>
                <w:szCs w:val="20"/>
              </w:rPr>
              <w:t xml:space="preserve"> </w:t>
            </w:r>
            <w:r w:rsidRPr="00AA608E">
              <w:rPr>
                <w:rFonts w:ascii="Sylfaen" w:hAnsi="Sylfaen" w:cs="Sylfaen"/>
                <w:sz w:val="20"/>
                <w:szCs w:val="20"/>
              </w:rPr>
              <w:t>ազգանուն</w:t>
            </w:r>
            <w:r w:rsidRPr="00AA608E">
              <w:rPr>
                <w:sz w:val="20"/>
                <w:szCs w:val="20"/>
              </w:rPr>
              <w:t xml:space="preserve"> `</w:t>
            </w:r>
            <w:r w:rsidRPr="00AA608E">
              <w:rPr>
                <w:rFonts w:ascii="Sylfaen" w:hAnsi="Sylfaen" w:cs="Sylfaen"/>
                <w:sz w:val="20"/>
                <w:szCs w:val="20"/>
              </w:rPr>
              <w:t>ՀՀԱրարատի</w:t>
            </w:r>
            <w:r w:rsidRPr="00AA608E">
              <w:rPr>
                <w:sz w:val="20"/>
                <w:szCs w:val="20"/>
              </w:rPr>
              <w:t xml:space="preserve"> </w:t>
            </w:r>
            <w:r w:rsidRPr="00AA608E">
              <w:rPr>
                <w:rFonts w:ascii="Sylfaen" w:hAnsi="Sylfaen" w:cs="Sylfaen"/>
                <w:sz w:val="20"/>
                <w:szCs w:val="20"/>
              </w:rPr>
              <w:t>մարզ</w:t>
            </w:r>
            <w:r w:rsidRPr="00AA608E">
              <w:rPr>
                <w:sz w:val="20"/>
                <w:szCs w:val="20"/>
              </w:rPr>
              <w:t xml:space="preserve"> </w:t>
            </w:r>
            <w:r w:rsidRPr="00AA608E">
              <w:rPr>
                <w:rFonts w:ascii="Sylfaen" w:hAnsi="Sylfaen" w:cs="Sylfaen"/>
                <w:sz w:val="20"/>
                <w:szCs w:val="20"/>
              </w:rPr>
              <w:t>Աբովյան</w:t>
            </w:r>
            <w:r w:rsidRPr="00AA608E">
              <w:rPr>
                <w:sz w:val="20"/>
                <w:szCs w:val="20"/>
              </w:rPr>
              <w:t xml:space="preserve"> </w:t>
            </w:r>
            <w:r w:rsidRPr="00AA608E">
              <w:rPr>
                <w:rFonts w:ascii="Sylfaen" w:hAnsi="Sylfaen" w:cs="Sylfaen"/>
                <w:sz w:val="20"/>
                <w:szCs w:val="20"/>
              </w:rPr>
              <w:t>համայնքի</w:t>
            </w:r>
            <w:r w:rsidRPr="00AA608E">
              <w:rPr>
                <w:sz w:val="20"/>
                <w:szCs w:val="20"/>
              </w:rPr>
              <w:t xml:space="preserve"> </w:t>
            </w:r>
            <w:r w:rsidRPr="00AA608E">
              <w:rPr>
                <w:rFonts w:ascii="Sylfaen" w:hAnsi="Sylfaen" w:cs="Sylfaen"/>
                <w:sz w:val="20"/>
                <w:szCs w:val="20"/>
              </w:rPr>
              <w:t>ՄՀՈԱԿ</w:t>
            </w:r>
          </w:p>
        </w:tc>
      </w:tr>
      <w:tr w:rsidR="00C403E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 xml:space="preserve">10.  </w:t>
            </w:r>
            <w:r w:rsidRPr="00AA608E">
              <w:rPr>
                <w:rFonts w:ascii="Sylfaen" w:hAnsi="Sylfaen" w:cs="Sylfaen"/>
                <w:sz w:val="20"/>
                <w:szCs w:val="20"/>
              </w:rPr>
              <w:t>Շահառուի</w:t>
            </w:r>
            <w:r w:rsidRPr="00AA608E">
              <w:rPr>
                <w:sz w:val="20"/>
                <w:szCs w:val="20"/>
              </w:rPr>
              <w:t xml:space="preserve">  </w:t>
            </w:r>
            <w:r w:rsidRPr="00AA608E">
              <w:rPr>
                <w:rFonts w:ascii="Sylfaen" w:hAnsi="Sylfaen" w:cs="Sylfaen"/>
                <w:sz w:val="20"/>
                <w:szCs w:val="20"/>
              </w:rPr>
              <w:t>ՀԾՀ</w:t>
            </w:r>
            <w:r w:rsidRPr="00AA608E">
              <w:rPr>
                <w:sz w:val="20"/>
                <w:szCs w:val="20"/>
              </w:rPr>
              <w:t xml:space="preserve"> (</w:t>
            </w:r>
            <w:r w:rsidRPr="00AA608E">
              <w:rPr>
                <w:rFonts w:ascii="Sylfaen" w:hAnsi="Sylfaen" w:cs="Sylfaen"/>
                <w:sz w:val="20"/>
                <w:szCs w:val="20"/>
              </w:rPr>
              <w:t>չի</w:t>
            </w:r>
            <w:r w:rsidRPr="00AA608E">
              <w:rPr>
                <w:sz w:val="20"/>
                <w:szCs w:val="20"/>
              </w:rPr>
              <w:t xml:space="preserve"> </w:t>
            </w:r>
            <w:r w:rsidRPr="00AA608E">
              <w:rPr>
                <w:rFonts w:ascii="Sylfaen" w:hAnsi="Sylfaen" w:cs="Sylfaen"/>
                <w:sz w:val="20"/>
                <w:szCs w:val="20"/>
              </w:rPr>
              <w:t>լրացվում</w:t>
            </w:r>
            <w:r w:rsidRPr="00AA608E">
              <w:rPr>
                <w:sz w:val="20"/>
                <w:szCs w:val="20"/>
              </w:rPr>
              <w:t>)</w:t>
            </w:r>
          </w:p>
        </w:tc>
      </w:tr>
      <w:tr w:rsidR="00C403E1" w:rsidRPr="00AA608E" w:rsidTr="00D909B5">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 xml:space="preserve">11. </w:t>
            </w:r>
            <w:r w:rsidRPr="00AA608E">
              <w:rPr>
                <w:rFonts w:ascii="Sylfaen" w:hAnsi="Sylfaen" w:cs="Sylfaen"/>
                <w:sz w:val="20"/>
                <w:szCs w:val="20"/>
              </w:rPr>
              <w:t>Շահառուի</w:t>
            </w:r>
            <w:r w:rsidRPr="00AA608E">
              <w:rPr>
                <w:sz w:val="20"/>
                <w:szCs w:val="20"/>
              </w:rPr>
              <w:t xml:space="preserve"> </w:t>
            </w:r>
            <w:r w:rsidRPr="00AA608E">
              <w:rPr>
                <w:rFonts w:ascii="Sylfaen" w:hAnsi="Sylfaen" w:cs="Sylfaen"/>
                <w:sz w:val="20"/>
                <w:szCs w:val="20"/>
              </w:rPr>
              <w:t>ՀՎՀՀ</w:t>
            </w:r>
            <w:r w:rsidRPr="00AA608E">
              <w:rPr>
                <w:sz w:val="20"/>
                <w:szCs w:val="20"/>
              </w:rPr>
              <w:t>` 04233948</w:t>
            </w:r>
          </w:p>
        </w:tc>
      </w:tr>
      <w:tr w:rsidR="00C403E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12.</w:t>
            </w:r>
            <w:r w:rsidRPr="00AA608E">
              <w:rPr>
                <w:rFonts w:ascii="Sylfaen" w:hAnsi="Sylfaen" w:cs="Sylfaen"/>
                <w:sz w:val="20"/>
                <w:szCs w:val="20"/>
              </w:rPr>
              <w:t>Շահառուին</w:t>
            </w:r>
            <w:r w:rsidRPr="00AA608E">
              <w:rPr>
                <w:sz w:val="20"/>
                <w:szCs w:val="20"/>
              </w:rPr>
              <w:t xml:space="preserve">  </w:t>
            </w:r>
            <w:r w:rsidRPr="00AA608E">
              <w:rPr>
                <w:rFonts w:ascii="Sylfaen" w:hAnsi="Sylfaen" w:cs="Sylfaen"/>
                <w:sz w:val="20"/>
                <w:szCs w:val="20"/>
              </w:rPr>
              <w:t>սպասարկող</w:t>
            </w:r>
            <w:r w:rsidRPr="00AA608E">
              <w:rPr>
                <w:sz w:val="20"/>
                <w:szCs w:val="20"/>
              </w:rPr>
              <w:t xml:space="preserve"> </w:t>
            </w:r>
            <w:r w:rsidRPr="00AA608E">
              <w:rPr>
                <w:rFonts w:ascii="Sylfaen" w:hAnsi="Sylfaen" w:cs="Sylfaen"/>
                <w:sz w:val="20"/>
                <w:szCs w:val="20"/>
              </w:rPr>
              <w:t>Ֆինանսական</w:t>
            </w:r>
            <w:r w:rsidRPr="00AA608E">
              <w:rPr>
                <w:sz w:val="20"/>
                <w:szCs w:val="20"/>
              </w:rPr>
              <w:t xml:space="preserve"> </w:t>
            </w:r>
            <w:r w:rsidRPr="00AA608E">
              <w:rPr>
                <w:rFonts w:ascii="Sylfaen" w:hAnsi="Sylfaen" w:cs="Sylfaen"/>
                <w:sz w:val="20"/>
                <w:szCs w:val="20"/>
              </w:rPr>
              <w:t>կազմակերպություն</w:t>
            </w:r>
            <w:r w:rsidRPr="00AA608E">
              <w:rPr>
                <w:sz w:val="20"/>
                <w:szCs w:val="20"/>
              </w:rPr>
              <w:t xml:space="preserve"> (</w:t>
            </w:r>
            <w:r w:rsidRPr="00AA608E">
              <w:rPr>
                <w:rFonts w:ascii="Sylfaen" w:hAnsi="Sylfaen" w:cs="Sylfaen"/>
                <w:sz w:val="20"/>
                <w:szCs w:val="20"/>
              </w:rPr>
              <w:t>բանկ</w:t>
            </w:r>
            <w:r w:rsidRPr="00AA608E">
              <w:rPr>
                <w:sz w:val="20"/>
                <w:szCs w:val="20"/>
              </w:rPr>
              <w:t xml:space="preserve">)`  </w:t>
            </w:r>
            <w:r w:rsidRPr="00AA608E">
              <w:rPr>
                <w:rFonts w:ascii="Sylfaen" w:hAnsi="Sylfaen" w:cs="Sylfaen"/>
                <w:sz w:val="20"/>
                <w:szCs w:val="20"/>
              </w:rPr>
              <w:t>ՀՀ</w:t>
            </w:r>
            <w:r w:rsidRPr="00AA608E">
              <w:rPr>
                <w:sz w:val="20"/>
                <w:szCs w:val="20"/>
              </w:rPr>
              <w:t xml:space="preserve"> </w:t>
            </w:r>
            <w:r w:rsidRPr="00AA608E">
              <w:rPr>
                <w:rFonts w:ascii="Sylfaen" w:hAnsi="Sylfaen" w:cs="Sylfaen"/>
                <w:sz w:val="20"/>
                <w:szCs w:val="20"/>
              </w:rPr>
              <w:t>ՖՆ</w:t>
            </w:r>
            <w:r w:rsidRPr="00AA608E">
              <w:rPr>
                <w:sz w:val="20"/>
                <w:szCs w:val="20"/>
              </w:rPr>
              <w:t xml:space="preserve"> </w:t>
            </w:r>
            <w:r w:rsidRPr="00AA608E">
              <w:rPr>
                <w:rFonts w:ascii="Sylfaen" w:hAnsi="Sylfaen" w:cs="Sylfaen"/>
                <w:sz w:val="20"/>
                <w:szCs w:val="20"/>
              </w:rPr>
              <w:t>գործառնական</w:t>
            </w:r>
            <w:r w:rsidRPr="00AA608E">
              <w:rPr>
                <w:sz w:val="20"/>
                <w:szCs w:val="20"/>
              </w:rPr>
              <w:t xml:space="preserve"> </w:t>
            </w:r>
            <w:r w:rsidRPr="00AA608E">
              <w:rPr>
                <w:rFonts w:ascii="Sylfaen" w:hAnsi="Sylfaen" w:cs="Sylfaen"/>
                <w:sz w:val="20"/>
                <w:szCs w:val="20"/>
              </w:rPr>
              <w:t>վարչություն</w:t>
            </w:r>
            <w:r w:rsidRPr="00AA608E">
              <w:rPr>
                <w:sz w:val="20"/>
                <w:szCs w:val="20"/>
              </w:rPr>
              <w:t xml:space="preserve"> </w:t>
            </w:r>
          </w:p>
        </w:tc>
      </w:tr>
      <w:tr w:rsidR="00C403E1" w:rsidRPr="00AA608E" w:rsidTr="00C403E1">
        <w:trPr>
          <w:trHeight w:val="115"/>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13.</w:t>
            </w:r>
            <w:r w:rsidRPr="00AA608E">
              <w:rPr>
                <w:rFonts w:ascii="Sylfaen" w:hAnsi="Sylfaen" w:cs="Sylfaen"/>
                <w:sz w:val="20"/>
                <w:szCs w:val="20"/>
              </w:rPr>
              <w:t>Շահառուի</w:t>
            </w:r>
            <w:r w:rsidRPr="00AA608E">
              <w:rPr>
                <w:sz w:val="20"/>
                <w:szCs w:val="20"/>
              </w:rPr>
              <w:t xml:space="preserve"> </w:t>
            </w:r>
            <w:r w:rsidRPr="00AA608E">
              <w:rPr>
                <w:rFonts w:ascii="Sylfaen" w:hAnsi="Sylfaen" w:cs="Sylfaen"/>
                <w:sz w:val="20"/>
                <w:szCs w:val="20"/>
              </w:rPr>
              <w:t>հաշվի</w:t>
            </w:r>
            <w:r w:rsidRPr="00AA608E">
              <w:rPr>
                <w:sz w:val="20"/>
                <w:szCs w:val="20"/>
              </w:rPr>
              <w:t xml:space="preserve"> </w:t>
            </w:r>
            <w:r w:rsidRPr="00AA608E">
              <w:rPr>
                <w:rFonts w:ascii="Sylfaen" w:hAnsi="Sylfaen" w:cs="Sylfaen"/>
                <w:sz w:val="20"/>
                <w:szCs w:val="20"/>
              </w:rPr>
              <w:t>համարը</w:t>
            </w:r>
            <w:r w:rsidRPr="00AA608E">
              <w:rPr>
                <w:sz w:val="20"/>
                <w:szCs w:val="20"/>
              </w:rPr>
              <w:t xml:space="preserve"> (</w:t>
            </w:r>
            <w:r w:rsidRPr="00AA608E">
              <w:rPr>
                <w:rFonts w:ascii="Sylfaen" w:hAnsi="Sylfaen" w:cs="Sylfaen"/>
                <w:sz w:val="20"/>
                <w:szCs w:val="20"/>
              </w:rPr>
              <w:t>հշ</w:t>
            </w:r>
            <w:r w:rsidRPr="00AA608E">
              <w:rPr>
                <w:sz w:val="20"/>
                <w:szCs w:val="20"/>
              </w:rPr>
              <w:t xml:space="preserve">.N) </w:t>
            </w:r>
            <w:r w:rsidR="003B2BB1" w:rsidRPr="00AA608E">
              <w:rPr>
                <w:sz w:val="20"/>
                <w:szCs w:val="20"/>
              </w:rPr>
              <w:t>900418000650</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 xml:space="preserve">: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rPr>
              <w:t xml:space="preserve"> (</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r w:rsidRPr="00AA608E">
              <w:rPr>
                <w:rFonts w:ascii="GHEA Grapalat" w:hAnsi="GHEA Grapalat"/>
                <w:sz w:val="20"/>
                <w:szCs w:val="20"/>
                <w:lang w:val="hy-AM"/>
              </w:rPr>
              <w:t xml:space="preserve"> </w:t>
            </w:r>
          </w:p>
        </w:tc>
      </w:tr>
      <w:tr w:rsidR="008E0B31" w:rsidRPr="0019426A"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19426A"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19426A"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Del="0010680B"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sz w:val="20"/>
                <w:szCs w:val="20"/>
              </w:rPr>
              <w:t>պարտադիր</w:t>
            </w:r>
            <w:r w:rsidRPr="00AA608E">
              <w:rPr>
                <w:rFonts w:ascii="GHEA Grapalat" w:hAnsi="GHEA Grapalat" w:cs="Sylfaen"/>
                <w:sz w:val="20"/>
                <w:szCs w:val="20"/>
                <w:lang w:val="hy-AM"/>
              </w:rPr>
              <w:t xml:space="preserve"> </w:t>
            </w:r>
          </w:p>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cs="Sylfaen"/>
                <w:sz w:val="20"/>
                <w:szCs w:val="20"/>
                <w:lang w:val="hy-AM"/>
              </w:rPr>
              <w:t xml:space="preserve">լրացվում է &lt;ակցեպտավորված վճարում&gt; բառերը, </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 xml:space="preserve">նախապես լրացվում է շահառուի կողմից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19426A"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ստորագրվում է վճարողի կողմից կամ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r>
      <w:tr w:rsidR="008E0B31" w:rsidRPr="0019426A"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կնքվում է վճարողի կողմից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r w:rsidRPr="00AA608E">
              <w:rPr>
                <w:rFonts w:ascii="GHEA Grapalat" w:hAnsi="GHEA Grapalat"/>
                <w:sz w:val="20"/>
                <w:szCs w:val="20"/>
              </w:rPr>
              <w:t xml:space="preserve">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r w:rsidRPr="00AA608E">
              <w:rPr>
                <w:rFonts w:ascii="GHEA Grapalat" w:hAnsi="GHEA Grapalat"/>
                <w:sz w:val="20"/>
                <w:szCs w:val="20"/>
                <w:lang w:val="hy-AM"/>
              </w:rPr>
              <w:t xml:space="preserve">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ind w:left="-66"/>
        <w:jc w:val="center"/>
        <w:rPr>
          <w:rFonts w:ascii="GHEA Grapalat" w:hAnsi="GHEA Grapalat" w:cs="Sylfaen"/>
          <w:b/>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6</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i/>
          <w:lang w:val="af-ZA"/>
        </w:rPr>
        <w:t>ԱՄԱՀՄ-</w:t>
      </w:r>
      <w:r w:rsidRPr="00AA608E">
        <w:rPr>
          <w:rFonts w:ascii="GHEA Grapalat" w:hAnsi="GHEA Grapalat"/>
          <w:i/>
          <w:lang w:val="hy-AM"/>
        </w:rPr>
        <w:t>ԳՀ</w:t>
      </w:r>
      <w:r w:rsidRPr="00AA608E">
        <w:rPr>
          <w:rFonts w:ascii="GHEA Grapalat" w:hAnsi="GHEA Grapalat"/>
          <w:i/>
          <w:lang w:val="af-ZA"/>
        </w:rPr>
        <w:t xml:space="preserve">ԱՊՁԲ-19/02 </w:t>
      </w:r>
      <w:r w:rsidR="008E0B31" w:rsidRPr="00AA608E">
        <w:rPr>
          <w:rFonts w:ascii="GHEA Grapalat" w:hAnsi="GHEA Grapalat" w:cs="Sylfaen"/>
          <w:b/>
          <w:lang w:val="hy-AM"/>
        </w:rPr>
        <w:t>ծածկագրով</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Sylfaen"/>
          <w:b/>
          <w:lang w:val="hy-AM"/>
        </w:rPr>
        <w:t xml:space="preserve"> հրավերի</w:t>
      </w:r>
    </w:p>
    <w:p w:rsidR="008E0B31" w:rsidRPr="00AA608E" w:rsidRDefault="008E0B31" w:rsidP="008E0B31">
      <w:pPr>
        <w:jc w:val="right"/>
        <w:rPr>
          <w:rFonts w:ascii="GHEA Grapalat" w:hAnsi="GHEA Grapalat"/>
          <w:i/>
          <w:sz w:val="20"/>
          <w:lang w:val="hy-AM"/>
        </w:rPr>
      </w:pPr>
    </w:p>
    <w:p w:rsidR="008E0B31" w:rsidRPr="00AA608E" w:rsidRDefault="008E0B31" w:rsidP="008E0B31">
      <w:pPr>
        <w:tabs>
          <w:tab w:val="left" w:pos="2268"/>
        </w:tabs>
        <w:ind w:left="-284" w:firstLine="284"/>
        <w:jc w:val="right"/>
        <w:rPr>
          <w:rFonts w:ascii="GHEA Grapalat" w:hAnsi="GHEA Grapalat"/>
          <w:lang w:val="hy-AM"/>
        </w:rPr>
      </w:pPr>
    </w:p>
    <w:p w:rsidR="00D909B5" w:rsidRPr="00AA608E" w:rsidRDefault="00D909B5" w:rsidP="00D909B5">
      <w:pPr>
        <w:ind w:left="-142" w:firstLine="142"/>
        <w:jc w:val="center"/>
        <w:rPr>
          <w:rFonts w:ascii="GHEA Grapalat" w:hAnsi="GHEA Grapalat"/>
          <w:b/>
          <w:sz w:val="22"/>
          <w:lang w:val="hy-AM"/>
        </w:rPr>
      </w:pPr>
      <w:r w:rsidRPr="00AA608E">
        <w:rPr>
          <w:rFonts w:ascii="GHEA Grapalat" w:hAnsi="GHEA Grapalat" w:cs="Sylfaen"/>
          <w:b/>
          <w:sz w:val="22"/>
          <w:lang w:val="hy-AM"/>
        </w:rPr>
        <w:t>ՀՀ ԱՐԱՐԱՏԻ ՄԱՐԶ ԱԲՈՎՅԱՆ  ՀԱՄԱՅՆՔ ՄԱՆԿԱՊԱՐՏԵԶ ՀՈԱԿ-Ի</w:t>
      </w:r>
      <w:r w:rsidRPr="00AA608E">
        <w:rPr>
          <w:rFonts w:ascii="GHEA Grapalat" w:hAnsi="GHEA Grapalat" w:cs="Times Armenian"/>
          <w:b/>
          <w:sz w:val="22"/>
          <w:lang w:val="hy-AM"/>
        </w:rPr>
        <w:t xml:space="preserve">  </w:t>
      </w:r>
      <w:r w:rsidRPr="00AA608E">
        <w:rPr>
          <w:rFonts w:ascii="GHEA Grapalat" w:hAnsi="GHEA Grapalat" w:cs="Sylfaen"/>
          <w:b/>
          <w:sz w:val="22"/>
          <w:lang w:val="hy-AM"/>
        </w:rPr>
        <w:t>ԿԱՐԻՔՆԵՐԻ</w:t>
      </w:r>
      <w:r w:rsidRPr="00AA608E">
        <w:rPr>
          <w:rFonts w:ascii="GHEA Grapalat" w:hAnsi="GHEA Grapalat" w:cs="Times Armenian"/>
          <w:b/>
          <w:sz w:val="22"/>
          <w:lang w:val="hy-AM"/>
        </w:rPr>
        <w:t xml:space="preserve"> </w:t>
      </w:r>
      <w:r w:rsidRPr="00AA608E">
        <w:rPr>
          <w:rFonts w:ascii="GHEA Grapalat" w:hAnsi="GHEA Grapalat" w:cs="Sylfaen"/>
          <w:b/>
          <w:sz w:val="22"/>
          <w:lang w:val="hy-AM"/>
        </w:rPr>
        <w:t>ՀԱՄԱՐ ԱՊՐԱՆՔՆԵՐԻ ՄԱՏԱԿԱՐԱՐՄԱՆ</w:t>
      </w:r>
    </w:p>
    <w:p w:rsidR="00D909B5" w:rsidRPr="00AA608E" w:rsidRDefault="00D909B5" w:rsidP="00D909B5">
      <w:pPr>
        <w:ind w:left="-142" w:firstLine="142"/>
        <w:jc w:val="center"/>
        <w:rPr>
          <w:rFonts w:ascii="GHEA Grapalat" w:hAnsi="GHEA Grapalat" w:cs="Times Armenian"/>
          <w:b/>
          <w:lang w:val="hy-AM"/>
        </w:rPr>
      </w:pPr>
      <w:r w:rsidRPr="00AA608E">
        <w:rPr>
          <w:rFonts w:ascii="GHEA Grapalat" w:hAnsi="GHEA Grapalat" w:cs="Sylfaen"/>
          <w:b/>
          <w:sz w:val="22"/>
          <w:lang w:val="hy-AM"/>
        </w:rPr>
        <w:t>ՊԱՅՄԱՆԱԳԻՐ</w:t>
      </w:r>
      <w:r w:rsidRPr="00AA608E">
        <w:rPr>
          <w:rFonts w:ascii="GHEA Grapalat" w:hAnsi="GHEA Grapalat" w:cs="Times Armenian"/>
          <w:b/>
          <w:sz w:val="22"/>
          <w:lang w:val="hy-AM"/>
        </w:rPr>
        <w:t xml:space="preserve">   </w:t>
      </w:r>
    </w:p>
    <w:p w:rsidR="00D909B5" w:rsidRPr="00AA608E" w:rsidRDefault="00D909B5" w:rsidP="00D909B5">
      <w:pPr>
        <w:ind w:left="-142" w:firstLine="142"/>
        <w:jc w:val="center"/>
        <w:rPr>
          <w:rFonts w:ascii="GHEA Grapalat" w:hAnsi="GHEA Grapalat" w:cs="Sylfaen"/>
          <w:sz w:val="20"/>
          <w:lang w:val="hy-AM"/>
        </w:rPr>
      </w:pPr>
      <w:r w:rsidRPr="00AA608E">
        <w:rPr>
          <w:rFonts w:ascii="GHEA Grapalat" w:hAnsi="GHEA Grapalat"/>
          <w:b/>
          <w:lang w:val="hy-AM"/>
        </w:rPr>
        <w:t xml:space="preserve">N </w:t>
      </w:r>
      <w:r w:rsidRPr="00AA608E">
        <w:rPr>
          <w:rFonts w:ascii="GHEA Grapalat" w:hAnsi="GHEA Grapalat"/>
          <w:b/>
          <w:i/>
          <w:sz w:val="20"/>
          <w:szCs w:val="20"/>
          <w:lang w:val="af-ZA"/>
        </w:rPr>
        <w:t>ԱՄԱՀ-ՄՀՈԱԿ-</w:t>
      </w:r>
      <w:r w:rsidRPr="00AA608E">
        <w:rPr>
          <w:rFonts w:ascii="GHEA Grapalat" w:hAnsi="GHEA Grapalat"/>
          <w:b/>
          <w:i/>
          <w:sz w:val="20"/>
          <w:szCs w:val="20"/>
          <w:lang w:val="hy-AM"/>
        </w:rPr>
        <w:t>ԳՀ</w:t>
      </w:r>
      <w:r w:rsidRPr="00AA608E">
        <w:rPr>
          <w:rFonts w:ascii="GHEA Grapalat" w:hAnsi="GHEA Grapalat"/>
          <w:b/>
          <w:i/>
          <w:sz w:val="20"/>
          <w:szCs w:val="20"/>
          <w:lang w:val="af-ZA"/>
        </w:rPr>
        <w:t>ԱՊՁԲ-19/01</w:t>
      </w:r>
    </w:p>
    <w:p w:rsidR="00D909B5" w:rsidRPr="00AA608E" w:rsidRDefault="00D909B5" w:rsidP="00D909B5">
      <w:pPr>
        <w:ind w:left="-142" w:firstLine="142"/>
        <w:jc w:val="center"/>
        <w:rPr>
          <w:rFonts w:ascii="GHEA Grapalat" w:hAnsi="GHEA Grapalat" w:cs="Sylfaen"/>
          <w:sz w:val="20"/>
          <w:lang w:val="hy-AM"/>
        </w:rPr>
      </w:pPr>
      <w:r w:rsidRPr="00AA608E">
        <w:rPr>
          <w:rFonts w:ascii="GHEA Grapalat" w:hAnsi="GHEA Grapalat" w:cs="Sylfaen"/>
          <w:sz w:val="20"/>
          <w:lang w:val="hy-AM"/>
        </w:rPr>
        <w:t xml:space="preserve"> Աբովյան համայնք  ՄՀՈԱԿ                                                                          </w:t>
      </w:r>
      <w:r w:rsidRPr="00AA608E">
        <w:rPr>
          <w:rFonts w:ascii="GHEA Grapalat" w:hAnsi="GHEA Grapalat"/>
          <w:lang w:val="hy-AM"/>
        </w:rPr>
        <w:t>«</w:t>
      </w:r>
      <w:r w:rsidRPr="00AA608E">
        <w:rPr>
          <w:rFonts w:ascii="GHEA Grapalat" w:hAnsi="GHEA Grapalat"/>
          <w:u w:val="single"/>
          <w:lang w:val="hy-AM"/>
        </w:rPr>
        <w:t xml:space="preserve">     </w:t>
      </w:r>
      <w:r w:rsidRPr="00AA608E">
        <w:rPr>
          <w:rFonts w:ascii="GHEA Grapalat" w:hAnsi="GHEA Grapalat"/>
          <w:lang w:val="hy-AM"/>
        </w:rPr>
        <w:t xml:space="preserve">» </w:t>
      </w:r>
      <w:r w:rsidRPr="00AA608E">
        <w:rPr>
          <w:rFonts w:ascii="GHEA Grapalat" w:hAnsi="GHEA Grapalat"/>
          <w:u w:val="single"/>
          <w:lang w:val="hy-AM"/>
        </w:rPr>
        <w:t xml:space="preserve">          </w:t>
      </w:r>
      <w:r w:rsidRPr="00AA608E">
        <w:rPr>
          <w:rFonts w:ascii="GHEA Grapalat" w:hAnsi="GHEA Grapalat"/>
          <w:lang w:val="hy-AM"/>
        </w:rPr>
        <w:t xml:space="preserve"> </w:t>
      </w:r>
      <w:r w:rsidRPr="00AA608E">
        <w:rPr>
          <w:rFonts w:ascii="GHEA Grapalat" w:hAnsi="GHEA Grapalat" w:cs="Sylfaen"/>
          <w:sz w:val="20"/>
          <w:lang w:val="hy-AM"/>
        </w:rPr>
        <w:t>20   թ.</w:t>
      </w:r>
    </w:p>
    <w:p w:rsidR="00D909B5" w:rsidRPr="00AA608E" w:rsidRDefault="00D909B5" w:rsidP="00D909B5">
      <w:pPr>
        <w:tabs>
          <w:tab w:val="left" w:pos="720"/>
          <w:tab w:val="left" w:pos="1440"/>
          <w:tab w:val="left" w:pos="8865"/>
        </w:tabs>
        <w:jc w:val="both"/>
        <w:rPr>
          <w:rFonts w:ascii="GHEA Grapalat" w:hAnsi="GHEA Grapalat" w:cs="Sylfaen"/>
          <w:sz w:val="20"/>
          <w:lang w:val="hy-AM"/>
        </w:rPr>
      </w:pPr>
    </w:p>
    <w:p w:rsidR="00D909B5" w:rsidRPr="00AA608E" w:rsidRDefault="00D909B5" w:rsidP="00D909B5">
      <w:pPr>
        <w:jc w:val="both"/>
        <w:rPr>
          <w:rFonts w:ascii="GHEA Grapalat" w:hAnsi="GHEA Grapalat"/>
          <w:sz w:val="20"/>
          <w:lang w:val="hy-AM"/>
        </w:rPr>
      </w:pPr>
      <w:r w:rsidRPr="00AA608E">
        <w:rPr>
          <w:rFonts w:ascii="GHEA Grapalat" w:hAnsi="GHEA Grapalat"/>
          <w:b/>
          <w:sz w:val="20"/>
          <w:szCs w:val="20"/>
          <w:lang w:val="hy-AM"/>
        </w:rPr>
        <w:t>ՀՀ Արարատի մարզ,</w:t>
      </w:r>
      <w:r w:rsidRPr="00AA608E">
        <w:rPr>
          <w:rFonts w:ascii="GHEA Grapalat" w:hAnsi="GHEA Grapalat" w:cs="Sylfaen"/>
          <w:sz w:val="20"/>
          <w:lang w:val="hy-AM"/>
        </w:rPr>
        <w:t xml:space="preserve"> Աբովյան համայնքի մանկապարտեզ ՀՈԱԿ</w:t>
      </w:r>
      <w:r w:rsidRPr="00AA608E">
        <w:rPr>
          <w:rFonts w:ascii="GHEA Grapalat" w:hAnsi="GHEA Grapalat"/>
          <w:sz w:val="20"/>
          <w:szCs w:val="20"/>
          <w:lang w:val="hy-AM"/>
        </w:rPr>
        <w:t xml:space="preserve"> -ը</w:t>
      </w:r>
      <w:r w:rsidRPr="00AA608E">
        <w:rPr>
          <w:rFonts w:ascii="GHEA Grapalat" w:hAnsi="GHEA Grapalat"/>
          <w:sz w:val="20"/>
          <w:lang w:val="hy-AM"/>
        </w:rPr>
        <w:t xml:space="preserve"> ի դեմս տնօրեն Ե.Հովհաննիսյան ի որը գործում է կազմակերպության կանոնադրության հիման վրա, այսուհետ </w:t>
      </w:r>
      <w:r w:rsidRPr="00AA608E">
        <w:rPr>
          <w:rFonts w:ascii="GHEA Grapalat" w:hAnsi="GHEA Grapalat"/>
          <w:lang w:val="hy-AM"/>
        </w:rPr>
        <w:t>«</w:t>
      </w:r>
      <w:r w:rsidRPr="00AA608E">
        <w:rPr>
          <w:rFonts w:ascii="GHEA Grapalat" w:hAnsi="GHEA Grapalat"/>
          <w:sz w:val="20"/>
          <w:lang w:val="hy-AM"/>
        </w:rPr>
        <w:t>Գնորդ</w:t>
      </w:r>
      <w:r w:rsidRPr="00AA608E">
        <w:rPr>
          <w:rFonts w:ascii="GHEA Grapalat" w:hAnsi="GHEA Grapalat"/>
          <w:lang w:val="hy-AM"/>
        </w:rPr>
        <w:t>»</w:t>
      </w:r>
      <w:r w:rsidRPr="00AA608E">
        <w:rPr>
          <w:rFonts w:ascii="GHEA Grapalat" w:hAnsi="GHEA Grapalat"/>
          <w:sz w:val="20"/>
          <w:lang w:val="hy-AM"/>
        </w:rPr>
        <w:t xml:space="preserve">, մի կողմից,  և ___________-ը, ի դեմս տնօրեն _____________-ի, որը գործում է </w:t>
      </w:r>
      <w:r w:rsidRPr="00AA608E">
        <w:rPr>
          <w:rFonts w:ascii="GHEA Grapalat" w:hAnsi="GHEA Grapalat"/>
          <w:sz w:val="20"/>
          <w:u w:val="single"/>
          <w:lang w:val="hy-AM"/>
        </w:rPr>
        <w:t xml:space="preserve">                 </w:t>
      </w:r>
      <w:r w:rsidRPr="00AA608E">
        <w:rPr>
          <w:rFonts w:ascii="GHEA Grapalat" w:hAnsi="GHEA Grapalat"/>
          <w:sz w:val="20"/>
          <w:lang w:val="hy-AM"/>
        </w:rPr>
        <w:t xml:space="preserve">-ի կանոնադրության հիման վրա, այսուհետ </w:t>
      </w:r>
      <w:r w:rsidRPr="00AA608E">
        <w:rPr>
          <w:rFonts w:ascii="GHEA Grapalat" w:hAnsi="GHEA Grapalat"/>
          <w:lang w:val="hy-AM"/>
        </w:rPr>
        <w:t>«</w:t>
      </w:r>
      <w:r w:rsidRPr="00AA608E">
        <w:rPr>
          <w:rFonts w:ascii="GHEA Grapalat" w:hAnsi="GHEA Grapalat"/>
          <w:sz w:val="20"/>
          <w:lang w:val="hy-AM"/>
        </w:rPr>
        <w:t>Վաճառող</w:t>
      </w:r>
      <w:r w:rsidRPr="00AA608E">
        <w:rPr>
          <w:rFonts w:ascii="GHEA Grapalat" w:hAnsi="GHEA Grapalat"/>
          <w:lang w:val="hy-AM"/>
        </w:rPr>
        <w:t>»</w:t>
      </w:r>
      <w:r w:rsidRPr="00AA608E">
        <w:rPr>
          <w:rFonts w:ascii="GHEA Grapalat" w:hAnsi="GHEA Grapalat"/>
          <w:sz w:val="20"/>
          <w:lang w:val="hy-AM"/>
        </w:rPr>
        <w:t xml:space="preserve"> մյուս կողմից, կնքեցին սույն պայմանագիրը հետևյալի մասին։</w:t>
      </w:r>
    </w:p>
    <w:p w:rsidR="008E0B31" w:rsidRPr="00AA608E" w:rsidRDefault="008E0B31" w:rsidP="008E0B31">
      <w:pPr>
        <w:ind w:firstLine="709"/>
        <w:jc w:val="both"/>
        <w:rPr>
          <w:rFonts w:ascii="GHEA Grapalat" w:hAnsi="GHEA Grapalat"/>
          <w:b/>
          <w:sz w:val="20"/>
          <w:lang w:val="hy-AM"/>
        </w:rPr>
      </w:pPr>
    </w:p>
    <w:p w:rsidR="008E0B31" w:rsidRPr="00AA608E" w:rsidRDefault="008E0B31" w:rsidP="008E0B31">
      <w:pPr>
        <w:ind w:firstLine="709"/>
        <w:jc w:val="center"/>
        <w:rPr>
          <w:rFonts w:ascii="GHEA Grapalat" w:hAnsi="GHEA Grapalat" w:cs="Times Armenian"/>
          <w:b/>
          <w:sz w:val="20"/>
          <w:lang w:val="hy-AM"/>
        </w:rPr>
      </w:pPr>
      <w:r w:rsidRPr="00AA608E">
        <w:rPr>
          <w:rFonts w:ascii="GHEA Grapalat" w:hAnsi="GHEA Grapalat"/>
          <w:b/>
          <w:sz w:val="20"/>
          <w:lang w:val="hy-AM"/>
        </w:rPr>
        <w:t xml:space="preserve">1. </w:t>
      </w:r>
      <w:r w:rsidRPr="00AA608E">
        <w:rPr>
          <w:rFonts w:ascii="GHEA Grapalat" w:hAnsi="GHEA Grapalat" w:cs="Sylfaen"/>
          <w:b/>
          <w:sz w:val="20"/>
          <w:lang w:val="hy-AM"/>
        </w:rPr>
        <w:t>ՊԱՅՄԱՆԱԳՐԻ</w:t>
      </w:r>
      <w:r w:rsidRPr="00AA608E">
        <w:rPr>
          <w:rFonts w:ascii="GHEA Grapalat" w:hAnsi="GHEA Grapalat" w:cs="Times Armenian"/>
          <w:b/>
          <w:sz w:val="20"/>
          <w:lang w:val="hy-AM"/>
        </w:rPr>
        <w:t xml:space="preserve"> </w:t>
      </w:r>
      <w:r w:rsidRPr="00AA608E">
        <w:rPr>
          <w:rFonts w:ascii="GHEA Grapalat" w:hAnsi="GHEA Grapalat" w:cs="Sylfaen"/>
          <w:b/>
          <w:sz w:val="20"/>
          <w:lang w:val="hy-AM"/>
        </w:rPr>
        <w:t>ԱՌԱՐԿԱՆ</w:t>
      </w:r>
    </w:p>
    <w:p w:rsidR="008E0B31" w:rsidRPr="00AA608E" w:rsidRDefault="008E0B31" w:rsidP="008E0B31">
      <w:pPr>
        <w:ind w:firstLine="709"/>
        <w:jc w:val="center"/>
        <w:rPr>
          <w:rFonts w:ascii="GHEA Grapalat" w:hAnsi="GHEA Grapalat" w:cs="Times Armenian"/>
          <w:b/>
          <w:sz w:val="20"/>
          <w:lang w:val="hy-AM"/>
        </w:rPr>
      </w:pPr>
    </w:p>
    <w:p w:rsidR="008E0B31" w:rsidRPr="00AA608E" w:rsidRDefault="008E0B31" w:rsidP="008E0B31">
      <w:pPr>
        <w:ind w:firstLine="709"/>
        <w:jc w:val="both"/>
        <w:rPr>
          <w:rFonts w:ascii="GHEA Grapalat" w:hAnsi="GHEA Grapalat" w:cs="Times Armenian"/>
          <w:sz w:val="20"/>
          <w:lang w:val="hy-AM"/>
        </w:rPr>
      </w:pPr>
      <w:r w:rsidRPr="00AA608E">
        <w:rPr>
          <w:rFonts w:ascii="GHEA Grapalat" w:hAnsi="GHEA Grapalat"/>
          <w:sz w:val="20"/>
          <w:lang w:val="hy-AM"/>
        </w:rPr>
        <w:t xml:space="preserve">1.1. </w:t>
      </w:r>
      <w:r w:rsidRPr="00AA608E">
        <w:rPr>
          <w:rFonts w:ascii="GHEA Grapalat" w:hAnsi="GHEA Grapalat" w:cs="Sylfaen"/>
          <w:sz w:val="20"/>
          <w:lang w:val="hy-AM"/>
        </w:rPr>
        <w:t>Վաճառողը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սույն</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րով (այսուհետ</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իր) սահմանված</w:t>
      </w:r>
      <w:r w:rsidRPr="00AA608E">
        <w:rPr>
          <w:rFonts w:ascii="GHEA Grapalat" w:hAnsi="GHEA Grapalat" w:cs="Times Armenian"/>
          <w:sz w:val="20"/>
          <w:lang w:val="hy-AM"/>
        </w:rPr>
        <w:t xml:space="preserve">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 </w:t>
      </w:r>
      <w:r w:rsidRPr="00AA608E">
        <w:rPr>
          <w:rFonts w:ascii="GHEA Grapalat" w:hAnsi="GHEA Grapalat" w:cs="Sylfaen"/>
          <w:sz w:val="20"/>
          <w:lang w:val="hy-AM"/>
        </w:rPr>
        <w:t>Գնորդին</w:t>
      </w:r>
      <w:r w:rsidRPr="00AA608E">
        <w:rPr>
          <w:rFonts w:ascii="GHEA Grapalat" w:hAnsi="GHEA Grapalat" w:cs="Times Armenian"/>
          <w:sz w:val="20"/>
          <w:lang w:val="hy-AM"/>
        </w:rPr>
        <w:t xml:space="preserve"> </w:t>
      </w:r>
      <w:r w:rsidRPr="00AA608E">
        <w:rPr>
          <w:rFonts w:ascii="GHEA Grapalat" w:hAnsi="GHEA Grapalat" w:cs="Sylfaen"/>
          <w:sz w:val="20"/>
          <w:lang w:val="hy-AM"/>
        </w:rPr>
        <w:t>մատակարարել</w:t>
      </w:r>
      <w:r w:rsidRPr="00AA608E">
        <w:rPr>
          <w:rFonts w:ascii="GHEA Grapalat" w:hAnsi="GHEA Grapalat" w:cs="Times Armenian"/>
          <w:sz w:val="20"/>
          <w:lang w:val="hy-AM"/>
        </w:rPr>
        <w:t xml:space="preserve"> պ</w:t>
      </w:r>
      <w:r w:rsidRPr="00AA608E">
        <w:rPr>
          <w:rFonts w:ascii="GHEA Grapalat" w:hAnsi="GHEA Grapalat" w:cs="Sylfaen"/>
          <w:sz w:val="20"/>
          <w:lang w:val="hy-AM"/>
        </w:rPr>
        <w:t>այմանա</w:t>
      </w:r>
      <w:r w:rsidRPr="00AA608E">
        <w:rPr>
          <w:rFonts w:ascii="GHEA Grapalat" w:hAnsi="GHEA Grapalat"/>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N 1 </w:t>
      </w:r>
      <w:r w:rsidRPr="00AA608E">
        <w:rPr>
          <w:rFonts w:ascii="GHEA Grapalat" w:hAnsi="GHEA Grapalat" w:cs="Sylfaen"/>
          <w:sz w:val="20"/>
          <w:lang w:val="hy-AM"/>
        </w:rPr>
        <w:t>հավելվածով`</w:t>
      </w:r>
      <w:r w:rsidRPr="00AA608E">
        <w:rPr>
          <w:rFonts w:ascii="GHEA Grapalat" w:hAnsi="GHEA Grapalat" w:cs="Times Armenian"/>
          <w:sz w:val="20"/>
          <w:lang w:val="hy-AM"/>
        </w:rPr>
        <w:t xml:space="preserve"> </w:t>
      </w:r>
      <w:r w:rsidRPr="00AA608E">
        <w:rPr>
          <w:rFonts w:ascii="GHEA Grapalat" w:hAnsi="GHEA Grapalat" w:cs="Sylfaen"/>
          <w:sz w:val="20"/>
          <w:lang w:val="hy-AM"/>
        </w:rPr>
        <w:t>Տեխնիկական</w:t>
      </w:r>
      <w:r w:rsidRPr="00AA608E">
        <w:rPr>
          <w:rFonts w:ascii="GHEA Grapalat" w:hAnsi="GHEA Grapalat" w:cs="Times Armenian"/>
          <w:sz w:val="20"/>
          <w:lang w:val="hy-AM"/>
        </w:rPr>
        <w:t xml:space="preserve"> </w:t>
      </w:r>
      <w:r w:rsidRPr="00AA608E">
        <w:rPr>
          <w:rFonts w:ascii="GHEA Grapalat" w:hAnsi="GHEA Grapalat" w:cs="Sylfaen"/>
          <w:sz w:val="20"/>
          <w:lang w:val="hy-AM"/>
        </w:rPr>
        <w:t>բնութա</w:t>
      </w:r>
      <w:r w:rsidRPr="00AA608E">
        <w:rPr>
          <w:rFonts w:ascii="GHEA Grapalat" w:hAnsi="GHEA Grapalat" w:cs="Times Armenian"/>
          <w:sz w:val="20"/>
          <w:lang w:val="hy-AM"/>
        </w:rPr>
        <w:t>գի</w:t>
      </w:r>
      <w:r w:rsidRPr="00AA608E">
        <w:rPr>
          <w:rFonts w:ascii="GHEA Grapalat" w:hAnsi="GHEA Grapalat" w:cs="Sylfaen"/>
          <w:sz w:val="20"/>
          <w:lang w:val="hy-AM"/>
        </w:rPr>
        <w:t>ր-գնման-ժամանակացուցով նախատեսված</w:t>
      </w:r>
      <w:r w:rsidRPr="00AA608E">
        <w:rPr>
          <w:rFonts w:ascii="GHEA Grapalat" w:hAnsi="GHEA Grapalat" w:cs="Times Armenian"/>
          <w:sz w:val="20"/>
          <w:lang w:val="hy-AM"/>
        </w:rPr>
        <w:t xml:space="preserve"> ապրանքը (այսուհետ` ապրանք), </w:t>
      </w:r>
      <w:r w:rsidRPr="00AA608E">
        <w:rPr>
          <w:rFonts w:ascii="GHEA Grapalat" w:hAnsi="GHEA Grapalat" w:cs="Sylfaen"/>
          <w:sz w:val="20"/>
          <w:lang w:val="hy-AM"/>
        </w:rPr>
        <w:t>իսկ</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ընդունել</w:t>
      </w:r>
      <w:r w:rsidRPr="00AA608E">
        <w:rPr>
          <w:rFonts w:ascii="GHEA Grapalat" w:hAnsi="GHEA Grapalat" w:cs="Times Armenian"/>
          <w:sz w:val="20"/>
          <w:lang w:val="hy-AM"/>
        </w:rPr>
        <w:t xml:space="preserve"> ա</w:t>
      </w:r>
      <w:r w:rsidRPr="00AA608E">
        <w:rPr>
          <w:rFonts w:ascii="GHEA Grapalat" w:hAnsi="GHEA Grapalat" w:cs="Sylfaen"/>
          <w:sz w:val="20"/>
          <w:lang w:val="hy-AM"/>
        </w:rPr>
        <w:t>պրանքը</w:t>
      </w:r>
      <w:r w:rsidRPr="00AA608E">
        <w:rPr>
          <w:rFonts w:ascii="GHEA Grapalat" w:hAnsi="GHEA Grapalat" w:cs="Times Armenian"/>
          <w:sz w:val="20"/>
          <w:lang w:val="hy-AM"/>
        </w:rPr>
        <w:t xml:space="preserve"> </w:t>
      </w:r>
      <w:r w:rsidRPr="00AA608E">
        <w:rPr>
          <w:rFonts w:ascii="GHEA Grapalat" w:hAnsi="GHEA Grapalat" w:cs="Sylfaen"/>
          <w:sz w:val="20"/>
          <w:lang w:val="hy-AM"/>
        </w:rPr>
        <w:t>և</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վճարել</w:t>
      </w:r>
      <w:r w:rsidRPr="00AA608E">
        <w:rPr>
          <w:rFonts w:ascii="GHEA Grapalat" w:hAnsi="GHEA Grapalat" w:cs="Times Armenian"/>
          <w:sz w:val="20"/>
          <w:lang w:val="hy-AM"/>
        </w:rPr>
        <w:t xml:space="preserve"> </w:t>
      </w:r>
      <w:r w:rsidRPr="00AA608E">
        <w:rPr>
          <w:rFonts w:ascii="GHEA Grapalat" w:hAnsi="GHEA Grapalat" w:cs="Sylfaen"/>
          <w:sz w:val="20"/>
          <w:lang w:val="hy-AM"/>
        </w:rPr>
        <w:t>դրա</w:t>
      </w:r>
      <w:r w:rsidRPr="00AA608E">
        <w:rPr>
          <w:rFonts w:ascii="GHEA Grapalat" w:hAnsi="GHEA Grapalat" w:cs="Times Armenian"/>
          <w:sz w:val="20"/>
          <w:lang w:val="hy-AM"/>
        </w:rPr>
        <w:t xml:space="preserve"> </w:t>
      </w:r>
      <w:r w:rsidRPr="00AA608E">
        <w:rPr>
          <w:rFonts w:ascii="GHEA Grapalat" w:hAnsi="GHEA Grapalat" w:cs="Sylfaen"/>
          <w:sz w:val="20"/>
          <w:lang w:val="hy-AM"/>
        </w:rPr>
        <w:t>համար</w:t>
      </w:r>
      <w:r w:rsidRPr="00AA608E">
        <w:rPr>
          <w:rFonts w:ascii="GHEA Grapalat" w:hAnsi="GHEA Grapalat" w:cs="Times Armenian"/>
          <w:sz w:val="20"/>
          <w:lang w:val="hy-AM"/>
        </w:rPr>
        <w:t xml:space="preserve">։ </w:t>
      </w:r>
    </w:p>
    <w:p w:rsidR="008E0B31" w:rsidRPr="00AA608E" w:rsidRDefault="008E0B31" w:rsidP="008E0B31">
      <w:pPr>
        <w:ind w:firstLine="709"/>
        <w:jc w:val="both"/>
        <w:rPr>
          <w:rFonts w:ascii="GHEA Grapalat" w:hAnsi="GHEA Grapalat" w:cs="Times Armenian"/>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sz w:val="20"/>
          <w:lang w:val="hy-AM"/>
        </w:rPr>
        <w:tab/>
      </w:r>
      <w:r w:rsidRPr="00AA608E">
        <w:rPr>
          <w:rFonts w:ascii="GHEA Grapalat" w:hAnsi="GHEA Grapalat"/>
          <w:b/>
          <w:sz w:val="20"/>
          <w:lang w:val="hy-AM"/>
        </w:rPr>
        <w:t>2. ԿՈՂՄԵՐԻ ԻՐԱՎՈՒՆՔՆԵՐԸ ԵՎ ՊԱՐՏԱԿԱՆՈՒԹՅՈՒՆՆԵՐԸ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2.1 Գնորդն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հատուցելու ապրանքի անպատշաճ որակի լինելու պատճառով իր կատարած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հրաժարվել պայմանագիրը կատարելուց և պահանջել վերադարձնելու ապրանքի համար վճարված գումարը: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2.1.3 Եթե հանձնվել է պայմանագրով որոշվածից պակաս քանակի ապրանք, ապա`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լրացնելու ապրանքի պակաս հանձնված քանակը,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2.1.4 Եթե հանձնվել է տեսակի պայմանի խախտմամբ ապրանք,  իր ընտրությամբ`</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ընդունել տեսակի վերաբերյալ պայմանին համապատասխանող ապրանքը և հրաժարվել մնացած ապրանքներից.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pStyle w:val="31"/>
        <w:spacing w:line="240" w:lineRule="auto"/>
        <w:ind w:firstLine="0"/>
        <w:rPr>
          <w:rFonts w:ascii="GHEA Grapalat" w:hAnsi="GHEA Grapalat" w:cs="Sylfaen"/>
          <w:i/>
          <w:sz w:val="16"/>
          <w:szCs w:val="16"/>
          <w:lang w:val="hy-AM" w:eastAsia="ru-RU"/>
        </w:rPr>
      </w:pPr>
      <w:r w:rsidRPr="00AA608E">
        <w:rPr>
          <w:rFonts w:ascii="GHEA Grapalat" w:hAnsi="GHEA Grapalat" w:cs="Sylfaen"/>
          <w:i/>
          <w:sz w:val="16"/>
          <w:szCs w:val="16"/>
          <w:lang w:val="hy-AM" w:eastAsia="ru-RU"/>
        </w:rPr>
        <w:t>*</w:t>
      </w:r>
      <w:r w:rsidRPr="00AA608E">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A608E">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2.1.7.1 Վաճառողի կողմից պայմանագիրը խախտելն էական է համարվում, եթե`</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 xml:space="preserve">բ) ապրանքի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2.1.8 Զննել ապրանքը և հայտնաբերված թերությունների մասին անհապաղ տեղեկացնել Վաճառողին։</w:t>
      </w:r>
    </w:p>
    <w:p w:rsidR="008E0B31" w:rsidRPr="00AA608E" w:rsidRDefault="008E0B31" w:rsidP="008E0B31">
      <w:pPr>
        <w:tabs>
          <w:tab w:val="left" w:pos="720"/>
        </w:tabs>
        <w:ind w:firstLine="709"/>
        <w:jc w:val="both"/>
        <w:rPr>
          <w:rFonts w:ascii="GHEA Grapalat" w:hAnsi="GHEA Grapalat"/>
          <w:sz w:val="12"/>
          <w:szCs w:val="12"/>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2.2 Գնորդը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2.3 Վաճառողն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2.3.1 Գնորդից պահանջել ընդունելու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ապրանքը: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2.3.2 Գնորդից պահանջել վճարելու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 Միակողմանի լուծել պայմանագիրը (լրիվ կամ մասնակի), եթե Գնորդն էականորեն խախտել է պայմանագիրը: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2.3.4 Գնորդի համաձայնությամբ վաղաժամկետ մատակարարել ապրանքը։ </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2.4 Վաճառողը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2.4.1 Գնորդին հանձնել ապրանքը` պայմանագրով նախատեսված կարգով,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2.4.3 Գնորդին հանձնել երրորդ անձանց իրավունքներից ազատ ապրանք:</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2.4.9 Գնորդին հանձնել ապրանքի պատկանելիքները և համապատասխան փաստաթղթերը։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8E0B31" w:rsidRPr="00AA608E" w:rsidRDefault="008E0B31" w:rsidP="008E0B31">
      <w:pPr>
        <w:ind w:firstLine="709"/>
        <w:jc w:val="both"/>
        <w:rPr>
          <w:rFonts w:ascii="GHEA Grapalat" w:hAnsi="GHEA Grapalat"/>
          <w:lang w:val="hy-AM"/>
        </w:rPr>
      </w:pPr>
    </w:p>
    <w:p w:rsidR="008E0B31" w:rsidRPr="00AA608E" w:rsidRDefault="008E0B31" w:rsidP="009911F6">
      <w:pPr>
        <w:rPr>
          <w:rFonts w:ascii="GHEA Grapalat" w:hAnsi="GHEA Grapalat"/>
          <w:b/>
          <w:sz w:val="20"/>
          <w:lang w:val="hy-AM"/>
        </w:rPr>
      </w:pPr>
      <w:r w:rsidRPr="00AA608E">
        <w:rPr>
          <w:rFonts w:ascii="GHEA Grapalat" w:hAnsi="GHEA Grapalat"/>
          <w:b/>
          <w:sz w:val="20"/>
          <w:lang w:val="hy-AM"/>
        </w:rPr>
        <w:t>3. ՊԱՅՄԱՆԱԳՐԻ ԳԻՆԸ ԵՎ ՎՃԱՐՄԱՆ ԿԱՐԳԸ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3.1  Պայմանագրի գինը կազմում է ________________ ՀՀ դրամ, ներառյալ ԱԱՀ-ն:</w:t>
      </w:r>
      <w:r w:rsidRPr="00AA608E">
        <w:rPr>
          <w:rFonts w:ascii="GHEA Grapalat" w:hAnsi="GHEA Grapalat"/>
          <w:sz w:val="20"/>
          <w:vertAlign w:val="superscript"/>
          <w:lang w:val="hy-AM"/>
        </w:rPr>
        <w:t>17</w:t>
      </w:r>
      <w:r w:rsidRPr="00AA608E">
        <w:rPr>
          <w:rFonts w:ascii="GHEA Grapalat" w:hAnsi="GHEA Grapalat"/>
          <w:color w:val="FFFFFF"/>
          <w:sz w:val="20"/>
          <w:vertAlign w:val="superscript"/>
          <w:lang w:val="hy-AM"/>
        </w:rPr>
        <w:t>29</w:t>
      </w:r>
      <w:r w:rsidRPr="00AA608E">
        <w:rPr>
          <w:rStyle w:val="af6"/>
          <w:rFonts w:ascii="GHEA Grapalat" w:hAnsi="GHEA Grapalat"/>
          <w:color w:val="FFFFFF"/>
          <w:sz w:val="20"/>
          <w:lang w:val="hy-AM"/>
        </w:rPr>
        <w:footnoteReference w:id="11"/>
      </w:r>
      <w:r w:rsidRPr="00AA608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8E0B31" w:rsidRPr="00AA608E" w:rsidRDefault="008E0B31" w:rsidP="008E0B31">
      <w:pPr>
        <w:ind w:firstLine="720"/>
        <w:jc w:val="both"/>
        <w:rPr>
          <w:rFonts w:ascii="GHEA Grapalat" w:hAnsi="GHEA Grapalat" w:cs="Sylfaen"/>
          <w:sz w:val="20"/>
          <w:lang w:val="hy-AM"/>
        </w:rPr>
      </w:pPr>
      <w:r w:rsidRPr="00AA608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8E0B31" w:rsidRPr="00AA608E" w:rsidRDefault="008E0B31" w:rsidP="009911F6">
      <w:pPr>
        <w:jc w:val="both"/>
        <w:rPr>
          <w:rFonts w:ascii="GHEA Grapalat" w:hAnsi="GHEA Grapalat"/>
          <w:sz w:val="20"/>
          <w:lang w:val="hy-AM"/>
        </w:rPr>
      </w:pPr>
      <w:r w:rsidRPr="00AA608E">
        <w:rPr>
          <w:rFonts w:ascii="GHEA Grapalat" w:hAnsi="GHEA Grapalat" w:cs="Sylfaen"/>
          <w:sz w:val="20"/>
          <w:lang w:val="hy-AM"/>
        </w:rPr>
        <w:t>3.2 Պայմանա</w:t>
      </w:r>
      <w:r w:rsidRPr="00AA608E">
        <w:rPr>
          <w:rFonts w:ascii="GHEA Grapalat" w:hAnsi="GHEA Grapalat" w:cs="Times Armenian"/>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գ</w:t>
      </w:r>
      <w:r w:rsidRPr="00AA608E">
        <w:rPr>
          <w:rFonts w:ascii="GHEA Grapalat" w:hAnsi="GHEA Grapalat" w:cs="Sylfaen"/>
          <w:sz w:val="20"/>
          <w:lang w:val="hy-AM"/>
        </w:rPr>
        <w:t>նից</w:t>
      </w:r>
      <w:r w:rsidRPr="00AA608E">
        <w:rPr>
          <w:rFonts w:ascii="GHEA Grapalat" w:hAnsi="GHEA Grapalat" w:cs="Times Armenian"/>
          <w:sz w:val="20"/>
          <w:lang w:val="hy-AM"/>
        </w:rPr>
        <w:t xml:space="preserve">` մինչև </w:t>
      </w:r>
      <w:r w:rsidRPr="00AA608E">
        <w:rPr>
          <w:rFonts w:ascii="GHEA Grapalat" w:hAnsi="GHEA Grapalat" w:cs="Times Armenian"/>
          <w:sz w:val="20"/>
          <w:u w:val="single"/>
          <w:lang w:val="hy-AM"/>
        </w:rPr>
        <w:t xml:space="preserve">             </w:t>
      </w:r>
      <w:r w:rsidRPr="00AA608E">
        <w:rPr>
          <w:rFonts w:ascii="GHEA Grapalat" w:hAnsi="GHEA Grapalat" w:cs="Times Armenian"/>
          <w:sz w:val="20"/>
          <w:lang w:val="hy-AM"/>
        </w:rPr>
        <w:t xml:space="preserve"> </w:t>
      </w:r>
      <w:r w:rsidRPr="00AA608E">
        <w:rPr>
          <w:rFonts w:ascii="GHEA Grapalat" w:hAnsi="GHEA Grapalat" w:cs="Sylfaen"/>
          <w:sz w:val="20"/>
          <w:lang w:val="hy-AM"/>
        </w:rPr>
        <w:t>ՀՀ</w:t>
      </w:r>
      <w:r w:rsidRPr="00AA608E">
        <w:rPr>
          <w:rFonts w:ascii="GHEA Grapalat" w:hAnsi="GHEA Grapalat" w:cs="Times Armenian"/>
          <w:sz w:val="20"/>
          <w:lang w:val="hy-AM"/>
        </w:rPr>
        <w:t xml:space="preserve"> </w:t>
      </w:r>
      <w:r w:rsidRPr="00AA608E">
        <w:rPr>
          <w:rFonts w:ascii="GHEA Grapalat" w:hAnsi="GHEA Grapalat" w:cs="Sylfaen"/>
          <w:sz w:val="20"/>
          <w:lang w:val="hy-AM"/>
        </w:rPr>
        <w:t>դրամը</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փոխանցում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Վաճառողի </w:t>
      </w:r>
      <w:r w:rsidRPr="00AA608E">
        <w:rPr>
          <w:rFonts w:ascii="GHEA Grapalat" w:hAnsi="GHEA Grapalat" w:cs="Sylfaen"/>
          <w:sz w:val="20"/>
          <w:lang w:val="hy-AM"/>
        </w:rPr>
        <w:t>բանկային</w:t>
      </w:r>
      <w:r w:rsidRPr="00AA608E">
        <w:rPr>
          <w:rFonts w:ascii="GHEA Grapalat" w:hAnsi="GHEA Grapalat" w:cs="Times Armenian"/>
          <w:sz w:val="20"/>
          <w:lang w:val="hy-AM"/>
        </w:rPr>
        <w:t xml:space="preserve"> </w:t>
      </w:r>
      <w:r w:rsidRPr="00AA608E">
        <w:rPr>
          <w:rFonts w:ascii="GHEA Grapalat" w:hAnsi="GHEA Grapalat" w:cs="Sylfaen"/>
          <w:sz w:val="20"/>
          <w:lang w:val="hy-AM"/>
        </w:rPr>
        <w:t>հաշվին</w:t>
      </w:r>
      <w:r w:rsidRPr="00AA608E">
        <w:rPr>
          <w:rFonts w:ascii="GHEA Grapalat" w:hAnsi="GHEA Grapalat" w:cs="Times Armenian"/>
          <w:sz w:val="20"/>
          <w:lang w:val="hy-AM"/>
        </w:rPr>
        <w:t xml:space="preserve">` </w:t>
      </w:r>
      <w:r w:rsidRPr="00AA608E">
        <w:rPr>
          <w:rFonts w:ascii="GHEA Grapalat" w:hAnsi="GHEA Grapalat" w:cs="Sylfaen"/>
          <w:sz w:val="20"/>
          <w:lang w:val="hy-AM"/>
        </w:rPr>
        <w:t>որպես</w:t>
      </w:r>
      <w:r w:rsidRPr="00AA608E">
        <w:rPr>
          <w:rFonts w:ascii="GHEA Grapalat" w:hAnsi="GHEA Grapalat" w:cs="Times Armenian"/>
          <w:sz w:val="20"/>
          <w:lang w:val="hy-AM"/>
        </w:rPr>
        <w:t xml:space="preserve"> </w:t>
      </w:r>
      <w:r w:rsidRPr="00AA608E">
        <w:rPr>
          <w:rFonts w:ascii="GHEA Grapalat" w:hAnsi="GHEA Grapalat" w:cs="Sylfaen"/>
          <w:sz w:val="20"/>
          <w:lang w:val="hy-AM"/>
        </w:rPr>
        <w:t>կանխավճար։ Կանխավճարի</w:t>
      </w:r>
      <w:r w:rsidRPr="00AA608E">
        <w:rPr>
          <w:rFonts w:ascii="GHEA Grapalat" w:hAnsi="GHEA Grapalat" w:cs="Times Armenian"/>
          <w:sz w:val="20"/>
          <w:lang w:val="hy-AM"/>
        </w:rPr>
        <w:t xml:space="preserve"> </w:t>
      </w:r>
      <w:r w:rsidRPr="00AA608E">
        <w:rPr>
          <w:rFonts w:ascii="GHEA Grapalat" w:hAnsi="GHEA Grapalat" w:cs="Sylfaen"/>
          <w:sz w:val="20"/>
          <w:lang w:val="hy-AM"/>
        </w:rPr>
        <w:t>մարումն</w:t>
      </w:r>
      <w:r w:rsidRPr="00AA608E">
        <w:rPr>
          <w:rFonts w:ascii="GHEA Grapalat" w:hAnsi="GHEA Grapalat" w:cs="Times Armenian"/>
          <w:sz w:val="20"/>
          <w:lang w:val="hy-AM"/>
        </w:rPr>
        <w:t xml:space="preserve"> </w:t>
      </w:r>
      <w:r w:rsidRPr="00AA608E">
        <w:rPr>
          <w:rFonts w:ascii="GHEA Grapalat" w:hAnsi="GHEA Grapalat" w:cs="Sylfaen"/>
          <w:sz w:val="20"/>
          <w:lang w:val="hy-AM"/>
        </w:rPr>
        <w:t>իրականացվում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sz w:val="20"/>
          <w:lang w:val="hy-AM"/>
        </w:rPr>
        <w:t xml:space="preserve">հանձնման-ընդունման </w:t>
      </w:r>
      <w:r w:rsidRPr="00AA608E">
        <w:rPr>
          <w:rFonts w:ascii="GHEA Grapalat" w:hAnsi="GHEA Grapalat" w:cs="Sylfaen"/>
          <w:sz w:val="20"/>
          <w:lang w:val="hy-AM"/>
        </w:rPr>
        <w:t>արձանագրությունների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հիման</w:t>
      </w:r>
      <w:r w:rsidRPr="00AA608E">
        <w:rPr>
          <w:rFonts w:ascii="GHEA Grapalat" w:hAnsi="GHEA Grapalat" w:cs="Times Armenian"/>
          <w:sz w:val="20"/>
          <w:lang w:val="hy-AM"/>
        </w:rPr>
        <w:t xml:space="preserve"> </w:t>
      </w:r>
      <w:r w:rsidRPr="00AA608E">
        <w:rPr>
          <w:rFonts w:ascii="GHEA Grapalat" w:hAnsi="GHEA Grapalat" w:cs="Sylfaen"/>
          <w:sz w:val="20"/>
          <w:lang w:val="hy-AM"/>
        </w:rPr>
        <w:t>վրա</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կատարվող</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վճարումներից</w:t>
      </w:r>
      <w:r w:rsidRPr="00AA608E">
        <w:rPr>
          <w:rFonts w:ascii="GHEA Grapalat" w:hAnsi="GHEA Grapalat" w:cs="Times Armenian"/>
          <w:sz w:val="20"/>
          <w:lang w:val="hy-AM"/>
        </w:rPr>
        <w:t xml:space="preserve"> </w:t>
      </w:r>
      <w:r w:rsidRPr="00AA608E">
        <w:rPr>
          <w:rFonts w:ascii="GHEA Grapalat" w:hAnsi="GHEA Grapalat" w:cs="Sylfaen"/>
          <w:sz w:val="20"/>
          <w:lang w:val="hy-AM"/>
        </w:rPr>
        <w:t>նվազեցումներ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պահումներ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կատարելու</w:t>
      </w:r>
      <w:r w:rsidRPr="00AA608E">
        <w:rPr>
          <w:rFonts w:ascii="GHEA Grapalat" w:hAnsi="GHEA Grapalat" w:cs="Times Armenian"/>
          <w:sz w:val="20"/>
          <w:lang w:val="hy-AM"/>
        </w:rPr>
        <w:t xml:space="preserve"> </w:t>
      </w:r>
      <w:r w:rsidRPr="00AA608E">
        <w:rPr>
          <w:rFonts w:ascii="GHEA Grapalat" w:hAnsi="GHEA Grapalat" w:cs="Sylfaen"/>
          <w:sz w:val="20"/>
          <w:lang w:val="hy-AM"/>
        </w:rPr>
        <w:t>ձևով</w:t>
      </w:r>
      <w:r w:rsidRPr="00AA608E">
        <w:rPr>
          <w:rFonts w:ascii="GHEA Grapalat" w:hAnsi="GHEA Grapalat" w:cs="Times Armenian"/>
          <w:sz w:val="20"/>
          <w:lang w:val="hy-AM"/>
        </w:rPr>
        <w:t>։ Ընդ որում մինչև կանխավճարի ամբողջական մարումը, Գնորդին վճարումներ չեն կատարվում</w:t>
      </w:r>
      <w:r w:rsidRPr="00AA608E">
        <w:rPr>
          <w:rFonts w:ascii="GHEA Grapalat" w:hAnsi="GHEA Grapalat" w:cs="Sylfaen"/>
          <w:sz w:val="20"/>
          <w:lang w:val="hy-AM"/>
        </w:rPr>
        <w:t>:</w:t>
      </w:r>
      <w:r w:rsidRPr="00AA608E">
        <w:rPr>
          <w:rFonts w:ascii="GHEA Grapalat" w:hAnsi="GHEA Grapalat" w:cs="Sylfaen"/>
          <w:sz w:val="20"/>
          <w:vertAlign w:val="superscript"/>
          <w:lang w:val="hy-AM"/>
        </w:rPr>
        <w:t>18</w:t>
      </w:r>
      <w:r w:rsidRPr="00AA608E">
        <w:rPr>
          <w:rFonts w:ascii="GHEA Grapalat" w:hAnsi="GHEA Grapalat" w:cs="Sylfaen"/>
          <w:color w:val="FFFFFF"/>
          <w:sz w:val="20"/>
          <w:vertAlign w:val="superscript"/>
          <w:lang w:val="hy-AM"/>
        </w:rPr>
        <w:t>30</w:t>
      </w:r>
      <w:r w:rsidRPr="00AA608E">
        <w:rPr>
          <w:rStyle w:val="af6"/>
          <w:rFonts w:ascii="GHEA Grapalat" w:hAnsi="GHEA Grapalat" w:cs="Sylfaen"/>
          <w:color w:val="FFFFFF"/>
          <w:sz w:val="20"/>
          <w:lang w:val="hy-AM"/>
        </w:rPr>
        <w:footnoteReference w:id="12"/>
      </w:r>
      <w:r w:rsidRPr="00AA608E">
        <w:rPr>
          <w:rFonts w:ascii="GHEA Grapalat" w:hAnsi="GHEA Grapalat"/>
          <w:sz w:val="20"/>
          <w:lang w:val="hy-AM"/>
        </w:rPr>
        <w:t xml:space="preserve">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8E0B31" w:rsidRPr="00AA608E" w:rsidRDefault="008E0B31" w:rsidP="008E0B31">
      <w:pPr>
        <w:ind w:firstLine="720"/>
        <w:jc w:val="both"/>
        <w:rPr>
          <w:rFonts w:ascii="GHEA Grapalat" w:hAnsi="GHEA Grapalat" w:cs="Sylfaen"/>
          <w:i/>
          <w:sz w:val="20"/>
          <w:u w:val="single"/>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4. ԱՊՐԱՆՔԻ ՈՐԱԿԸ ԵՎ ԵՐԱՇԽԻՔԸ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8E0B31" w:rsidRPr="00AA608E" w:rsidRDefault="008E0B31" w:rsidP="009911F6">
      <w:pPr>
        <w:jc w:val="both"/>
        <w:rPr>
          <w:rFonts w:ascii="GHEA Grapalat" w:hAnsi="GHEA Grapalat" w:cs="Sylfaen"/>
          <w:sz w:val="20"/>
          <w:lang w:val="pt-BR"/>
        </w:rPr>
      </w:pPr>
      <w:r w:rsidRPr="00AA608E">
        <w:rPr>
          <w:rFonts w:ascii="GHEA Grapalat" w:hAnsi="GHEA Grapalat" w:cs="Times Armenian"/>
          <w:sz w:val="20"/>
          <w:lang w:val="pt-BR"/>
        </w:rPr>
        <w:t xml:space="preserve">4.2 </w:t>
      </w:r>
      <w:r w:rsidRPr="00AA608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A608E">
        <w:rPr>
          <w:rFonts w:ascii="GHEA Grapalat" w:hAnsi="GHEA Grapalat" w:cs="Sylfaen"/>
          <w:sz w:val="20"/>
          <w:u w:val="single"/>
          <w:lang w:val="pt-BR"/>
        </w:rPr>
        <w:t xml:space="preserve">            </w:t>
      </w:r>
      <w:r w:rsidRPr="00AA608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AA608E">
        <w:rPr>
          <w:rFonts w:ascii="GHEA Grapalat" w:hAnsi="GHEA Grapalat" w:cs="Sylfaen"/>
          <w:sz w:val="20"/>
          <w:vertAlign w:val="superscript"/>
          <w:lang w:val="pt-BR"/>
        </w:rPr>
        <w:t>19</w:t>
      </w:r>
      <w:r w:rsidRPr="00AA608E">
        <w:rPr>
          <w:rFonts w:ascii="GHEA Grapalat" w:hAnsi="GHEA Grapalat" w:cs="Sylfaen"/>
          <w:color w:val="FFFFFF"/>
          <w:sz w:val="20"/>
          <w:vertAlign w:val="superscript"/>
          <w:lang w:val="pt-BR"/>
        </w:rPr>
        <w:t>31</w:t>
      </w:r>
      <w:r w:rsidRPr="00AA608E">
        <w:rPr>
          <w:rStyle w:val="af6"/>
          <w:rFonts w:ascii="GHEA Grapalat" w:hAnsi="GHEA Grapalat" w:cs="Sylfaen"/>
          <w:color w:val="FFFFFF"/>
          <w:sz w:val="20"/>
          <w:lang w:val="pt-BR"/>
        </w:rPr>
        <w:footnoteReference w:id="13"/>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5. ԱՊՐԱՆՔԻ ՀԱՆՁՆՈՒՄԸ ԵՎ ԸՆԴՈՒՆՈՒՄԸ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5.1 Մատակարարված ապրանքն </w:t>
      </w:r>
      <w:r w:rsidRPr="00AA608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8E0B31" w:rsidRPr="00AA608E" w:rsidRDefault="008E0B31" w:rsidP="008E0B31">
      <w:pPr>
        <w:ind w:firstLine="720"/>
        <w:jc w:val="both"/>
        <w:rPr>
          <w:rFonts w:ascii="GHEA Grapalat" w:hAnsi="GHEA Grapalat" w:cs="Sylfaen"/>
          <w:sz w:val="20"/>
          <w:szCs w:val="20"/>
          <w:lang w:val="hy-AM"/>
        </w:rPr>
      </w:pPr>
      <w:r w:rsidRPr="00AA608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w:t>
      </w:r>
      <w:r w:rsidR="009911F6" w:rsidRPr="00AA608E">
        <w:rPr>
          <w:rFonts w:ascii="GHEA Grapalat" w:hAnsi="GHEA Grapalat" w:cs="Sylfaen"/>
          <w:sz w:val="20"/>
          <w:szCs w:val="20"/>
          <w:lang w:val="hy-AM"/>
        </w:rPr>
        <w:t>ան___</w:t>
      </w:r>
      <w:r w:rsidRPr="00AA608E">
        <w:rPr>
          <w:rFonts w:ascii="GHEA Grapalat" w:hAnsi="GHEA Grapalat" w:cs="Sylfaen"/>
          <w:sz w:val="20"/>
          <w:szCs w:val="20"/>
          <w:lang w:val="hy-AM"/>
        </w:rPr>
        <w:t xml:space="preserve"> օրինակ (հավելված N 3): </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5.2 Հանձնման-ընդունման արձանագրությունը ստորագրվում է, եթե </w:t>
      </w:r>
      <w:r w:rsidRPr="00AA608E">
        <w:rPr>
          <w:rFonts w:ascii="GHEA Grapalat" w:hAnsi="GHEA Grapalat"/>
          <w:sz w:val="20"/>
          <w:lang w:val="pt-BR"/>
        </w:rPr>
        <w:t xml:space="preserve">մատակարարված ապրանքը </w:t>
      </w:r>
      <w:r w:rsidRPr="00AA608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5.3 Գնորդը հանձնման-ընդունման արձանագրությունը ստանալու </w:t>
      </w:r>
      <w:r w:rsidRPr="00AA608E">
        <w:rPr>
          <w:rFonts w:ascii="GHEA Grapalat" w:hAnsi="GHEA Grapalat" w:cs="Sylfaen"/>
          <w:sz w:val="20"/>
          <w:szCs w:val="20"/>
          <w:lang w:val="hy-AM"/>
        </w:rPr>
        <w:t xml:space="preserve">օրվան հաջորդող աշխատանքային օրվանից հաշված </w:t>
      </w:r>
      <w:r w:rsidRPr="00AA608E">
        <w:rPr>
          <w:rFonts w:ascii="GHEA Grapalat" w:hAnsi="GHEA Grapalat" w:cs="Sylfaen"/>
          <w:sz w:val="20"/>
          <w:szCs w:val="20"/>
          <w:u w:val="single"/>
          <w:lang w:val="hy-AM"/>
        </w:rPr>
        <w:t xml:space="preserve">     </w:t>
      </w:r>
      <w:r w:rsidRPr="00AA608E">
        <w:rPr>
          <w:rFonts w:ascii="GHEA Grapalat" w:hAnsi="GHEA Grapalat" w:cs="Sylfaen"/>
          <w:sz w:val="20"/>
          <w:szCs w:val="20"/>
          <w:lang w:val="hy-AM"/>
        </w:rPr>
        <w:t xml:space="preserve"> աշխատանքային օրվա ընթացքում </w:t>
      </w:r>
      <w:r w:rsidRPr="00AA608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5.4 </w:t>
      </w:r>
      <w:r w:rsidRPr="00AA608E">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A608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A608E">
        <w:rPr>
          <w:rFonts w:ascii="GHEA Grapalat" w:hAnsi="GHEA Grapalat" w:cs="Sylfaen"/>
          <w:sz w:val="20"/>
          <w:lang w:val="hy-AM"/>
        </w:rPr>
        <w:softHyphen/>
        <w:t xml:space="preserve">գրությունը: </w:t>
      </w:r>
    </w:p>
    <w:p w:rsidR="008E0B31" w:rsidRPr="00AA608E" w:rsidRDefault="008E0B31" w:rsidP="008E0B31">
      <w:pPr>
        <w:ind w:firstLine="720"/>
        <w:jc w:val="both"/>
        <w:rPr>
          <w:rFonts w:ascii="GHEA Grapalat" w:hAnsi="GHEA Grapalat" w:cs="Sylfaen"/>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lastRenderedPageBreak/>
        <w:t>6. ԿՈՂՄԵՐԻ ՊԱՏԱՍԽԱՆԱՏՎՈՒԹՅՈՒՆԸ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A608E">
        <w:rPr>
          <w:rFonts w:ascii="GHEA Grapalat" w:hAnsi="GHEA Grapalat" w:cs="Sylfaen"/>
          <w:sz w:val="20"/>
          <w:lang w:val="hy-AM"/>
        </w:rPr>
        <w:t>(զրո ամբողջ հինգ տասնորդական) տոկոսի</w:t>
      </w:r>
      <w:r w:rsidRPr="00AA608E" w:rsidDel="009B7E9C">
        <w:rPr>
          <w:rFonts w:ascii="GHEA Grapalat" w:hAnsi="GHEA Grapalat"/>
          <w:sz w:val="20"/>
          <w:lang w:val="hy-AM"/>
        </w:rPr>
        <w:t xml:space="preserve"> </w:t>
      </w:r>
      <w:r w:rsidRPr="00AA608E">
        <w:rPr>
          <w:rFonts w:ascii="GHEA Grapalat" w:hAnsi="GHEA Grapalat"/>
          <w:sz w:val="20"/>
          <w:lang w:val="hy-AM"/>
        </w:rPr>
        <w:t xml:space="preserve"> չափով:</w:t>
      </w:r>
      <w:r w:rsidRPr="00AA608E">
        <w:rPr>
          <w:rFonts w:ascii="GHEA Grapalat" w:hAnsi="GHEA Grapalat"/>
          <w:sz w:val="20"/>
          <w:vertAlign w:val="superscript"/>
          <w:lang w:val="hy-AM"/>
        </w:rPr>
        <w:t>20</w:t>
      </w:r>
      <w:r w:rsidRPr="00AA608E">
        <w:rPr>
          <w:rFonts w:ascii="GHEA Grapalat" w:hAnsi="GHEA Grapalat"/>
          <w:color w:val="FFFFFF"/>
          <w:sz w:val="20"/>
          <w:vertAlign w:val="superscript"/>
          <w:lang w:val="hy-AM"/>
        </w:rPr>
        <w:t>32</w:t>
      </w:r>
      <w:r w:rsidRPr="00AA608E">
        <w:rPr>
          <w:rStyle w:val="af6"/>
          <w:rFonts w:ascii="GHEA Grapalat" w:hAnsi="GHEA Grapalat"/>
          <w:color w:val="FFFFFF"/>
          <w:sz w:val="20"/>
          <w:lang w:val="hy-AM"/>
        </w:rPr>
        <w:footnoteReference w:id="14"/>
      </w:r>
      <w:r w:rsidRPr="00AA608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7. ԱՆՀԱՂԹԱՀԱՐԵԼԻ ՈՒԺԻ ԱԶԴԵՑՈՒԹՅՈՒՆԸ (ՖՈՐՍ-ՄԱԺՈՐ)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8. ԱՅԼ ՊԱՅՄԱՆՆԵՐ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tabs>
          <w:tab w:val="left" w:pos="1276"/>
        </w:tabs>
        <w:jc w:val="both"/>
        <w:rPr>
          <w:rFonts w:ascii="GHEA Grapalat" w:hAnsi="GHEA Grapalat" w:cs="Times Armenian"/>
          <w:sz w:val="20"/>
          <w:lang w:val="hy-AM"/>
        </w:rPr>
      </w:pPr>
      <w:r w:rsidRPr="00AA608E">
        <w:rPr>
          <w:rFonts w:ascii="GHEA Grapalat" w:hAnsi="GHEA Grapalat"/>
          <w:sz w:val="20"/>
          <w:lang w:val="hy-AM"/>
        </w:rPr>
        <w:t xml:space="preserve">8.1 </w:t>
      </w:r>
      <w:r w:rsidRPr="00AA608E">
        <w:rPr>
          <w:rFonts w:ascii="GHEA Grapalat" w:hAnsi="GHEA Grapalat" w:cs="Sylfaen"/>
          <w:sz w:val="20"/>
          <w:lang w:val="hy-AM"/>
        </w:rPr>
        <w:t>Պայմանագիրն</w:t>
      </w:r>
      <w:r w:rsidRPr="00AA608E">
        <w:rPr>
          <w:rFonts w:ascii="GHEA Grapalat" w:hAnsi="GHEA Grapalat" w:cs="Times Armenian"/>
          <w:sz w:val="20"/>
          <w:lang w:val="hy-AM"/>
        </w:rPr>
        <w:t xml:space="preserve"> </w:t>
      </w:r>
      <w:r w:rsidRPr="00AA608E">
        <w:rPr>
          <w:rFonts w:ascii="GHEA Grapalat" w:hAnsi="GHEA Grapalat" w:cs="Sylfaen"/>
          <w:sz w:val="20"/>
          <w:lang w:val="hy-AM"/>
        </w:rPr>
        <w:t>ուժի</w:t>
      </w:r>
      <w:r w:rsidRPr="00AA608E">
        <w:rPr>
          <w:rFonts w:ascii="GHEA Grapalat" w:hAnsi="GHEA Grapalat" w:cs="Times Armenian"/>
          <w:sz w:val="20"/>
          <w:lang w:val="hy-AM"/>
        </w:rPr>
        <w:t xml:space="preserve"> </w:t>
      </w:r>
      <w:r w:rsidRPr="00AA608E">
        <w:rPr>
          <w:rFonts w:ascii="GHEA Grapalat" w:hAnsi="GHEA Grapalat" w:cs="Sylfaen"/>
          <w:sz w:val="20"/>
          <w:lang w:val="hy-AM"/>
        </w:rPr>
        <w:t>մեջ</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մտնում</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w:t>
      </w:r>
      <w:r w:rsidRPr="00AA608E">
        <w:rPr>
          <w:rFonts w:ascii="GHEA Grapalat" w:hAnsi="GHEA Grapalat" w:cs="Times Armenian"/>
          <w:sz w:val="20"/>
          <w:lang w:val="hy-AM"/>
        </w:rPr>
        <w:t xml:space="preserve"> </w:t>
      </w:r>
      <w:r w:rsidRPr="00AA608E">
        <w:rPr>
          <w:rFonts w:ascii="GHEA Grapalat" w:hAnsi="GHEA Grapalat" w:cs="Sylfaen"/>
          <w:sz w:val="20"/>
          <w:lang w:val="hy-AM"/>
        </w:rPr>
        <w:t>ստորագրման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պահից և գործում է մինչև</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 պայմանագրով</w:t>
      </w:r>
      <w:r w:rsidRPr="00AA608E">
        <w:rPr>
          <w:rFonts w:ascii="GHEA Grapalat" w:hAnsi="GHEA Grapalat" w:cs="Times Armenian"/>
          <w:sz w:val="20"/>
          <w:lang w:val="hy-AM"/>
        </w:rPr>
        <w:t xml:space="preserve"> </w:t>
      </w:r>
      <w:r w:rsidRPr="00AA608E">
        <w:rPr>
          <w:rFonts w:ascii="GHEA Grapalat" w:hAnsi="GHEA Grapalat" w:cs="Sylfaen"/>
          <w:sz w:val="20"/>
          <w:lang w:val="hy-AM"/>
        </w:rPr>
        <w:t>ստանձնած</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ողջ</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ծավալով</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կատարումը</w:t>
      </w:r>
      <w:r w:rsidRPr="00AA608E">
        <w:rPr>
          <w:rFonts w:ascii="GHEA Grapalat" w:hAnsi="GHEA Grapalat" w:cs="Times Armenian"/>
          <w:sz w:val="20"/>
          <w:lang w:val="hy-AM"/>
        </w:rPr>
        <w:t xml:space="preserve">։ </w:t>
      </w:r>
    </w:p>
    <w:p w:rsidR="008E0B31" w:rsidRPr="00AA608E" w:rsidRDefault="008E0B31" w:rsidP="009911F6">
      <w:pPr>
        <w:tabs>
          <w:tab w:val="left" w:pos="1276"/>
        </w:tabs>
        <w:jc w:val="both"/>
        <w:rPr>
          <w:rFonts w:ascii="GHEA Grapalat" w:hAnsi="GHEA Grapalat" w:cs="Sylfaen"/>
          <w:sz w:val="20"/>
          <w:lang w:val="hy-AM"/>
        </w:rPr>
      </w:pPr>
      <w:r w:rsidRPr="00AA608E">
        <w:rPr>
          <w:rStyle w:val="af6"/>
          <w:rFonts w:ascii="GHEA Grapalat" w:hAnsi="GHEA Grapalat" w:cs="Sylfaen"/>
          <w:color w:val="FFFFFF"/>
          <w:sz w:val="20"/>
          <w:lang w:val="hy-AM"/>
        </w:rPr>
        <w:footnoteReference w:id="15"/>
      </w:r>
      <w:r w:rsidRPr="00AA608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E0B31" w:rsidRPr="00AA608E" w:rsidRDefault="008E0B31" w:rsidP="009911F6">
      <w:pPr>
        <w:shd w:val="clear" w:color="auto" w:fill="FFFFFF"/>
        <w:jc w:val="both"/>
        <w:rPr>
          <w:rFonts w:ascii="GHEA Grapalat" w:hAnsi="GHEA Grapalat"/>
          <w:color w:val="000000"/>
          <w:lang w:val="hy-AM"/>
        </w:rPr>
      </w:pPr>
      <w:r w:rsidRPr="00AA608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A608E">
        <w:rPr>
          <w:rFonts w:ascii="GHEA Grapalat" w:hAnsi="GHEA Grapalat"/>
          <w:color w:val="000000"/>
          <w:lang w:val="hy-AM"/>
        </w:rPr>
        <w:t xml:space="preserve"> </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lastRenderedPageBreak/>
        <w:t>8.4</w:t>
      </w:r>
      <w:r w:rsidR="008E0B31" w:rsidRPr="00AA608E">
        <w:rPr>
          <w:rFonts w:ascii="GHEA Grapalat" w:hAnsi="GHEA Grapalat" w:cs="Sylfaen"/>
          <w:sz w:val="20"/>
          <w:lang w:val="hy-AM"/>
        </w:rPr>
        <w:t>Պայմանագրի հետ կապված վեճերը ենթակա են քննության Հայաստանի Հանրապետության դատարաններում։</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t>8.5</w:t>
      </w:r>
      <w:r w:rsidR="008E0B31" w:rsidRPr="00AA608E">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8E0B31" w:rsidRPr="00AA608E" w:rsidRDefault="008E0B31" w:rsidP="008E0B31">
      <w:pPr>
        <w:tabs>
          <w:tab w:val="left" w:pos="1276"/>
        </w:tabs>
        <w:ind w:firstLine="720"/>
        <w:jc w:val="both"/>
        <w:rPr>
          <w:rFonts w:ascii="GHEA Grapalat" w:hAnsi="GHEA Grapalat" w:cs="Sylfaen"/>
          <w:sz w:val="20"/>
          <w:lang w:val="hy-AM"/>
        </w:rPr>
      </w:pPr>
      <w:r w:rsidRPr="00AA608E">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E0B31" w:rsidRPr="00AA608E" w:rsidRDefault="008E0B31" w:rsidP="008E0B31">
      <w:pPr>
        <w:tabs>
          <w:tab w:val="left" w:pos="1276"/>
        </w:tabs>
        <w:ind w:firstLine="720"/>
        <w:jc w:val="both"/>
        <w:rPr>
          <w:rFonts w:ascii="GHEA Grapalat" w:hAnsi="GHEA Grapalat" w:cs="Times Armenian"/>
          <w:sz w:val="20"/>
          <w:lang w:val="hy-AM"/>
        </w:rPr>
      </w:pPr>
      <w:r w:rsidRPr="00AA608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E0B31" w:rsidRPr="00AA608E" w:rsidRDefault="008E0B31" w:rsidP="009911F6">
      <w:pPr>
        <w:tabs>
          <w:tab w:val="left" w:pos="1276"/>
        </w:tabs>
        <w:jc w:val="both"/>
        <w:rPr>
          <w:rFonts w:ascii="GHEA Grapalat" w:hAnsi="GHEA Grapalat"/>
          <w:sz w:val="20"/>
          <w:lang w:val="hy-AM"/>
        </w:rPr>
      </w:pPr>
      <w:r w:rsidRPr="00AA608E">
        <w:rPr>
          <w:rFonts w:ascii="GHEA Grapalat" w:hAnsi="GHEA Grapalat"/>
          <w:sz w:val="20"/>
          <w:lang w:val="pt-BR"/>
        </w:rPr>
        <w:t>8.6 Եթե պայմանագիրն  իրականացվ</w:t>
      </w:r>
      <w:r w:rsidRPr="00AA608E">
        <w:rPr>
          <w:rFonts w:ascii="GHEA Grapalat" w:hAnsi="GHEA Grapalat"/>
          <w:sz w:val="20"/>
          <w:lang w:val="hy-AM"/>
        </w:rPr>
        <w:t>ում է</w:t>
      </w:r>
      <w:r w:rsidRPr="00AA608E">
        <w:rPr>
          <w:rFonts w:ascii="GHEA Grapalat" w:hAnsi="GHEA Grapalat"/>
          <w:sz w:val="20"/>
          <w:lang w:val="pt-BR"/>
        </w:rPr>
        <w:t xml:space="preserve"> գործակալության պայմանագիր կնքելու միջոցով.</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hy-AM"/>
        </w:rPr>
        <w:t>1)</w:t>
      </w:r>
      <w:r w:rsidRPr="00AA608E">
        <w:rPr>
          <w:rFonts w:ascii="GHEA Grapalat" w:hAnsi="GHEA Grapalat"/>
          <w:sz w:val="20"/>
          <w:lang w:val="pt-BR"/>
        </w:rPr>
        <w:t xml:space="preserve"> Վաճառ</w:t>
      </w:r>
      <w:r w:rsidRPr="00AA608E">
        <w:rPr>
          <w:rFonts w:ascii="GHEA Grapalat" w:hAnsi="GHEA Grapalat"/>
          <w:sz w:val="20"/>
          <w:lang w:val="hy-AM"/>
        </w:rPr>
        <w:t>ողը</w:t>
      </w:r>
      <w:r w:rsidRPr="00AA608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2) պայմանագրի կատարման ընթացքում գործակալի փոփոխման դեպքում Վաճառ</w:t>
      </w:r>
      <w:r w:rsidRPr="00AA608E">
        <w:rPr>
          <w:rFonts w:ascii="GHEA Grapalat" w:hAnsi="GHEA Grapalat"/>
          <w:sz w:val="20"/>
          <w:lang w:val="hy-AM"/>
        </w:rPr>
        <w:t>ող</w:t>
      </w:r>
      <w:r w:rsidRPr="00AA608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A608E">
        <w:rPr>
          <w:rFonts w:ascii="GHEA Grapalat" w:hAnsi="GHEA Grapalat"/>
          <w:sz w:val="20"/>
          <w:vertAlign w:val="superscript"/>
          <w:lang w:val="pt-BR"/>
        </w:rPr>
        <w:t>22</w:t>
      </w:r>
      <w:r w:rsidRPr="00AA608E">
        <w:rPr>
          <w:rStyle w:val="af6"/>
          <w:rFonts w:ascii="GHEA Grapalat" w:hAnsi="GHEA Grapalat"/>
          <w:color w:val="FFFFFF"/>
          <w:sz w:val="20"/>
          <w:lang w:val="pt-BR"/>
        </w:rPr>
        <w:footnoteReference w:id="16"/>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A608E">
        <w:rPr>
          <w:rFonts w:ascii="GHEA Grapalat" w:hAnsi="GHEA Grapalat"/>
          <w:sz w:val="20"/>
          <w:vertAlign w:val="superscript"/>
          <w:lang w:val="pt-BR"/>
        </w:rPr>
        <w:t>23</w:t>
      </w:r>
      <w:r w:rsidRPr="00AA608E">
        <w:rPr>
          <w:rStyle w:val="af6"/>
          <w:rFonts w:ascii="GHEA Grapalat" w:hAnsi="GHEA Grapalat"/>
          <w:color w:val="FFFFFF"/>
          <w:sz w:val="20"/>
          <w:lang w:val="pt-BR"/>
        </w:rPr>
        <w:footnoteReference w:id="17"/>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cs="Times Armenian"/>
          <w:sz w:val="20"/>
          <w:lang w:val="pt-BR"/>
        </w:rPr>
        <w:t>8</w:t>
      </w:r>
      <w:r w:rsidRPr="00AA608E">
        <w:rPr>
          <w:rFonts w:ascii="GHEA Grapalat" w:hAnsi="GHEA Grapalat" w:cs="Times Armenian"/>
          <w:sz w:val="20"/>
          <w:lang w:val="hy-AM"/>
        </w:rPr>
        <w:t>.</w:t>
      </w:r>
      <w:r w:rsidRPr="00AA608E">
        <w:rPr>
          <w:rFonts w:ascii="GHEA Grapalat" w:hAnsi="GHEA Grapalat" w:cs="Times Armenian"/>
          <w:sz w:val="20"/>
          <w:lang w:val="pt-BR"/>
        </w:rPr>
        <w:t>8</w:t>
      </w:r>
      <w:r w:rsidRPr="00AA608E">
        <w:rPr>
          <w:rFonts w:ascii="GHEA Grapalat" w:hAnsi="GHEA Grapalat" w:cs="Times Armenian"/>
          <w:sz w:val="20"/>
          <w:lang w:val="hy-AM"/>
        </w:rPr>
        <w:t xml:space="preserve"> Ա</w:t>
      </w:r>
      <w:r w:rsidRPr="00AA608E">
        <w:rPr>
          <w:rFonts w:ascii="GHEA Grapalat" w:hAnsi="GHEA Grapalat" w:cs="Times Armenian"/>
          <w:sz w:val="20"/>
        </w:rPr>
        <w:t>պր</w:t>
      </w:r>
      <w:r w:rsidRPr="00AA608E">
        <w:rPr>
          <w:rFonts w:ascii="GHEA Grapalat" w:hAnsi="GHEA Grapalat" w:cs="Times Armenian"/>
          <w:sz w:val="20"/>
          <w:lang w:val="hy-AM"/>
        </w:rPr>
        <w:t xml:space="preserve">անքի </w:t>
      </w:r>
      <w:r w:rsidRPr="00AA608E">
        <w:rPr>
          <w:rFonts w:ascii="GHEA Grapalat" w:hAnsi="GHEA Grapalat" w:cs="Times Armenian"/>
          <w:sz w:val="20"/>
        </w:rPr>
        <w:t>մատա</w:t>
      </w:r>
      <w:r w:rsidRPr="00AA608E">
        <w:rPr>
          <w:rFonts w:ascii="GHEA Grapalat" w:hAnsi="GHEA Grapalat" w:cs="Sylfaen"/>
          <w:sz w:val="20"/>
          <w:lang w:val="hy-AM"/>
        </w:rPr>
        <w:t>կա</w:t>
      </w:r>
      <w:r w:rsidRPr="00AA608E">
        <w:rPr>
          <w:rFonts w:ascii="GHEA Grapalat" w:hAnsi="GHEA Grapalat" w:cs="Sylfaen"/>
          <w:sz w:val="20"/>
        </w:rPr>
        <w:t>ր</w:t>
      </w:r>
      <w:r w:rsidRPr="00AA608E">
        <w:rPr>
          <w:rFonts w:ascii="GHEA Grapalat" w:hAnsi="GHEA Grapalat" w:cs="Sylfaen"/>
          <w:sz w:val="20"/>
          <w:lang w:val="hy-AM"/>
        </w:rPr>
        <w:t>արման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Sylfaen"/>
          <w:sz w:val="20"/>
          <w:lang w:val="hy-AM"/>
        </w:rPr>
        <w:t>մինչև</w:t>
      </w:r>
      <w:r w:rsidRPr="00AA608E">
        <w:rPr>
          <w:rFonts w:ascii="GHEA Grapalat" w:hAnsi="GHEA Grapalat" w:cs="Times Armenian"/>
          <w:sz w:val="20"/>
          <w:lang w:val="hy-AM"/>
        </w:rPr>
        <w:t xml:space="preserve"> </w:t>
      </w:r>
      <w:r w:rsidRPr="00AA608E">
        <w:rPr>
          <w:rFonts w:ascii="GHEA Grapalat" w:hAnsi="GHEA Grapalat" w:cs="Times Armenian"/>
          <w:sz w:val="20"/>
        </w:rPr>
        <w:t>պ</w:t>
      </w:r>
      <w:r w:rsidRPr="00AA608E">
        <w:rPr>
          <w:rFonts w:ascii="GHEA Grapalat" w:hAnsi="GHEA Grapalat" w:cs="Times Armenian"/>
          <w:sz w:val="20"/>
          <w:lang w:val="hy-AM"/>
        </w:rPr>
        <w:t xml:space="preserve">այմանագրով </w:t>
      </w:r>
      <w:r w:rsidRPr="00AA608E">
        <w:rPr>
          <w:rFonts w:ascii="GHEA Grapalat" w:hAnsi="GHEA Grapalat" w:cs="Sylfaen"/>
          <w:sz w:val="20"/>
          <w:lang w:val="hy-AM"/>
        </w:rPr>
        <w:t>այդ</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լրանալը</w:t>
      </w:r>
      <w:r w:rsidRPr="00AA608E">
        <w:rPr>
          <w:rFonts w:ascii="GHEA Grapalat" w:hAnsi="GHEA Grapalat" w:cs="Sylfaen"/>
          <w:sz w:val="20"/>
          <w:lang w:val="pt-BR"/>
        </w:rPr>
        <w:t>`</w:t>
      </w:r>
      <w:r w:rsidRPr="00AA608E">
        <w:rPr>
          <w:rFonts w:ascii="GHEA Grapalat" w:hAnsi="GHEA Grapalat" w:cs="Times Armenian"/>
          <w:sz w:val="20"/>
          <w:lang w:val="hy-AM"/>
        </w:rPr>
        <w:t xml:space="preserve"> </w:t>
      </w:r>
      <w:r w:rsidRPr="00AA608E">
        <w:rPr>
          <w:rFonts w:ascii="GHEA Grapalat" w:hAnsi="GHEA Grapalat" w:cs="Times Armenian"/>
          <w:sz w:val="20"/>
        </w:rPr>
        <w:t>Վաճառողի</w:t>
      </w:r>
      <w:r w:rsidRPr="00AA608E">
        <w:rPr>
          <w:rFonts w:ascii="GHEA Grapalat" w:hAnsi="GHEA Grapalat" w:cs="Times Armenian"/>
          <w:sz w:val="20"/>
          <w:lang w:val="pt-BR"/>
        </w:rPr>
        <w:t xml:space="preserve"> </w:t>
      </w:r>
      <w:r w:rsidRPr="00AA608E">
        <w:rPr>
          <w:rFonts w:ascii="GHEA Grapalat" w:hAnsi="GHEA Grapalat" w:cs="Sylfaen"/>
          <w:sz w:val="20"/>
          <w:lang w:val="hy-AM"/>
        </w:rPr>
        <w:t>առաջարկության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առկայության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դեպքում</w:t>
      </w:r>
      <w:r w:rsidRPr="00AA608E">
        <w:rPr>
          <w:rFonts w:ascii="GHEA Grapalat" w:hAnsi="GHEA Grapalat" w:cs="Times Armenian"/>
          <w:sz w:val="20"/>
          <w:lang w:val="pt-BR"/>
        </w:rPr>
        <w:t>,</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պայմանով</w:t>
      </w:r>
      <w:r w:rsidRPr="00AA608E">
        <w:rPr>
          <w:rFonts w:ascii="GHEA Grapalat" w:hAnsi="GHEA Grapalat" w:cs="Times Armenian"/>
          <w:sz w:val="20"/>
          <w:lang w:val="hy-AM"/>
        </w:rPr>
        <w:t xml:space="preserve">, </w:t>
      </w:r>
      <w:r w:rsidRPr="00AA608E">
        <w:rPr>
          <w:rFonts w:ascii="GHEA Grapalat" w:hAnsi="GHEA Grapalat" w:cs="Sylfaen"/>
          <w:sz w:val="20"/>
          <w:lang w:val="hy-AM"/>
        </w:rPr>
        <w:t>որ</w:t>
      </w:r>
      <w:r w:rsidRPr="00AA608E">
        <w:rPr>
          <w:rFonts w:ascii="GHEA Grapalat" w:hAnsi="GHEA Grapalat"/>
          <w:sz w:val="20"/>
          <w:lang w:val="hy-AM"/>
        </w:rPr>
        <w:t xml:space="preserve"> </w:t>
      </w:r>
      <w:r w:rsidRPr="00AA608E">
        <w:rPr>
          <w:rFonts w:ascii="GHEA Grapalat" w:hAnsi="GHEA Grapalat"/>
          <w:sz w:val="20"/>
        </w:rPr>
        <w:t>Գնորդ</w:t>
      </w:r>
      <w:r w:rsidRPr="00AA608E">
        <w:rPr>
          <w:rFonts w:ascii="GHEA Grapalat" w:hAnsi="GHEA Grapalat"/>
          <w:sz w:val="20"/>
          <w:lang w:val="hy-AM"/>
        </w:rPr>
        <w:t>ի</w:t>
      </w:r>
      <w:r w:rsidRPr="00AA608E">
        <w:rPr>
          <w:rFonts w:ascii="GHEA Grapalat" w:hAnsi="GHEA Grapalat" w:cs="Times Armenian"/>
          <w:sz w:val="20"/>
          <w:lang w:val="hy-AM"/>
        </w:rPr>
        <w:t xml:space="preserve"> </w:t>
      </w:r>
      <w:r w:rsidRPr="00AA608E">
        <w:rPr>
          <w:rFonts w:ascii="GHEA Grapalat" w:hAnsi="GHEA Grapalat" w:cs="Sylfaen"/>
          <w:sz w:val="20"/>
          <w:lang w:val="hy-AM"/>
        </w:rPr>
        <w:t>մոտ</w:t>
      </w:r>
      <w:r w:rsidRPr="00AA608E">
        <w:rPr>
          <w:rFonts w:ascii="GHEA Grapalat" w:hAnsi="GHEA Grapalat" w:cs="Times Armenian"/>
          <w:sz w:val="20"/>
          <w:lang w:val="hy-AM"/>
        </w:rPr>
        <w:t xml:space="preserve"> </w:t>
      </w:r>
      <w:r w:rsidRPr="00AA608E">
        <w:rPr>
          <w:rFonts w:ascii="GHEA Grapalat" w:hAnsi="GHEA Grapalat" w:cs="Sylfaen"/>
          <w:sz w:val="20"/>
          <w:lang w:val="hy-AM"/>
        </w:rPr>
        <w:t>չի</w:t>
      </w:r>
      <w:r w:rsidRPr="00AA608E">
        <w:rPr>
          <w:rFonts w:ascii="GHEA Grapalat" w:hAnsi="GHEA Grapalat" w:cs="Times Armenian"/>
          <w:sz w:val="20"/>
          <w:lang w:val="hy-AM"/>
        </w:rPr>
        <w:t xml:space="preserve"> </w:t>
      </w:r>
      <w:r w:rsidRPr="00AA608E">
        <w:rPr>
          <w:rFonts w:ascii="GHEA Grapalat" w:hAnsi="GHEA Grapalat" w:cs="Sylfaen"/>
          <w:sz w:val="20"/>
          <w:lang w:val="hy-AM"/>
        </w:rPr>
        <w:t>վերացել</w:t>
      </w:r>
      <w:r w:rsidRPr="00AA608E">
        <w:rPr>
          <w:rFonts w:ascii="GHEA Grapalat" w:hAnsi="GHEA Grapalat" w:cs="Times Armenian"/>
          <w:sz w:val="20"/>
          <w:lang w:val="hy-AM"/>
        </w:rPr>
        <w:t xml:space="preserve"> </w:t>
      </w:r>
      <w:r w:rsidRPr="00AA608E">
        <w:rPr>
          <w:rFonts w:ascii="GHEA Grapalat" w:hAnsi="GHEA Grapalat" w:cs="Times Armenian"/>
          <w:sz w:val="20"/>
        </w:rPr>
        <w:t>ապրանքի</w:t>
      </w:r>
      <w:r w:rsidRPr="00AA608E">
        <w:rPr>
          <w:rFonts w:ascii="GHEA Grapalat" w:hAnsi="GHEA Grapalat" w:cs="Times Armenian"/>
          <w:sz w:val="20"/>
          <w:lang w:val="pt-BR"/>
        </w:rPr>
        <w:t xml:space="preserve"> </w:t>
      </w:r>
      <w:r w:rsidRPr="00AA608E">
        <w:rPr>
          <w:rFonts w:ascii="GHEA Grapalat" w:hAnsi="GHEA Grapalat" w:cs="Sylfaen"/>
          <w:sz w:val="20"/>
          <w:lang w:val="hy-AM"/>
        </w:rPr>
        <w:t>օգտագործման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պահանջը</w:t>
      </w:r>
      <w:r w:rsidRPr="00AA608E">
        <w:rPr>
          <w:rFonts w:ascii="GHEA Grapalat" w:hAnsi="GHEA Grapalat" w:cs="Sylfaen"/>
          <w:sz w:val="20"/>
          <w:lang w:val="pt-BR"/>
        </w:rPr>
        <w:t xml:space="preserve">, </w:t>
      </w:r>
      <w:r w:rsidRPr="00AA608E">
        <w:rPr>
          <w:rFonts w:ascii="GHEA Grapalat" w:hAnsi="GHEA Grapalat" w:cs="Sylfaen"/>
          <w:sz w:val="20"/>
        </w:rPr>
        <w:t>իսկ</w:t>
      </w:r>
      <w:r w:rsidRPr="00AA608E">
        <w:rPr>
          <w:rFonts w:ascii="GHEA Grapalat" w:hAnsi="GHEA Grapalat" w:cs="Sylfaen"/>
          <w:sz w:val="20"/>
          <w:lang w:val="pt-BR"/>
        </w:rPr>
        <w:t xml:space="preserve"> </w:t>
      </w:r>
      <w:r w:rsidRPr="00AA608E">
        <w:rPr>
          <w:rFonts w:ascii="GHEA Grapalat" w:hAnsi="GHEA Grapalat" w:cs="Sylfaen"/>
          <w:sz w:val="20"/>
        </w:rPr>
        <w:t>Վաճառողի</w:t>
      </w:r>
      <w:r w:rsidRPr="00AA608E">
        <w:rPr>
          <w:rFonts w:ascii="GHEA Grapalat" w:hAnsi="GHEA Grapalat" w:cs="Sylfaen"/>
          <w:sz w:val="20"/>
          <w:lang w:val="pt-BR"/>
        </w:rPr>
        <w:t xml:space="preserve"> </w:t>
      </w:r>
      <w:r w:rsidRPr="00AA608E">
        <w:rPr>
          <w:rFonts w:ascii="GHEA Grapalat" w:hAnsi="GHEA Grapalat" w:cs="Sylfaen"/>
          <w:sz w:val="20"/>
        </w:rPr>
        <w:t>առաջարկությունը</w:t>
      </w:r>
      <w:r w:rsidRPr="00AA608E">
        <w:rPr>
          <w:rFonts w:ascii="GHEA Grapalat" w:hAnsi="GHEA Grapalat" w:cs="Sylfaen"/>
          <w:sz w:val="20"/>
          <w:lang w:val="pt-BR"/>
        </w:rPr>
        <w:t xml:space="preserve"> </w:t>
      </w:r>
      <w:r w:rsidRPr="00AA608E">
        <w:rPr>
          <w:rFonts w:ascii="GHEA Grapalat" w:hAnsi="GHEA Grapalat" w:cs="Sylfaen"/>
          <w:sz w:val="20"/>
        </w:rPr>
        <w:t>ներկայացվել</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ուշ</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սկզբանե</w:t>
      </w:r>
      <w:r w:rsidRPr="00AA608E">
        <w:rPr>
          <w:rFonts w:ascii="GHEA Grapalat" w:hAnsi="GHEA Grapalat" w:cs="Sylfaen"/>
          <w:sz w:val="20"/>
          <w:lang w:val="pt-BR"/>
        </w:rPr>
        <w:t xml:space="preserve"> </w:t>
      </w:r>
      <w:r w:rsidRPr="00AA608E">
        <w:rPr>
          <w:rFonts w:ascii="GHEA Grapalat" w:hAnsi="GHEA Grapalat" w:cs="Sylfaen"/>
          <w:sz w:val="20"/>
        </w:rPr>
        <w:t>մատակարարման</w:t>
      </w:r>
      <w:r w:rsidRPr="00AA608E">
        <w:rPr>
          <w:rFonts w:ascii="GHEA Grapalat" w:hAnsi="GHEA Grapalat" w:cs="Sylfaen"/>
          <w:sz w:val="20"/>
          <w:lang w:val="pt-BR"/>
        </w:rPr>
        <w:t xml:space="preserve"> </w:t>
      </w:r>
      <w:r w:rsidRPr="00AA608E">
        <w:rPr>
          <w:rFonts w:ascii="GHEA Grapalat" w:hAnsi="GHEA Grapalat" w:cs="Sylfaen"/>
          <w:sz w:val="20"/>
        </w:rPr>
        <w:t>համար</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ժամկետը</w:t>
      </w:r>
      <w:r w:rsidRPr="00AA608E">
        <w:rPr>
          <w:rFonts w:ascii="GHEA Grapalat" w:hAnsi="GHEA Grapalat" w:cs="Sylfaen"/>
          <w:sz w:val="20"/>
          <w:lang w:val="pt-BR"/>
        </w:rPr>
        <w:t xml:space="preserve"> </w:t>
      </w:r>
      <w:r w:rsidRPr="00AA608E">
        <w:rPr>
          <w:rFonts w:ascii="GHEA Grapalat" w:hAnsi="GHEA Grapalat" w:cs="Sylfaen"/>
          <w:sz w:val="20"/>
        </w:rPr>
        <w:t>լրանալուց</w:t>
      </w:r>
      <w:r w:rsidRPr="00AA608E">
        <w:rPr>
          <w:rFonts w:ascii="GHEA Grapalat" w:hAnsi="GHEA Grapalat" w:cs="Sylfaen"/>
          <w:sz w:val="20"/>
          <w:lang w:val="pt-BR"/>
        </w:rPr>
        <w:t xml:space="preserve"> </w:t>
      </w:r>
      <w:r w:rsidRPr="00AA608E">
        <w:rPr>
          <w:rFonts w:ascii="GHEA Grapalat" w:hAnsi="GHEA Grapalat" w:cs="Sylfaen"/>
          <w:sz w:val="20"/>
        </w:rPr>
        <w:t>առնվազն</w:t>
      </w:r>
      <w:r w:rsidRPr="00AA608E">
        <w:rPr>
          <w:rFonts w:ascii="GHEA Grapalat" w:hAnsi="GHEA Grapalat" w:cs="Sylfaen"/>
          <w:sz w:val="20"/>
          <w:lang w:val="pt-BR"/>
        </w:rPr>
        <w:t xml:space="preserve"> 5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w:t>
      </w:r>
      <w:r w:rsidRPr="00AA608E">
        <w:rPr>
          <w:rFonts w:ascii="GHEA Grapalat" w:hAnsi="GHEA Grapalat" w:cs="Sylfaen"/>
          <w:sz w:val="20"/>
          <w:lang w:val="pt-BR"/>
        </w:rPr>
        <w:t xml:space="preserve"> </w:t>
      </w:r>
      <w:r w:rsidRPr="00AA608E">
        <w:rPr>
          <w:rFonts w:ascii="GHEA Grapalat" w:hAnsi="GHEA Grapalat" w:cs="Sylfaen"/>
          <w:sz w:val="20"/>
        </w:rPr>
        <w:t>առաջ</w:t>
      </w:r>
      <w:r w:rsidRPr="00AA608E">
        <w:rPr>
          <w:rFonts w:ascii="GHEA Grapalat" w:hAnsi="GHEA Grapalat" w:cs="Sylfaen"/>
          <w:sz w:val="20"/>
          <w:lang w:val="pt-BR"/>
        </w:rPr>
        <w:t>: Ընդ որում սույն կետով սահմանված դեպքում ապրա</w:t>
      </w:r>
      <w:r w:rsidRPr="00AA608E">
        <w:rPr>
          <w:rFonts w:ascii="GHEA Grapalat" w:hAnsi="GHEA Grapalat" w:cs="Times Armenian"/>
          <w:sz w:val="20"/>
          <w:lang w:val="hy-AM"/>
        </w:rPr>
        <w:t xml:space="preserve">նքի </w:t>
      </w:r>
      <w:r w:rsidRPr="00AA608E">
        <w:rPr>
          <w:rFonts w:ascii="GHEA Grapalat" w:hAnsi="GHEA Grapalat" w:cs="Times Armenian"/>
          <w:sz w:val="20"/>
        </w:rPr>
        <w:t>մատակարա</w:t>
      </w:r>
      <w:r w:rsidRPr="00AA608E">
        <w:rPr>
          <w:rFonts w:ascii="GHEA Grapalat" w:hAnsi="GHEA Grapalat" w:cs="Sylfaen"/>
          <w:sz w:val="20"/>
          <w:lang w:val="hy-AM"/>
        </w:rPr>
        <w:t>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Times Armenian"/>
          <w:sz w:val="20"/>
        </w:rPr>
        <w:t>մեկ</w:t>
      </w:r>
      <w:r w:rsidRPr="00AA608E">
        <w:rPr>
          <w:rFonts w:ascii="GHEA Grapalat" w:hAnsi="GHEA Grapalat" w:cs="Times Armenian"/>
          <w:sz w:val="20"/>
          <w:lang w:val="pt-BR"/>
        </w:rPr>
        <w:t xml:space="preserve"> </w:t>
      </w:r>
      <w:r w:rsidRPr="00AA608E">
        <w:rPr>
          <w:rFonts w:ascii="GHEA Grapalat" w:hAnsi="GHEA Grapalat" w:cs="Times Armenian"/>
          <w:sz w:val="20"/>
        </w:rPr>
        <w:t>անգամ</w:t>
      </w:r>
      <w:r w:rsidRPr="00AA608E">
        <w:rPr>
          <w:rFonts w:ascii="GHEA Grapalat" w:hAnsi="GHEA Grapalat" w:cs="Times Armenian"/>
          <w:sz w:val="20"/>
          <w:lang w:val="pt-BR"/>
        </w:rPr>
        <w:t xml:space="preserve"> </w:t>
      </w:r>
      <w:r w:rsidRPr="00AA608E">
        <w:rPr>
          <w:rFonts w:ascii="GHEA Grapalat" w:hAnsi="GHEA Grapalat" w:cs="Sylfaen"/>
          <w:sz w:val="20"/>
          <w:lang w:val="hy-AM"/>
        </w:rPr>
        <w:t>մինչև</w:t>
      </w:r>
      <w:r w:rsidRPr="00AA608E">
        <w:rPr>
          <w:rFonts w:ascii="GHEA Grapalat" w:hAnsi="GHEA Grapalat" w:cs="Sylfaen"/>
          <w:sz w:val="20"/>
          <w:lang w:val="pt-BR"/>
        </w:rPr>
        <w:t xml:space="preserve"> 30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օրով</w:t>
      </w:r>
      <w:r w:rsidRPr="00AA608E">
        <w:rPr>
          <w:rFonts w:ascii="GHEA Grapalat" w:hAnsi="GHEA Grapalat" w:cs="Sylfaen"/>
          <w:sz w:val="20"/>
          <w:lang w:val="pt-BR"/>
        </w:rPr>
        <w:t xml:space="preserve">, </w:t>
      </w:r>
      <w:r w:rsidRPr="00AA608E">
        <w:rPr>
          <w:rFonts w:ascii="GHEA Grapalat" w:hAnsi="GHEA Grapalat" w:cs="Sylfaen"/>
          <w:sz w:val="20"/>
        </w:rPr>
        <w:t>բայց</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ավել</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ժամկետն</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w:t>
      </w:r>
    </w:p>
    <w:p w:rsidR="008E0B31" w:rsidRPr="00AA608E" w:rsidRDefault="008E0B31" w:rsidP="008E0B31">
      <w:pPr>
        <w:tabs>
          <w:tab w:val="left" w:pos="720"/>
        </w:tabs>
        <w:jc w:val="both"/>
        <w:rPr>
          <w:rFonts w:ascii="GHEA Grapalat" w:hAnsi="GHEA Grapalat"/>
          <w:sz w:val="20"/>
          <w:lang w:val="hy-AM"/>
        </w:rPr>
      </w:pPr>
      <w:r w:rsidRPr="00AA608E">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8E0B31" w:rsidRPr="00AA608E" w:rsidRDefault="008E0B31" w:rsidP="008E0B31">
      <w:pPr>
        <w:tabs>
          <w:tab w:val="num" w:pos="0"/>
          <w:tab w:val="left" w:pos="720"/>
          <w:tab w:val="num" w:pos="900"/>
        </w:tabs>
        <w:jc w:val="both"/>
        <w:rPr>
          <w:rFonts w:ascii="GHEA Grapalat" w:hAnsi="GHEA Grapalat"/>
          <w:sz w:val="20"/>
          <w:lang w:val="hy-AM"/>
        </w:rPr>
      </w:pPr>
      <w:r w:rsidRPr="00AA608E">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lang w:val="hy-AM"/>
        </w:rPr>
        <w:t>8.10 Պ</w:t>
      </w:r>
      <w:r w:rsidRPr="00AA608E">
        <w:rPr>
          <w:rFonts w:ascii="GHEA Grapalat" w:hAnsi="GHEA Grapalat"/>
          <w:spacing w:val="-4"/>
          <w:sz w:val="20"/>
          <w:szCs w:val="20"/>
          <w:lang w:val="hy-AM" w:eastAsia="ru-RU"/>
        </w:rPr>
        <w:t xml:space="preserve">այմանագիրը չի </w:t>
      </w:r>
      <w:r w:rsidRPr="00AA608E">
        <w:rPr>
          <w:rFonts w:ascii="GHEA Grapalat" w:hAnsi="GHEA Grapalat"/>
          <w:sz w:val="20"/>
          <w:szCs w:val="20"/>
          <w:lang w:val="hy-AM" w:eastAsia="ru-RU"/>
        </w:rPr>
        <w:t>կարող փոփոխվել կողմերի պարտա</w:t>
      </w:r>
      <w:r w:rsidRPr="00AA608E">
        <w:rPr>
          <w:rFonts w:ascii="GHEA Grapalat" w:hAnsi="GHEA Grapalat"/>
          <w:sz w:val="20"/>
          <w:szCs w:val="20"/>
          <w:lang w:val="hy-AM" w:eastAsia="ru-RU"/>
        </w:rPr>
        <w:softHyphen/>
        <w:t>վորու</w:t>
      </w:r>
      <w:r w:rsidRPr="00AA608E">
        <w:rPr>
          <w:rFonts w:ascii="GHEA Grapalat" w:hAnsi="GHEA Grapalat"/>
          <w:sz w:val="20"/>
          <w:szCs w:val="20"/>
          <w:lang w:val="hy-AM" w:eastAsia="ru-RU"/>
        </w:rPr>
        <w:softHyphen/>
        <w:t>թյունների մասնակի չկատարման հետևանքով</w:t>
      </w:r>
      <w:r w:rsidRPr="00AA608E" w:rsidDel="00591DE3">
        <w:rPr>
          <w:rFonts w:ascii="GHEA Grapalat" w:hAnsi="GHEA Grapalat"/>
          <w:sz w:val="20"/>
          <w:szCs w:val="20"/>
          <w:lang w:val="hy-AM" w:eastAsia="ru-RU"/>
        </w:rPr>
        <w:t xml:space="preserve"> </w:t>
      </w:r>
      <w:r w:rsidRPr="00AA608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8.11 Վաճառողի  կողմից ստանձնած պարտավորությունները չկատա</w:t>
      </w:r>
      <w:r w:rsidRPr="00AA608E">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2" w:name="_Hlk23253914"/>
      <w:r w:rsidRPr="00AA608E">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2"/>
      <w:r w:rsidRPr="00AA608E">
        <w:rPr>
          <w:rFonts w:ascii="GHEA Grapalat" w:hAnsi="GHEA Grapalat"/>
          <w:sz w:val="20"/>
          <w:szCs w:val="20"/>
          <w:lang w:val="hy-AM" w:eastAsia="ru-RU"/>
        </w:rPr>
        <w:t xml:space="preserve">   8.12</w:t>
      </w:r>
      <w:r w:rsidRPr="00AA608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911F6"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lastRenderedPageBreak/>
        <w:t>8.14 Պայմանագրի հետ կապված հարաբերությունների նկատմամբ կիրառվում է Հայաստանի Հանրապետության իրավունքը։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A608E">
        <w:rPr>
          <w:rFonts w:ascii="GHEA Grapalat" w:hAnsi="GHEA Grapalat"/>
          <w:sz w:val="20"/>
          <w:szCs w:val="20"/>
          <w:vertAlign w:val="superscript"/>
          <w:lang w:val="hy-AM" w:eastAsia="ru-RU"/>
        </w:rPr>
        <w:t>24</w:t>
      </w:r>
      <w:r w:rsidRPr="00AA608E">
        <w:rPr>
          <w:rStyle w:val="af6"/>
          <w:rFonts w:ascii="GHEA Grapalat" w:hAnsi="GHEA Grapalat"/>
          <w:color w:val="FFFFFF"/>
          <w:sz w:val="20"/>
          <w:szCs w:val="20"/>
          <w:lang w:val="hy-AM" w:eastAsia="ru-RU"/>
        </w:rPr>
        <w:footnoteReference w:id="18"/>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10. Կողմերի հասցեները, բանկային վավերապայմանները և ստորագրությունները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ind w:firstLine="709"/>
        <w:jc w:val="both"/>
        <w:rPr>
          <w:rFonts w:ascii="GHEA Grapalat" w:hAnsi="GHEA Grapalat"/>
          <w:sz w:val="20"/>
          <w:lang w:val="hy-AM"/>
        </w:rPr>
      </w:pPr>
    </w:p>
    <w:tbl>
      <w:tblPr>
        <w:tblW w:w="10348" w:type="dxa"/>
        <w:tblInd w:w="250" w:type="dxa"/>
        <w:tblLayout w:type="fixed"/>
        <w:tblLook w:val="0000" w:firstRow="0" w:lastRow="0" w:firstColumn="0" w:lastColumn="0" w:noHBand="0" w:noVBand="0"/>
      </w:tblPr>
      <w:tblGrid>
        <w:gridCol w:w="5245"/>
        <w:gridCol w:w="760"/>
        <w:gridCol w:w="4343"/>
      </w:tblGrid>
      <w:tr w:rsidR="00D909B5" w:rsidRPr="00AA608E" w:rsidTr="00D909B5">
        <w:tc>
          <w:tcPr>
            <w:tcW w:w="5245" w:type="dxa"/>
          </w:tcPr>
          <w:p w:rsidR="00D909B5" w:rsidRPr="00AA608E" w:rsidRDefault="00D909B5" w:rsidP="00D909B5">
            <w:pPr>
              <w:jc w:val="center"/>
              <w:rPr>
                <w:rFonts w:ascii="GHEA Grapalat" w:hAnsi="GHEA Grapalat" w:cs="Sylfaen"/>
                <w:b/>
                <w:bCs/>
                <w:lang w:val="nb-NO"/>
              </w:rPr>
            </w:pPr>
            <w:r w:rsidRPr="00AA608E">
              <w:rPr>
                <w:rFonts w:ascii="GHEA Grapalat" w:hAnsi="GHEA Grapalat" w:cs="Sylfaen"/>
                <w:b/>
                <w:bCs/>
                <w:lang w:val="nb-NO"/>
              </w:rPr>
              <w:t>ԳՆՈՐԴ</w:t>
            </w:r>
          </w:p>
          <w:p w:rsidR="00D909B5" w:rsidRPr="00AA608E" w:rsidRDefault="00D909B5" w:rsidP="00D909B5">
            <w:pPr>
              <w:jc w:val="center"/>
              <w:rPr>
                <w:rFonts w:ascii="GHEA Grapalat" w:hAnsi="GHEA Grapalat" w:cs="Sylfaen"/>
                <w:b/>
                <w:bCs/>
                <w:lang w:val="nb-NO"/>
              </w:rPr>
            </w:pPr>
          </w:p>
          <w:p w:rsidR="00D909B5" w:rsidRPr="00AA608E" w:rsidRDefault="00D909B5" w:rsidP="00D909B5">
            <w:pPr>
              <w:jc w:val="center"/>
              <w:rPr>
                <w:rFonts w:ascii="GHEA Grapalat" w:hAnsi="GHEA Grapalat"/>
                <w:b/>
                <w:sz w:val="20"/>
                <w:szCs w:val="20"/>
                <w:lang w:val="nb-NO"/>
              </w:rPr>
            </w:pPr>
            <w:r w:rsidRPr="00AA608E">
              <w:rPr>
                <w:rFonts w:ascii="GHEA Grapalat" w:hAnsi="GHEA Grapalat" w:cs="Sylfaen"/>
                <w:sz w:val="20"/>
                <w:lang w:val="hy-AM"/>
              </w:rPr>
              <w:t>Աբովյան համայնքի մանկապարտեզ ՀՈԱԿ</w:t>
            </w:r>
          </w:p>
          <w:p w:rsidR="00D909B5" w:rsidRPr="00AA608E" w:rsidRDefault="00D909B5" w:rsidP="00D909B5">
            <w:pPr>
              <w:jc w:val="center"/>
              <w:rPr>
                <w:rFonts w:ascii="GHEA Grapalat" w:hAnsi="GHEA Grapalat"/>
                <w:sz w:val="20"/>
                <w:szCs w:val="20"/>
                <w:lang w:val="nb-NO"/>
              </w:rPr>
            </w:pPr>
            <w:r w:rsidRPr="00AA608E">
              <w:rPr>
                <w:rFonts w:ascii="GHEA Grapalat" w:hAnsi="GHEA Grapalat"/>
                <w:sz w:val="20"/>
                <w:szCs w:val="20"/>
                <w:lang w:val="hy-AM"/>
              </w:rPr>
              <w:t>Արարատի</w:t>
            </w:r>
            <w:r w:rsidRPr="00AA608E">
              <w:rPr>
                <w:rFonts w:ascii="GHEA Grapalat" w:hAnsi="GHEA Grapalat"/>
                <w:sz w:val="20"/>
                <w:szCs w:val="20"/>
                <w:lang w:val="nb-NO"/>
              </w:rPr>
              <w:t xml:space="preserve"> </w:t>
            </w:r>
            <w:r w:rsidRPr="00AA608E">
              <w:rPr>
                <w:rFonts w:ascii="GHEA Grapalat" w:hAnsi="GHEA Grapalat"/>
                <w:sz w:val="20"/>
                <w:szCs w:val="20"/>
                <w:lang w:val="hy-AM"/>
              </w:rPr>
              <w:t>մարզ</w:t>
            </w:r>
            <w:r w:rsidRPr="00AA608E">
              <w:rPr>
                <w:rFonts w:ascii="GHEA Grapalat" w:hAnsi="GHEA Grapalat"/>
                <w:sz w:val="20"/>
                <w:szCs w:val="20"/>
                <w:lang w:val="nb-NO"/>
              </w:rPr>
              <w:t xml:space="preserve">, </w:t>
            </w:r>
            <w:r w:rsidRPr="00AA608E">
              <w:rPr>
                <w:rFonts w:ascii="GHEA Grapalat" w:hAnsi="GHEA Grapalat"/>
                <w:sz w:val="20"/>
                <w:szCs w:val="20"/>
                <w:lang w:val="hy-AM"/>
              </w:rPr>
              <w:t>գ</w:t>
            </w:r>
            <w:r w:rsidRPr="00AA608E">
              <w:rPr>
                <w:rFonts w:ascii="GHEA Grapalat" w:hAnsi="GHEA Grapalat"/>
                <w:sz w:val="20"/>
                <w:szCs w:val="20"/>
                <w:lang w:val="nb-NO"/>
              </w:rPr>
              <w:t xml:space="preserve">. </w:t>
            </w:r>
            <w:r w:rsidRPr="00AA608E">
              <w:rPr>
                <w:rFonts w:ascii="GHEA Grapalat" w:hAnsi="GHEA Grapalat"/>
                <w:sz w:val="20"/>
                <w:szCs w:val="20"/>
                <w:lang w:val="hy-AM"/>
              </w:rPr>
              <w:t>Աբովյան</w:t>
            </w:r>
            <w:r w:rsidRPr="00AA608E">
              <w:rPr>
                <w:rFonts w:ascii="GHEA Grapalat" w:hAnsi="GHEA Grapalat"/>
                <w:sz w:val="20"/>
                <w:szCs w:val="20"/>
                <w:lang w:val="nb-NO"/>
              </w:rPr>
              <w:t xml:space="preserve">  Թեհլերյան 1/1</w:t>
            </w:r>
          </w:p>
          <w:p w:rsidR="00D909B5" w:rsidRPr="00AA608E" w:rsidRDefault="00D909B5" w:rsidP="00D909B5">
            <w:pPr>
              <w:jc w:val="center"/>
              <w:rPr>
                <w:rFonts w:ascii="GHEA Grapalat" w:hAnsi="GHEA Grapalat"/>
                <w:sz w:val="20"/>
                <w:szCs w:val="20"/>
                <w:lang w:val="nb-NO"/>
              </w:rPr>
            </w:pPr>
            <w:r w:rsidRPr="00AA608E">
              <w:rPr>
                <w:rFonts w:ascii="GHEA Grapalat" w:hAnsi="GHEA Grapalat"/>
                <w:sz w:val="20"/>
                <w:szCs w:val="20"/>
                <w:lang w:val="nb-NO"/>
              </w:rPr>
              <w:t>Հ/Հ 900</w:t>
            </w:r>
            <w:r w:rsidR="003B2BB1" w:rsidRPr="00AA608E">
              <w:rPr>
                <w:rFonts w:ascii="GHEA Grapalat" w:hAnsi="GHEA Grapalat"/>
                <w:sz w:val="20"/>
                <w:szCs w:val="20"/>
                <w:lang w:val="nb-NO"/>
              </w:rPr>
              <w:t>418000650</w:t>
            </w:r>
          </w:p>
          <w:p w:rsidR="00D909B5" w:rsidRPr="00AA608E" w:rsidRDefault="00D909B5" w:rsidP="00D909B5">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rPr>
              <w:t>ՀՀ</w:t>
            </w:r>
            <w:r w:rsidRPr="00AA608E">
              <w:rPr>
                <w:rFonts w:ascii="GHEA Grapalat" w:hAnsi="GHEA Grapalat"/>
                <w:sz w:val="20"/>
                <w:szCs w:val="20"/>
                <w:lang w:val="nb-NO"/>
              </w:rPr>
              <w:t xml:space="preserve"> </w:t>
            </w:r>
            <w:r w:rsidRPr="00AA608E">
              <w:rPr>
                <w:rFonts w:ascii="GHEA Grapalat" w:hAnsi="GHEA Grapalat"/>
                <w:sz w:val="20"/>
                <w:szCs w:val="20"/>
              </w:rPr>
              <w:t>ՖՆ</w:t>
            </w:r>
            <w:r w:rsidRPr="00AA608E">
              <w:rPr>
                <w:rFonts w:ascii="GHEA Grapalat" w:hAnsi="GHEA Grapalat"/>
                <w:sz w:val="20"/>
                <w:szCs w:val="20"/>
                <w:lang w:val="nb-NO"/>
              </w:rPr>
              <w:t xml:space="preserve"> </w:t>
            </w:r>
            <w:r w:rsidRPr="00AA608E">
              <w:rPr>
                <w:rFonts w:ascii="GHEA Grapalat" w:hAnsi="GHEA Grapalat"/>
                <w:sz w:val="20"/>
                <w:szCs w:val="20"/>
              </w:rPr>
              <w:t>գործառնական</w:t>
            </w:r>
            <w:r w:rsidRPr="00AA608E">
              <w:rPr>
                <w:rFonts w:ascii="GHEA Grapalat" w:hAnsi="GHEA Grapalat"/>
                <w:sz w:val="20"/>
                <w:szCs w:val="20"/>
                <w:lang w:val="nb-NO"/>
              </w:rPr>
              <w:t xml:space="preserve"> </w:t>
            </w:r>
            <w:r w:rsidRPr="00AA608E">
              <w:rPr>
                <w:rFonts w:ascii="GHEA Grapalat" w:hAnsi="GHEA Grapalat"/>
                <w:sz w:val="20"/>
                <w:szCs w:val="20"/>
              </w:rPr>
              <w:t>վարչություն</w:t>
            </w:r>
          </w:p>
          <w:p w:rsidR="00D909B5" w:rsidRPr="00AA608E" w:rsidRDefault="00D909B5" w:rsidP="00D909B5">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lang w:val="hy-AM"/>
              </w:rPr>
              <w:t xml:space="preserve">ՀՎՀՀ </w:t>
            </w:r>
            <w:r w:rsidRPr="00AA608E">
              <w:rPr>
                <w:rFonts w:ascii="GHEA Grapalat" w:hAnsi="GHEA Grapalat"/>
                <w:sz w:val="20"/>
                <w:szCs w:val="20"/>
                <w:lang w:val="nb-NO"/>
              </w:rPr>
              <w:t>04233948</w:t>
            </w:r>
          </w:p>
          <w:p w:rsidR="00D909B5" w:rsidRPr="00AA608E" w:rsidRDefault="00D909B5" w:rsidP="00D909B5">
            <w:pPr>
              <w:rPr>
                <w:rFonts w:ascii="GHEA Grapalat" w:hAnsi="GHEA Grapalat"/>
                <w:lang w:val="nb-NO"/>
              </w:rPr>
            </w:pPr>
          </w:p>
          <w:p w:rsidR="00D909B5" w:rsidRPr="00AA608E" w:rsidRDefault="00D909B5" w:rsidP="00D909B5">
            <w:pPr>
              <w:rPr>
                <w:rFonts w:ascii="GHEA Grapalat" w:hAnsi="GHEA Grapalat"/>
                <w:lang w:val="nb-NO"/>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D909B5" w:rsidRPr="00AA608E" w:rsidRDefault="00D909B5" w:rsidP="00D909B5">
            <w:pPr>
              <w:tabs>
                <w:tab w:val="left" w:pos="215"/>
              </w:tabs>
              <w:jc w:val="center"/>
              <w:rPr>
                <w:rFonts w:ascii="GHEA Grapalat" w:hAnsi="GHEA Grapalat"/>
                <w:lang w:val="hy-AM"/>
              </w:rPr>
            </w:pPr>
          </w:p>
        </w:tc>
        <w:tc>
          <w:tcPr>
            <w:tcW w:w="4343" w:type="dxa"/>
          </w:tcPr>
          <w:p w:rsidR="00D909B5" w:rsidRPr="00AA608E" w:rsidRDefault="00D909B5" w:rsidP="00D909B5">
            <w:pPr>
              <w:jc w:val="center"/>
              <w:rPr>
                <w:rFonts w:ascii="GHEA Grapalat" w:hAnsi="GHEA Grapalat" w:cs="Sylfaen"/>
                <w:b/>
                <w:bCs/>
                <w:lang w:val="hy-AM"/>
              </w:rPr>
            </w:pPr>
            <w:r w:rsidRPr="00AA608E">
              <w:rPr>
                <w:rFonts w:ascii="GHEA Grapalat" w:hAnsi="GHEA Grapalat" w:cs="Sylfaen"/>
                <w:b/>
                <w:bCs/>
                <w:lang w:val="hy-AM"/>
              </w:rPr>
              <w:t>ՎԱՃԱՌՈՂ</w:t>
            </w:r>
          </w:p>
          <w:p w:rsidR="00D909B5" w:rsidRPr="00AA608E" w:rsidRDefault="00D909B5" w:rsidP="00D909B5">
            <w:pPr>
              <w:jc w:val="center"/>
              <w:rPr>
                <w:rFonts w:ascii="GHEA Grapalat" w:hAnsi="GHEA Grapalat"/>
                <w:lang w:val="hy-AM"/>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ind w:firstLine="720"/>
        <w:jc w:val="both"/>
        <w:rPr>
          <w:rFonts w:ascii="GHEA Grapalat" w:hAnsi="GHEA Grapalat"/>
          <w:sz w:val="20"/>
          <w:lang w:val="hy-AM"/>
        </w:rPr>
      </w:pPr>
      <w:r w:rsidRPr="00AA608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jc w:val="right"/>
        <w:rPr>
          <w:rFonts w:ascii="GHEA Grapalat" w:hAnsi="GHEA Grapalat"/>
          <w:sz w:val="20"/>
          <w:lang w:val="hy-AM"/>
        </w:rPr>
        <w:sectPr w:rsidR="008E0B31" w:rsidRPr="00AA608E" w:rsidSect="00D909B5">
          <w:pgSz w:w="11906" w:h="16838" w:code="9"/>
          <w:pgMar w:top="142" w:right="662" w:bottom="0" w:left="1138" w:header="562" w:footer="562" w:gutter="0"/>
          <w:cols w:space="720"/>
        </w:sect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lastRenderedPageBreak/>
        <w:t>Հավելված N 1</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jc w:val="center"/>
        <w:rPr>
          <w:rFonts w:ascii="GHEA Grapalat" w:hAnsi="GHEA Grapalat"/>
          <w:sz w:val="18"/>
          <w:lang w:val="hy-AM"/>
        </w:rPr>
      </w:pPr>
    </w:p>
    <w:p w:rsidR="008E0B31" w:rsidRPr="00AA608E" w:rsidRDefault="008E0B31" w:rsidP="008E0B31">
      <w:pPr>
        <w:jc w:val="center"/>
        <w:rPr>
          <w:rFonts w:ascii="GHEA Grapalat" w:hAnsi="GHEA Grapalat"/>
          <w:sz w:val="20"/>
          <w:lang w:val="hy-AM"/>
        </w:rPr>
      </w:pP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ՏԵԽՆԻԿԱԿԱՆ ԲՆՈՒԹԱԳԻՐ - ԳՆՄԱՆ ԺԱՄԱՆԱԿԱՑՈՒՅՑ*</w:t>
      </w: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417"/>
        <w:gridCol w:w="1276"/>
        <w:gridCol w:w="4820"/>
        <w:gridCol w:w="850"/>
        <w:gridCol w:w="992"/>
        <w:gridCol w:w="993"/>
        <w:gridCol w:w="992"/>
        <w:gridCol w:w="1134"/>
        <w:gridCol w:w="850"/>
        <w:gridCol w:w="1518"/>
      </w:tblGrid>
      <w:tr w:rsidR="008E0B31" w:rsidRPr="00AA608E" w:rsidTr="009F10CE">
        <w:tc>
          <w:tcPr>
            <w:tcW w:w="15423" w:type="dxa"/>
            <w:gridSpan w:val="11"/>
          </w:tcPr>
          <w:p w:rsidR="008E0B31" w:rsidRPr="00AA608E" w:rsidRDefault="008E0B31" w:rsidP="00D909B5">
            <w:pPr>
              <w:jc w:val="center"/>
              <w:rPr>
                <w:rFonts w:ascii="GHEA Grapalat" w:hAnsi="GHEA Grapalat"/>
                <w:sz w:val="18"/>
              </w:rPr>
            </w:pPr>
            <w:r w:rsidRPr="00AA608E">
              <w:rPr>
                <w:rFonts w:ascii="GHEA Grapalat" w:hAnsi="GHEA Grapalat"/>
                <w:sz w:val="18"/>
              </w:rPr>
              <w:t>Ապրանքի</w:t>
            </w:r>
          </w:p>
        </w:tc>
      </w:tr>
      <w:tr w:rsidR="009F10CE" w:rsidRPr="00AA608E" w:rsidTr="005B48E1">
        <w:trPr>
          <w:trHeight w:val="219"/>
        </w:trPr>
        <w:tc>
          <w:tcPr>
            <w:tcW w:w="581"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հրավերով նախատեսված չափաբաժնի համարը</w:t>
            </w:r>
          </w:p>
        </w:tc>
        <w:tc>
          <w:tcPr>
            <w:tcW w:w="1417"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 xml:space="preserve">անվանումը </w:t>
            </w:r>
          </w:p>
        </w:tc>
        <w:tc>
          <w:tcPr>
            <w:tcW w:w="4820"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տեխնիկական բնութագիրը</w:t>
            </w:r>
          </w:p>
        </w:tc>
        <w:tc>
          <w:tcPr>
            <w:tcW w:w="850"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չափման միավորը</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միավոր գինը/ՀՀ դրամ</w:t>
            </w:r>
          </w:p>
        </w:tc>
        <w:tc>
          <w:tcPr>
            <w:tcW w:w="99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գինը/ՀՀ դրամ</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քանակը</w:t>
            </w:r>
          </w:p>
        </w:tc>
        <w:tc>
          <w:tcPr>
            <w:tcW w:w="3502" w:type="dxa"/>
            <w:gridSpan w:val="3"/>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մատակարարման</w:t>
            </w:r>
          </w:p>
        </w:tc>
      </w:tr>
      <w:tr w:rsidR="009F10CE" w:rsidRPr="00AA608E" w:rsidTr="002C2EBF">
        <w:trPr>
          <w:trHeight w:val="445"/>
        </w:trPr>
        <w:tc>
          <w:tcPr>
            <w:tcW w:w="581" w:type="dxa"/>
            <w:vMerge/>
            <w:vAlign w:val="center"/>
          </w:tcPr>
          <w:p w:rsidR="009F10CE" w:rsidRPr="00AA608E" w:rsidRDefault="009F10CE" w:rsidP="00D909B5">
            <w:pPr>
              <w:jc w:val="center"/>
              <w:rPr>
                <w:rFonts w:ascii="GHEA Grapalat" w:hAnsi="GHEA Grapalat"/>
                <w:sz w:val="18"/>
              </w:rPr>
            </w:pPr>
          </w:p>
        </w:tc>
        <w:tc>
          <w:tcPr>
            <w:tcW w:w="1417" w:type="dxa"/>
            <w:vMerge/>
            <w:vAlign w:val="center"/>
          </w:tcPr>
          <w:p w:rsidR="009F10CE" w:rsidRPr="00AA608E" w:rsidRDefault="009F10CE" w:rsidP="00D909B5">
            <w:pPr>
              <w:jc w:val="center"/>
              <w:rPr>
                <w:rFonts w:ascii="GHEA Grapalat" w:hAnsi="GHEA Grapalat"/>
                <w:sz w:val="18"/>
              </w:rPr>
            </w:pPr>
          </w:p>
        </w:tc>
        <w:tc>
          <w:tcPr>
            <w:tcW w:w="1276" w:type="dxa"/>
            <w:vMerge/>
            <w:vAlign w:val="center"/>
          </w:tcPr>
          <w:p w:rsidR="009F10CE" w:rsidRPr="00AA608E" w:rsidRDefault="009F10CE" w:rsidP="00D909B5">
            <w:pPr>
              <w:jc w:val="center"/>
              <w:rPr>
                <w:rFonts w:ascii="GHEA Grapalat" w:hAnsi="GHEA Grapalat"/>
                <w:sz w:val="18"/>
              </w:rPr>
            </w:pPr>
          </w:p>
        </w:tc>
        <w:tc>
          <w:tcPr>
            <w:tcW w:w="4820" w:type="dxa"/>
            <w:vMerge/>
            <w:vAlign w:val="center"/>
          </w:tcPr>
          <w:p w:rsidR="009F10CE" w:rsidRPr="00AA608E" w:rsidRDefault="009F10CE" w:rsidP="00D909B5">
            <w:pPr>
              <w:jc w:val="center"/>
              <w:rPr>
                <w:rFonts w:ascii="GHEA Grapalat" w:hAnsi="GHEA Grapalat"/>
                <w:sz w:val="18"/>
              </w:rPr>
            </w:pPr>
          </w:p>
        </w:tc>
        <w:tc>
          <w:tcPr>
            <w:tcW w:w="850"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993"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1134"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հասցեն</w:t>
            </w:r>
          </w:p>
        </w:tc>
        <w:tc>
          <w:tcPr>
            <w:tcW w:w="850"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ենթակա քանակը</w:t>
            </w:r>
          </w:p>
        </w:tc>
        <w:tc>
          <w:tcPr>
            <w:tcW w:w="1518"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Ժամկետը***</w:t>
            </w:r>
          </w:p>
          <w:p w:rsidR="009F10CE" w:rsidRPr="00AA608E" w:rsidRDefault="009F10CE" w:rsidP="00D909B5">
            <w:pPr>
              <w:jc w:val="center"/>
              <w:rPr>
                <w:rFonts w:ascii="GHEA Grapalat" w:hAnsi="GHEA Grapalat"/>
                <w:sz w:val="18"/>
              </w:rPr>
            </w:pPr>
          </w:p>
        </w:tc>
      </w:tr>
      <w:tr w:rsidR="00AA608E" w:rsidRPr="0019426A" w:rsidTr="00AA608E">
        <w:trPr>
          <w:trHeight w:val="246"/>
        </w:trPr>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15811100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Հաց մատնաքաշ</w:t>
            </w:r>
          </w:p>
        </w:tc>
        <w:tc>
          <w:tcPr>
            <w:tcW w:w="4820" w:type="dxa"/>
          </w:tcPr>
          <w:p w:rsidR="00AA608E" w:rsidRPr="00AA608E" w:rsidRDefault="00AA608E" w:rsidP="00DC13EB">
            <w:pPr>
              <w:jc w:val="both"/>
              <w:rPr>
                <w:rFonts w:cs="Calibri"/>
                <w:sz w:val="16"/>
                <w:szCs w:val="16"/>
              </w:rPr>
            </w:pPr>
          </w:p>
          <w:p w:rsidR="00E852FA" w:rsidRPr="00E852FA" w:rsidRDefault="00E852FA" w:rsidP="00E852FA">
            <w:pPr>
              <w:jc w:val="both"/>
              <w:rPr>
                <w:rFonts w:ascii="GHEA Grapalat" w:hAnsi="GHEA Grapalat"/>
                <w:color w:val="000000"/>
                <w:sz w:val="18"/>
                <w:szCs w:val="18"/>
                <w:lang w:val="hy-AM"/>
              </w:rPr>
            </w:pPr>
            <w:r w:rsidRPr="00E852FA">
              <w:rPr>
                <w:rFonts w:ascii="GHEA Grapalat" w:hAnsi="GHEA Grapalat" w:cs="Sylfaen"/>
                <w:color w:val="000000"/>
                <w:sz w:val="18"/>
                <w:szCs w:val="18"/>
                <w:lang w:val="hy-AM"/>
              </w:rPr>
              <w:t>Տիպ</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մատնաքաշ</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Ցորենի</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ալյուրից</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թողարկված</w:t>
            </w:r>
          </w:p>
          <w:p w:rsidR="00AA608E" w:rsidRPr="00E852FA" w:rsidRDefault="00E852FA" w:rsidP="00E852FA">
            <w:pPr>
              <w:jc w:val="both"/>
              <w:rPr>
                <w:rFonts w:ascii="GHEA Grapalat" w:hAnsi="GHEA Grapalat" w:cs="Times Armenian"/>
                <w:color w:val="000000"/>
                <w:sz w:val="18"/>
                <w:szCs w:val="18"/>
                <w:lang w:val="hy-AM"/>
              </w:rPr>
            </w:pPr>
            <w:r w:rsidRPr="00E852FA">
              <w:rPr>
                <w:rFonts w:ascii="GHEA Grapalat" w:hAnsi="GHEA Grapalat"/>
                <w:color w:val="000000"/>
                <w:sz w:val="18"/>
                <w:szCs w:val="18"/>
                <w:lang w:val="hy-AM"/>
              </w:rPr>
              <w:t>,</w:t>
            </w:r>
            <w:r w:rsidRPr="00E852FA">
              <w:rPr>
                <w:rFonts w:ascii="GHEA Grapalat" w:hAnsi="GHEA Grapalat" w:cs="Sylfaen"/>
                <w:color w:val="000000"/>
                <w:sz w:val="18"/>
                <w:szCs w:val="18"/>
                <w:lang w:val="hy-AM"/>
              </w:rPr>
              <w:t>հատով</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փաթեթավորված</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կամ առանց փաթեթավորման պատրաստրված բարձր տեսակի ալյուրից ՀԱՏ</w:t>
            </w:r>
            <w:r w:rsidRPr="00E852FA">
              <w:rPr>
                <w:rFonts w:ascii="GHEA Grapalat" w:hAnsi="GHEA Grapalat"/>
                <w:color w:val="000000"/>
                <w:sz w:val="18"/>
                <w:szCs w:val="18"/>
                <w:lang w:val="hy-AM"/>
              </w:rPr>
              <w:t xml:space="preserve">3199: </w:t>
            </w:r>
            <w:r w:rsidRPr="00E852FA">
              <w:rPr>
                <w:rFonts w:ascii="GHEA Grapalat" w:hAnsi="GHEA Grapalat" w:cs="Sylfaen"/>
                <w:color w:val="000000"/>
                <w:sz w:val="18"/>
                <w:szCs w:val="18"/>
                <w:lang w:val="hy-AM"/>
              </w:rPr>
              <w:t xml:space="preserve">Անվտանգությունը ըստ </w:t>
            </w:r>
            <w:r w:rsidRPr="00E852FA">
              <w:rPr>
                <w:rFonts w:ascii="GHEA Grapalat" w:hAnsi="GHEA Grapalat"/>
                <w:color w:val="000000"/>
                <w:sz w:val="18"/>
                <w:szCs w:val="18"/>
                <w:lang w:val="hy-AM"/>
              </w:rPr>
              <w:t>2III49012003(</w:t>
            </w:r>
            <w:r w:rsidRPr="00E852FA">
              <w:rPr>
                <w:rFonts w:ascii="GHEA Grapalat" w:hAnsi="GHEA Grapalat" w:cs="Sylfaen"/>
                <w:color w:val="000000"/>
                <w:sz w:val="18"/>
                <w:szCs w:val="18"/>
                <w:lang w:val="hy-AM"/>
              </w:rPr>
              <w:t>ՌԴՍանՊին</w:t>
            </w:r>
            <w:r w:rsidRPr="00E852FA">
              <w:rPr>
                <w:rFonts w:ascii="GHEA Grapalat" w:hAnsi="GHEA Grapalat"/>
                <w:color w:val="000000"/>
                <w:sz w:val="18"/>
                <w:szCs w:val="18"/>
                <w:lang w:val="hy-AM"/>
              </w:rPr>
              <w:t xml:space="preserve">2.3.2.107801) </w:t>
            </w:r>
            <w:r w:rsidRPr="00E852FA">
              <w:rPr>
                <w:rFonts w:ascii="GHEA Grapalat" w:hAnsi="GHEA Grapalat" w:cs="Sylfaen"/>
                <w:color w:val="000000"/>
                <w:sz w:val="18"/>
                <w:szCs w:val="18"/>
                <w:lang w:val="hy-AM"/>
              </w:rPr>
              <w:t>սանիտարա</w:t>
            </w:r>
            <w:r w:rsidRPr="00E852FA">
              <w:rPr>
                <w:rFonts w:ascii="GHEA Grapalat" w:hAnsi="GHEA Grapalat"/>
                <w:color w:val="000000"/>
                <w:sz w:val="18"/>
                <w:szCs w:val="18"/>
                <w:lang w:val="hy-AM"/>
              </w:rPr>
              <w:t>-</w:t>
            </w:r>
            <w:r w:rsidRPr="00E852FA">
              <w:rPr>
                <w:rFonts w:ascii="GHEA Grapalat" w:hAnsi="GHEA Grapalat" w:cs="Sylfaen"/>
                <w:color w:val="000000"/>
                <w:sz w:val="18"/>
                <w:szCs w:val="18"/>
                <w:lang w:val="hy-AM"/>
              </w:rPr>
              <w:t>համաճարակային</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կանոնների</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և</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նորմերի</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և</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սննդամթերքի</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անվտանգության</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 xml:space="preserve">մասին </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ՀՀ</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օրենքի</w:t>
            </w:r>
            <w:r w:rsidRPr="00E852FA">
              <w:rPr>
                <w:rFonts w:ascii="GHEA Grapalat" w:hAnsi="GHEA Grapalat"/>
                <w:color w:val="000000"/>
                <w:sz w:val="18"/>
                <w:szCs w:val="18"/>
                <w:lang w:val="hy-AM"/>
              </w:rPr>
              <w:t xml:space="preserve">  9-</w:t>
            </w:r>
            <w:r w:rsidRPr="00E852FA">
              <w:rPr>
                <w:rFonts w:ascii="GHEA Grapalat" w:hAnsi="GHEA Grapalat" w:cs="Sylfaen"/>
                <w:color w:val="000000"/>
                <w:sz w:val="18"/>
                <w:szCs w:val="18"/>
                <w:lang w:val="hy-AM"/>
              </w:rPr>
              <w:t>րդ</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հոդվածի</w:t>
            </w:r>
          </w:p>
        </w:tc>
        <w:tc>
          <w:tcPr>
            <w:tcW w:w="850" w:type="dxa"/>
            <w:vAlign w:val="center"/>
          </w:tcPr>
          <w:p w:rsidR="00AA608E" w:rsidRPr="00E852FA" w:rsidRDefault="00AA608E" w:rsidP="00AA608E">
            <w:pPr>
              <w:jc w:val="center"/>
              <w:rPr>
                <w:rFonts w:ascii="GHEA Grapalat" w:hAnsi="GHEA Grapalat"/>
                <w:sz w:val="20"/>
                <w:lang w:val="hy-AM"/>
              </w:rPr>
            </w:pPr>
          </w:p>
          <w:p w:rsidR="00AA608E" w:rsidRPr="00E852FA" w:rsidRDefault="00AA608E" w:rsidP="00AA608E">
            <w:pPr>
              <w:jc w:val="center"/>
              <w:rPr>
                <w:rFonts w:ascii="GHEA Grapalat" w:hAnsi="GHEA Grapalat"/>
                <w:sz w:val="20"/>
                <w:lang w:val="hy-AM"/>
              </w:rPr>
            </w:pPr>
          </w:p>
          <w:p w:rsidR="00AA608E" w:rsidRPr="00E852FA" w:rsidRDefault="00AA608E" w:rsidP="00AA608E">
            <w:pPr>
              <w:jc w:val="center"/>
              <w:rPr>
                <w:rFonts w:ascii="GHEA Grapalat" w:hAnsi="GHEA Grapalat"/>
                <w:sz w:val="20"/>
                <w:lang w:val="hy-AM"/>
              </w:rPr>
            </w:pPr>
          </w:p>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r w:rsidRPr="00AA608E">
              <w:rPr>
                <w:rFonts w:ascii="GHEA Grapalat" w:hAnsi="GHEA Grapalat"/>
                <w:sz w:val="20"/>
              </w:rPr>
              <w:t>3800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15531100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Կարագ</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sz w:val="18"/>
                <w:szCs w:val="18"/>
                <w:lang w:val="hy-AM"/>
              </w:rPr>
            </w:pPr>
            <w:r w:rsidRPr="00AA608E">
              <w:rPr>
                <w:rFonts w:ascii="GHEA Grapalat" w:hAnsi="GHEA Grapalat" w:cs="Calibri"/>
                <w:sz w:val="18"/>
                <w:szCs w:val="18"/>
                <w:lang w:val="hy-AM"/>
              </w:rPr>
              <w:t xml:space="preserve"> </w:t>
            </w:r>
            <w:r w:rsidRPr="00AA608E">
              <w:rPr>
                <w:rFonts w:ascii="GHEA Grapalat" w:hAnsi="GHEA Grapalat"/>
                <w:color w:val="000000"/>
                <w:sz w:val="18"/>
                <w:szCs w:val="18"/>
                <w:lang w:val="hy-AM"/>
              </w:rPr>
              <w:t xml:space="preserve">Կարագ սերուցքային, Կաթնայուղ 82,9%,խոնավությունը 15,7%,-16%,պինդ ոչ յուղային բաղադրիչներ 1.,4%, էներգիա 3090ԿՋ/100գ </w:t>
            </w:r>
            <w:r w:rsidRPr="00AA608E">
              <w:rPr>
                <w:rFonts w:ascii="GHEA Grapalat" w:hAnsi="GHEA Grapalat" w:cs="Sylfaen"/>
                <w:sz w:val="18"/>
                <w:szCs w:val="18"/>
                <w:lang w:val="hy-AM"/>
              </w:rPr>
              <w:t>Անվտանգությունը և մակնշումը՝</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ըստ</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ՀՀ</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կառավարության</w:t>
            </w:r>
            <w:r w:rsidRPr="00AA608E">
              <w:rPr>
                <w:rFonts w:ascii="GHEA Grapalat" w:hAnsi="GHEA Grapalat"/>
                <w:sz w:val="18"/>
                <w:szCs w:val="18"/>
                <w:lang w:val="hy-AM"/>
              </w:rPr>
              <w:t xml:space="preserve"> 2006</w:t>
            </w:r>
            <w:r w:rsidRPr="00AA608E">
              <w:rPr>
                <w:rFonts w:ascii="GHEA Grapalat" w:hAnsi="GHEA Grapalat" w:cs="Sylfaen"/>
                <w:sz w:val="18"/>
                <w:szCs w:val="18"/>
                <w:lang w:val="hy-AM"/>
              </w:rPr>
              <w:t>թ</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դեկտեմբերի</w:t>
            </w:r>
            <w:r w:rsidRPr="00AA608E">
              <w:rPr>
                <w:rFonts w:ascii="GHEA Grapalat" w:hAnsi="GHEA Grapalat"/>
                <w:sz w:val="18"/>
                <w:szCs w:val="18"/>
                <w:lang w:val="hy-AM"/>
              </w:rPr>
              <w:t xml:space="preserve"> 21-</w:t>
            </w:r>
            <w:r w:rsidRPr="00AA608E">
              <w:rPr>
                <w:rFonts w:ascii="GHEA Grapalat" w:hAnsi="GHEA Grapalat" w:cs="Sylfaen"/>
                <w:sz w:val="18"/>
                <w:szCs w:val="18"/>
                <w:lang w:val="hy-AM"/>
              </w:rPr>
              <w:t>ի</w:t>
            </w:r>
            <w:r w:rsidRPr="00AA608E">
              <w:rPr>
                <w:rFonts w:ascii="GHEA Grapalat" w:hAnsi="GHEA Grapalat"/>
                <w:sz w:val="18"/>
                <w:szCs w:val="18"/>
                <w:lang w:val="hy-AM"/>
              </w:rPr>
              <w:t xml:space="preserve"> N 1925-</w:t>
            </w:r>
            <w:r w:rsidRPr="00AA608E">
              <w:rPr>
                <w:rFonts w:ascii="GHEA Grapalat" w:hAnsi="GHEA Grapalat" w:cs="Sylfaen"/>
                <w:sz w:val="18"/>
                <w:szCs w:val="18"/>
                <w:lang w:val="hy-AM"/>
              </w:rPr>
              <w:t>Ն</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որոշմամբհաստատված</w:t>
            </w:r>
            <w:r w:rsidRPr="00AA608E">
              <w:rPr>
                <w:rFonts w:ascii="GHEA Grapalat" w:hAnsi="GHEA Grapalat"/>
                <w:sz w:val="18"/>
                <w:szCs w:val="18"/>
                <w:lang w:val="hy-AM"/>
              </w:rPr>
              <w:t>«</w:t>
            </w:r>
            <w:r w:rsidRPr="00AA608E">
              <w:rPr>
                <w:rFonts w:ascii="GHEA Grapalat" w:hAnsi="GHEA Grapalat" w:cs="Sylfaen"/>
                <w:sz w:val="18"/>
                <w:szCs w:val="18"/>
                <w:lang w:val="hy-AM"/>
              </w:rPr>
              <w:t>Կաթին</w:t>
            </w:r>
            <w:r w:rsidRPr="00AA608E">
              <w:rPr>
                <w:rFonts w:ascii="GHEA Grapalat" w:hAnsi="GHEA Grapalat"/>
                <w:sz w:val="18"/>
                <w:szCs w:val="18"/>
                <w:lang w:val="hy-AM"/>
              </w:rPr>
              <w:t>,</w:t>
            </w:r>
            <w:r w:rsidRPr="00AA608E">
              <w:rPr>
                <w:rFonts w:ascii="GHEA Grapalat" w:hAnsi="GHEA Grapalat" w:cs="Sylfaen"/>
                <w:sz w:val="18"/>
                <w:szCs w:val="18"/>
                <w:lang w:val="hy-AM"/>
              </w:rPr>
              <w:t>կաթնամթերքինևդրանցարտադրությանըներկայացվողպահանջներիտեխնիկականկանոնակարգին</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համաձայն</w:t>
            </w:r>
            <w:r w:rsidRPr="00AA608E">
              <w:rPr>
                <w:rFonts w:ascii="GHEA Grapalat" w:hAnsi="GHEA Grapalat"/>
                <w:sz w:val="18"/>
                <w:szCs w:val="18"/>
                <w:lang w:val="hy-AM"/>
              </w:rPr>
              <w:t>,</w:t>
            </w:r>
            <w:r w:rsidRPr="00AA608E">
              <w:rPr>
                <w:rFonts w:ascii="GHEA Grapalat" w:hAnsi="GHEA Grapalat" w:cs="Sylfaen"/>
                <w:sz w:val="18"/>
                <w:szCs w:val="18"/>
                <w:lang w:val="hy-AM"/>
              </w:rPr>
              <w:t>ԳՕՍՏ</w:t>
            </w:r>
            <w:r w:rsidRPr="00AA608E">
              <w:rPr>
                <w:rFonts w:ascii="GHEA Grapalat" w:hAnsi="GHEA Grapalat"/>
                <w:sz w:val="18"/>
                <w:szCs w:val="18"/>
                <w:lang w:val="hy-AM"/>
              </w:rPr>
              <w:t>-32261-2013:</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3</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15421100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Բուսական   ձեթ/արևած</w:t>
            </w:r>
            <w:r w:rsidRPr="00AA608E">
              <w:rPr>
                <w:rFonts w:ascii="GHEA Grapalat" w:hAnsi="GHEA Grapalat" w:cs="Sylfaen"/>
                <w:color w:val="000000"/>
                <w:sz w:val="18"/>
                <w:szCs w:val="18"/>
                <w:lang w:eastAsia="ru-RU"/>
              </w:rPr>
              <w:lastRenderedPageBreak/>
              <w:t>աղկի/</w:t>
            </w:r>
          </w:p>
        </w:tc>
        <w:tc>
          <w:tcPr>
            <w:tcW w:w="4820" w:type="dxa"/>
            <w:vAlign w:val="center"/>
          </w:tcPr>
          <w:p w:rsidR="00AA608E" w:rsidRPr="00AA608E" w:rsidRDefault="00AA608E" w:rsidP="00DC13EB">
            <w:pPr>
              <w:jc w:val="both"/>
              <w:rPr>
                <w:rFonts w:ascii="GHEA Grapalat" w:hAnsi="GHEA Grapalat" w:cs="TimesArmenianPSMT"/>
                <w:iCs/>
                <w:sz w:val="16"/>
                <w:szCs w:val="16"/>
                <w:lang w:eastAsia="ru-RU"/>
              </w:rPr>
            </w:pPr>
            <w:r w:rsidRPr="00AA608E">
              <w:rPr>
                <w:rFonts w:ascii="GHEA Grapalat" w:hAnsi="GHEA Grapalat" w:cs="TimesArmenianPSMT"/>
                <w:iCs/>
                <w:sz w:val="16"/>
                <w:szCs w:val="16"/>
                <w:lang w:val="hy-AM" w:eastAsia="ru-RU"/>
              </w:rPr>
              <w:lastRenderedPageBreak/>
              <w:t xml:space="preserve">Պատրաստված արևածաղկի սերմերի լուծամզման և ճզմման եղանակով, բարձր տեսակի, զտված,հոտազերծված, </w:t>
            </w:r>
            <w:r w:rsidRPr="00AA608E">
              <w:rPr>
                <w:rFonts w:ascii="GHEA Grapalat" w:hAnsi="GHEA Grapalat" w:cs="TimesArmenianPSMT"/>
                <w:iCs/>
                <w:sz w:val="16"/>
                <w:szCs w:val="16"/>
                <w:lang w:val="hy-AM" w:eastAsia="ru-RU"/>
              </w:rPr>
              <w:lastRenderedPageBreak/>
              <w:t xml:space="preserve">փաթեթավորումը՝ շշալցված 1 լիտր տարողություններում, </w:t>
            </w:r>
            <w:r w:rsidRPr="00AA608E">
              <w:rPr>
                <w:rFonts w:ascii="GHEA Grapalat" w:hAnsi="GHEA Grapalat" w:cs="TimesArmenianPSMT"/>
                <w:iCs/>
                <w:sz w:val="16"/>
                <w:szCs w:val="16"/>
                <w:lang w:eastAsia="ru-RU"/>
              </w:rPr>
              <w:t>Սննդային արժեը100գումճարպեր99.9գ:Էներգետիկ արժեքը 100գ-ում՝ 899 կկալ/3784 ԿՋ:</w:t>
            </w:r>
            <w:r w:rsidRPr="00AA608E">
              <w:rPr>
                <w:rFonts w:ascii="GHEA Grapalat" w:hAnsi="GHEA Grapalat" w:cs="TimesArmenianPSMT"/>
                <w:iCs/>
                <w:sz w:val="16"/>
                <w:szCs w:val="16"/>
                <w:lang w:val="hy-AM" w:eastAsia="ru-RU"/>
              </w:rPr>
              <w:t xml:space="preserve">ԳՕՍՏ1129-2013 </w:t>
            </w:r>
            <w:r w:rsidRPr="00AA608E">
              <w:rPr>
                <w:rFonts w:ascii="GHEA Grapalat" w:hAnsi="GHEA Grapalat" w:cs="TimesArmenianPSMT"/>
                <w:iCs/>
                <w:sz w:val="16"/>
                <w:szCs w:val="16"/>
                <w:lang w:eastAsia="ru-RU"/>
              </w:rPr>
              <w:t>:</w:t>
            </w:r>
            <w:r w:rsidRPr="00AA608E">
              <w:rPr>
                <w:rFonts w:ascii="GHEA Grapalat" w:hAnsi="GHEA Grapalat" w:cs="TimesArmenianPSMT"/>
                <w:iCs/>
                <w:sz w:val="16"/>
                <w:szCs w:val="16"/>
                <w:lang w:val="hy-AM" w:eastAsia="ru-RU"/>
              </w:rPr>
              <w:t xml:space="preserve">Անվտանգությունն ըստ </w:t>
            </w:r>
            <w:r w:rsidRPr="00AA608E">
              <w:rPr>
                <w:rFonts w:ascii="GHEA Grapalat" w:hAnsi="GHEA Grapalat"/>
                <w:iCs/>
                <w:sz w:val="16"/>
                <w:szCs w:val="16"/>
                <w:lang w:val="hy-AM" w:eastAsia="ru-RU"/>
              </w:rPr>
              <w:t>N2-III-4.9-01-2010 հիգիենիկ նորմատիվների և  &lt;&lt;Սննդամթերքի անվտանգության մասին&gt;&gt; ՀՀ օրենքի 9-րդ  հոդվածի</w:t>
            </w:r>
            <w:r w:rsidRPr="00AA608E">
              <w:rPr>
                <w:rFonts w:ascii="GHEA Grapalat" w:hAnsi="GHEA Grapalat"/>
                <w:iCs/>
                <w:sz w:val="16"/>
                <w:szCs w:val="16"/>
                <w:lang w:eastAsia="ru-RU"/>
              </w:rPr>
              <w:t>,1</w:t>
            </w:r>
            <w:r w:rsidRPr="00AA608E">
              <w:rPr>
                <w:rFonts w:ascii="GHEA Grapalat" w:hAnsi="GHEA Grapalat"/>
                <w:iCs/>
                <w:sz w:val="16"/>
                <w:szCs w:val="16"/>
                <w:lang w:val="ru-RU" w:eastAsia="ru-RU"/>
              </w:rPr>
              <w:t>լիտրանոց</w:t>
            </w:r>
            <w:r w:rsidRPr="00AA608E">
              <w:rPr>
                <w:rFonts w:ascii="GHEA Grapalat" w:hAnsi="GHEA Grapalat"/>
                <w:iCs/>
                <w:sz w:val="16"/>
                <w:szCs w:val="16"/>
                <w:lang w:eastAsia="ru-RU"/>
              </w:rPr>
              <w:t xml:space="preserve"> </w:t>
            </w:r>
            <w:r w:rsidRPr="00AA608E">
              <w:rPr>
                <w:rFonts w:ascii="GHEA Grapalat" w:hAnsi="GHEA Grapalat"/>
                <w:iCs/>
                <w:sz w:val="16"/>
                <w:szCs w:val="16"/>
                <w:lang w:val="ru-RU" w:eastAsia="ru-RU"/>
              </w:rPr>
              <w:t>տարաներով</w:t>
            </w:r>
            <w:r w:rsidRPr="00AA608E">
              <w:rPr>
                <w:rFonts w:ascii="GHEA Grapalat" w:hAnsi="GHEA Grapalat"/>
                <w:iCs/>
                <w:sz w:val="16"/>
                <w:szCs w:val="16"/>
                <w:lang w:eastAsia="ru-RU"/>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լիտր</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260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w:t>
            </w:r>
            <w:r w:rsidRPr="00AA608E">
              <w:rPr>
                <w:rFonts w:ascii="GHEA Grapalat" w:hAnsi="GHEA Grapalat"/>
                <w:sz w:val="16"/>
                <w:szCs w:val="16"/>
              </w:rPr>
              <w:lastRenderedPageBreak/>
              <w:t xml:space="preserve">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w:t>
            </w:r>
            <w:r w:rsidRPr="00AA608E">
              <w:rPr>
                <w:rFonts w:ascii="GHEA Grapalat" w:hAnsi="GHEA Grapalat" w:cs="Calibri"/>
                <w:sz w:val="16"/>
                <w:szCs w:val="16"/>
              </w:rPr>
              <w:lastRenderedPageBreak/>
              <w:t>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w:t>
            </w:r>
            <w:r w:rsidRPr="00AA608E">
              <w:rPr>
                <w:rFonts w:ascii="GHEA Grapalat" w:hAnsi="GHEA Grapalat"/>
                <w:sz w:val="16"/>
                <w:szCs w:val="16"/>
              </w:rPr>
              <w:lastRenderedPageBreak/>
              <w:t>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4</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15511100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Կաթ պաստերացված</w:t>
            </w:r>
          </w:p>
        </w:tc>
        <w:tc>
          <w:tcPr>
            <w:tcW w:w="4820" w:type="dxa"/>
            <w:vAlign w:val="center"/>
          </w:tcPr>
          <w:p w:rsidR="00AA608E" w:rsidRPr="00AA608E" w:rsidRDefault="00AA608E" w:rsidP="00DC13EB">
            <w:pPr>
              <w:jc w:val="both"/>
              <w:rPr>
                <w:rFonts w:ascii="GHEA Grapalat" w:hAnsi="GHEA Grapalat" w:cs="TimesArmenianPSMT"/>
                <w:iCs/>
                <w:sz w:val="16"/>
                <w:szCs w:val="16"/>
                <w:lang w:eastAsia="ru-RU"/>
              </w:rPr>
            </w:pPr>
            <w:r w:rsidRPr="00AA608E">
              <w:rPr>
                <w:rFonts w:ascii="GHEA Grapalat" w:hAnsi="GHEA Grapalat" w:cs="TimesArmenianPSMT"/>
                <w:iCs/>
                <w:sz w:val="16"/>
                <w:szCs w:val="16"/>
                <w:lang w:val="hy-AM" w:eastAsia="ru-RU"/>
              </w:rPr>
              <w:t>Պաստերացված կովի կաթ 3.2%</w:t>
            </w:r>
            <w:r w:rsidRPr="00AA608E">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յուղայնությամբ, թթվայնությունը՝ 16-21 T, ԳՕՍՏ13277-79:</w:t>
            </w:r>
            <w:r w:rsidRPr="00AA608E">
              <w:rPr>
                <w:rFonts w:ascii="GHEA Grapalat" w:hAnsi="GHEA Grapalat" w:cs="TimesArmenianPSMT"/>
                <w:iCs/>
                <w:sz w:val="16"/>
                <w:szCs w:val="16"/>
                <w:lang w:eastAsia="ru-RU"/>
              </w:rPr>
              <w:t>Սննդային արժեքը 100գ-ում՝ սպիտակուցներ-2,8 գ,յուղ-3.2 գ,ածխաջրեր 4,7 գ:Էներգետիկ արժեքը՝58կկալ:</w:t>
            </w:r>
            <w:r w:rsidRPr="00AA608E">
              <w:rPr>
                <w:rFonts w:ascii="GHEA Grapalat" w:hAnsi="GHEA Grapalat" w:cs="TimesArmenianPSMT"/>
                <w:iCs/>
                <w:sz w:val="16"/>
                <w:szCs w:val="16"/>
                <w:lang w:val="hy-AM" w:eastAsia="ru-RU"/>
              </w:rPr>
              <w:t xml:space="preserve">Անվտանգությունն ըստ </w:t>
            </w:r>
            <w:r w:rsidRPr="00AA608E">
              <w:rPr>
                <w:rFonts w:ascii="GHEA Grapalat" w:hAnsi="GHEA Grapalat"/>
                <w:iCs/>
                <w:sz w:val="16"/>
                <w:szCs w:val="16"/>
                <w:lang w:val="hy-AM" w:eastAsia="ru-RU"/>
              </w:rPr>
              <w:t>N2-III-4.9-01-2010</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հիգիենիկ նորմատիվների և &lt;&lt;Սննդամթերքի անվտանգության մասին&gt;&gt; ՀՀ օրենքի 9-րդ հոդվածի</w:t>
            </w:r>
            <w:r w:rsidRPr="00AA608E">
              <w:rPr>
                <w:rFonts w:ascii="GHEA Grapalat" w:hAnsi="GHEA Grapalat"/>
                <w:iCs/>
                <w:sz w:val="16"/>
                <w:szCs w:val="16"/>
                <w:lang w:eastAsia="ru-RU"/>
              </w:rPr>
              <w:t xml:space="preserve"> ,1 լիտրանոց </w:t>
            </w:r>
            <w:r w:rsidRPr="00AA608E">
              <w:rPr>
                <w:rFonts w:ascii="GHEA Grapalat" w:hAnsi="GHEA Grapalat"/>
                <w:iCs/>
                <w:sz w:val="16"/>
                <w:szCs w:val="16"/>
                <w:lang w:val="ru-RU" w:eastAsia="ru-RU"/>
              </w:rPr>
              <w:t>գործարանային</w:t>
            </w:r>
            <w:r w:rsidRPr="00AA608E">
              <w:rPr>
                <w:rFonts w:ascii="GHEA Grapalat" w:hAnsi="GHEA Grapalat"/>
                <w:iCs/>
                <w:sz w:val="16"/>
                <w:szCs w:val="16"/>
                <w:lang w:eastAsia="ru-RU"/>
              </w:rPr>
              <w:t xml:space="preserve"> </w:t>
            </w:r>
            <w:r w:rsidRPr="00AA608E">
              <w:rPr>
                <w:rFonts w:ascii="GHEA Grapalat" w:hAnsi="GHEA Grapalat"/>
                <w:iCs/>
                <w:sz w:val="16"/>
                <w:szCs w:val="16"/>
                <w:lang w:val="ru-RU" w:eastAsia="ru-RU"/>
              </w:rPr>
              <w:t>տարայով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լիտր</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560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5</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15551600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Մածուն</w:t>
            </w:r>
          </w:p>
        </w:tc>
        <w:tc>
          <w:tcPr>
            <w:tcW w:w="4820" w:type="dxa"/>
            <w:vAlign w:val="center"/>
          </w:tcPr>
          <w:p w:rsidR="00AA608E" w:rsidRPr="00AA608E" w:rsidRDefault="00AA608E" w:rsidP="00DC13EB">
            <w:pPr>
              <w:jc w:val="both"/>
              <w:rPr>
                <w:rFonts w:ascii="GHEA Grapalat" w:hAnsi="GHEA Grapalat"/>
                <w:sz w:val="16"/>
                <w:szCs w:val="16"/>
                <w:lang w:val="hy-AM"/>
              </w:rPr>
            </w:pP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կովի</w:t>
            </w:r>
            <w:r w:rsidRPr="00AA608E">
              <w:rPr>
                <w:rFonts w:ascii="GHEA Grapalat" w:hAnsi="GHEA Grapalat"/>
                <w:sz w:val="16"/>
                <w:szCs w:val="16"/>
              </w:rPr>
              <w:t xml:space="preserve"> </w:t>
            </w:r>
            <w:r w:rsidRPr="00AA608E">
              <w:rPr>
                <w:rFonts w:ascii="GHEA Grapalat" w:hAnsi="GHEA Grapalat" w:cs="Sylfaen"/>
                <w:sz w:val="16"/>
                <w:szCs w:val="16"/>
              </w:rPr>
              <w:t>կաթից</w:t>
            </w:r>
            <w:r w:rsidRPr="00AA608E">
              <w:rPr>
                <w:rFonts w:ascii="GHEA Grapalat" w:hAnsi="GHEA Grapalat"/>
                <w:sz w:val="16"/>
                <w:szCs w:val="16"/>
              </w:rPr>
              <w:t xml:space="preserve">, </w:t>
            </w:r>
            <w:r w:rsidRPr="00AA608E">
              <w:rPr>
                <w:rFonts w:ascii="GHEA Grapalat" w:hAnsi="GHEA Grapalat" w:cs="Sylfaen"/>
                <w:sz w:val="16"/>
                <w:szCs w:val="16"/>
              </w:rPr>
              <w:t>յուղայնությունը</w:t>
            </w:r>
            <w:r w:rsidRPr="00AA608E">
              <w:rPr>
                <w:rFonts w:ascii="GHEA Grapalat" w:hAnsi="GHEA Grapalat"/>
                <w:sz w:val="16"/>
                <w:szCs w:val="16"/>
              </w:rPr>
              <w:t xml:space="preserve"> 3%-3,2% , </w:t>
            </w:r>
            <w:r w:rsidRPr="00AA608E">
              <w:rPr>
                <w:rFonts w:ascii="GHEA Grapalat" w:hAnsi="GHEA Grapalat" w:cs="Sylfaen"/>
                <w:sz w:val="16"/>
                <w:szCs w:val="16"/>
              </w:rPr>
              <w:t>թթվայնությունը</w:t>
            </w:r>
            <w:r w:rsidRPr="00AA608E">
              <w:rPr>
                <w:rFonts w:ascii="GHEA Grapalat" w:hAnsi="GHEA Grapalat"/>
                <w:sz w:val="16"/>
                <w:szCs w:val="16"/>
              </w:rPr>
              <w:t xml:space="preserve"> 65-1000T: Սննդային արժեքը 100գ-ում՝ սպիտակուցներ-2,8 գ,ճարպեր-3,2գ,ածխաջրեր-4 գ:Էներգետիկ արժեքը՝ 56 կկալ/234 ԿՋ:</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1925-</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Sylfaen"/>
                <w:sz w:val="16"/>
                <w:szCs w:val="16"/>
              </w:rPr>
              <w:t>Կաթին</w:t>
            </w:r>
            <w:r w:rsidRPr="00AA608E">
              <w:rPr>
                <w:rFonts w:ascii="GHEA Grapalat" w:hAnsi="GHEA Grapalat"/>
                <w:sz w:val="16"/>
                <w:szCs w:val="16"/>
              </w:rPr>
              <w:t xml:space="preserve">, </w:t>
            </w:r>
            <w:r w:rsidRPr="00AA608E">
              <w:rPr>
                <w:rFonts w:ascii="GHEA Grapalat" w:hAnsi="GHEA Grapalat" w:cs="Sylfaen"/>
                <w:sz w:val="16"/>
                <w:szCs w:val="16"/>
              </w:rPr>
              <w:t>կաթնամթերքին</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դրանց</w:t>
            </w:r>
            <w:r w:rsidRPr="00AA608E">
              <w:rPr>
                <w:rFonts w:ascii="GHEA Grapalat" w:hAnsi="GHEA Grapalat"/>
                <w:sz w:val="16"/>
                <w:szCs w:val="16"/>
              </w:rPr>
              <w:t xml:space="preserve"> </w:t>
            </w:r>
            <w:r w:rsidRPr="00AA608E">
              <w:rPr>
                <w:rFonts w:ascii="GHEA Grapalat" w:hAnsi="GHEA Grapalat" w:cs="Sylfaen"/>
                <w:sz w:val="16"/>
                <w:szCs w:val="16"/>
              </w:rPr>
              <w:t>արտադրությանը</w:t>
            </w:r>
            <w:r w:rsidRPr="00AA608E">
              <w:rPr>
                <w:rFonts w:ascii="GHEA Grapalat" w:hAnsi="GHEA Grapalat"/>
                <w:sz w:val="16"/>
                <w:szCs w:val="16"/>
              </w:rPr>
              <w:t xml:space="preserve"> </w:t>
            </w:r>
            <w:r w:rsidRPr="00AA608E">
              <w:rPr>
                <w:rFonts w:ascii="GHEA Grapalat" w:hAnsi="GHEA Grapalat" w:cs="Sylfaen"/>
                <w:sz w:val="16"/>
                <w:szCs w:val="16"/>
              </w:rPr>
              <w:t>ներկայացվող</w:t>
            </w:r>
            <w:r w:rsidRPr="00AA608E">
              <w:rPr>
                <w:rFonts w:ascii="GHEA Grapalat" w:hAnsi="GHEA Grapalat"/>
                <w:sz w:val="16"/>
                <w:szCs w:val="16"/>
              </w:rPr>
              <w:t xml:space="preserve"> </w:t>
            </w:r>
            <w:r w:rsidRPr="00AA608E">
              <w:rPr>
                <w:rFonts w:ascii="GHEA Grapalat" w:hAnsi="GHEA Grapalat" w:cs="Sylfaen"/>
                <w:sz w:val="16"/>
                <w:szCs w:val="16"/>
              </w:rPr>
              <w:t>պահանջների</w:t>
            </w:r>
            <w:r w:rsidRPr="00AA608E">
              <w:rPr>
                <w:rFonts w:ascii="GHEA Grapalat" w:hAnsi="GHEA Grapalat"/>
                <w:sz w:val="16"/>
                <w:szCs w:val="16"/>
              </w:rPr>
              <w:t xml:space="preserve"> </w:t>
            </w:r>
            <w:r w:rsidRPr="00AA608E">
              <w:rPr>
                <w:rFonts w:ascii="GHEA Grapalat" w:hAnsi="GHEA Grapalat" w:cs="Sylfaen"/>
                <w:sz w:val="16"/>
                <w:szCs w:val="16"/>
              </w:rPr>
              <w:t>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lang w:val="hy-AM"/>
              </w:rPr>
              <w:t xml:space="preserve"> </w:t>
            </w:r>
            <w:r w:rsidRPr="00AA608E">
              <w:rPr>
                <w:rFonts w:ascii="GHEA Grapalat" w:hAnsi="GHEA Grapalat" w:cs="Sylfaen"/>
                <w:sz w:val="16"/>
                <w:szCs w:val="16"/>
                <w:lang w:val="hy-AM"/>
              </w:rPr>
              <w:t>օրենքի</w:t>
            </w:r>
            <w:r w:rsidRPr="00AA608E">
              <w:rPr>
                <w:rFonts w:ascii="GHEA Grapalat" w:hAnsi="GHEA Grapalat"/>
                <w:sz w:val="16"/>
                <w:szCs w:val="16"/>
                <w:lang w:val="hy-AM"/>
              </w:rPr>
              <w:t xml:space="preserve"> 8-</w:t>
            </w:r>
            <w:r w:rsidRPr="00AA608E">
              <w:rPr>
                <w:rFonts w:ascii="GHEA Grapalat" w:hAnsi="GHEA Grapalat" w:cs="Sylfaen"/>
                <w:sz w:val="16"/>
                <w:szCs w:val="16"/>
                <w:lang w:val="hy-AM"/>
              </w:rPr>
              <w:t>րդ</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հոդվածի</w:t>
            </w:r>
            <w:r w:rsidRPr="00AA608E">
              <w:rPr>
                <w:rFonts w:ascii="GHEA Grapalat" w:hAnsi="GHEA Grapalat"/>
                <w:sz w:val="16"/>
                <w:szCs w:val="16"/>
                <w:lang w:val="hy-AM"/>
              </w:rPr>
              <w:t>:950</w:t>
            </w:r>
            <w:r w:rsidRPr="00AA608E">
              <w:rPr>
                <w:rFonts w:ascii="GHEA Grapalat" w:hAnsi="GHEA Grapalat" w:cs="Sylfaen"/>
                <w:sz w:val="16"/>
                <w:szCs w:val="16"/>
                <w:lang w:val="hy-AM"/>
              </w:rPr>
              <w:t>գ</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տարաներով</w:t>
            </w:r>
            <w:r w:rsidRPr="00AA608E">
              <w:rPr>
                <w:rFonts w:ascii="GHEA Grapalat" w:hAnsi="GHEA Grapalat"/>
                <w:sz w:val="16"/>
                <w:szCs w:val="16"/>
                <w:lang w:val="hy-AM"/>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6</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15512000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Թթվասեր</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կովի</w:t>
            </w:r>
            <w:r w:rsidRPr="00AA608E">
              <w:rPr>
                <w:rFonts w:ascii="GHEA Grapalat" w:hAnsi="GHEA Grapalat"/>
                <w:sz w:val="16"/>
                <w:szCs w:val="16"/>
              </w:rPr>
              <w:t xml:space="preserve"> </w:t>
            </w:r>
            <w:r w:rsidRPr="00AA608E">
              <w:rPr>
                <w:rFonts w:ascii="GHEA Grapalat" w:hAnsi="GHEA Grapalat" w:cs="Sylfaen"/>
                <w:sz w:val="16"/>
                <w:szCs w:val="16"/>
              </w:rPr>
              <w:t>կաթից</w:t>
            </w:r>
            <w:r w:rsidRPr="00AA608E">
              <w:rPr>
                <w:rFonts w:ascii="GHEA Grapalat" w:hAnsi="GHEA Grapalat"/>
                <w:sz w:val="16"/>
                <w:szCs w:val="16"/>
              </w:rPr>
              <w:t xml:space="preserve">, </w:t>
            </w:r>
            <w:r w:rsidRPr="00AA608E">
              <w:rPr>
                <w:rFonts w:ascii="GHEA Grapalat" w:hAnsi="GHEA Grapalat" w:cs="Sylfaen"/>
                <w:sz w:val="16"/>
                <w:szCs w:val="16"/>
              </w:rPr>
              <w:t>յուղայնությունը</w:t>
            </w:r>
            <w:r w:rsidRPr="00AA608E">
              <w:rPr>
                <w:rFonts w:ascii="GHEA Grapalat" w:hAnsi="GHEA Grapalat"/>
                <w:sz w:val="16"/>
                <w:szCs w:val="16"/>
              </w:rPr>
              <w:t xml:space="preserve">` 20 %-22%,, </w:t>
            </w:r>
            <w:r w:rsidRPr="00AA608E">
              <w:rPr>
                <w:rFonts w:ascii="GHEA Grapalat" w:hAnsi="GHEA Grapalat" w:cs="Sylfaen"/>
                <w:sz w:val="16"/>
                <w:szCs w:val="16"/>
              </w:rPr>
              <w:t>թթվայնությունը</w:t>
            </w:r>
            <w:r w:rsidRPr="00AA608E">
              <w:rPr>
                <w:rFonts w:ascii="GHEA Grapalat" w:hAnsi="GHEA Grapalat"/>
                <w:sz w:val="16"/>
                <w:szCs w:val="16"/>
              </w:rPr>
              <w:t>` 65-1000T:Սննդային արժեքը 100գ-ում՝ սպիտակուցներ-2,8 գ,ճարպեր-20գ+/-3%,ածխաջրեր-3,2 գ:Էներգետիկարժեքը206կկալ/862ԿՋ:</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1925-</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Sylfaen"/>
                <w:sz w:val="16"/>
                <w:szCs w:val="16"/>
              </w:rPr>
              <w:t>Կաթին</w:t>
            </w:r>
            <w:r w:rsidRPr="00AA608E">
              <w:rPr>
                <w:rFonts w:ascii="GHEA Grapalat" w:hAnsi="GHEA Grapalat"/>
                <w:sz w:val="16"/>
                <w:szCs w:val="16"/>
              </w:rPr>
              <w:t xml:space="preserve">, </w:t>
            </w:r>
            <w:r w:rsidRPr="00AA608E">
              <w:rPr>
                <w:rFonts w:ascii="GHEA Grapalat" w:hAnsi="GHEA Grapalat" w:cs="Sylfaen"/>
                <w:sz w:val="16"/>
                <w:szCs w:val="16"/>
              </w:rPr>
              <w:t>կաթնամթերքին</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դրանց</w:t>
            </w:r>
            <w:r w:rsidRPr="00AA608E">
              <w:rPr>
                <w:rFonts w:ascii="GHEA Grapalat" w:hAnsi="GHEA Grapalat"/>
                <w:sz w:val="16"/>
                <w:szCs w:val="16"/>
              </w:rPr>
              <w:t xml:space="preserve"> </w:t>
            </w:r>
            <w:r w:rsidRPr="00AA608E">
              <w:rPr>
                <w:rFonts w:ascii="GHEA Grapalat" w:hAnsi="GHEA Grapalat" w:cs="Sylfaen"/>
                <w:sz w:val="16"/>
                <w:szCs w:val="16"/>
              </w:rPr>
              <w:t>արտադրությանը</w:t>
            </w:r>
            <w:r w:rsidRPr="00AA608E">
              <w:rPr>
                <w:rFonts w:ascii="GHEA Grapalat" w:hAnsi="GHEA Grapalat"/>
                <w:sz w:val="16"/>
                <w:szCs w:val="16"/>
              </w:rPr>
              <w:t xml:space="preserve"> </w:t>
            </w:r>
            <w:r w:rsidRPr="00AA608E">
              <w:rPr>
                <w:rFonts w:ascii="GHEA Grapalat" w:hAnsi="GHEA Grapalat" w:cs="Sylfaen"/>
                <w:sz w:val="16"/>
                <w:szCs w:val="16"/>
              </w:rPr>
              <w:t>ներկայացվող</w:t>
            </w:r>
            <w:r w:rsidRPr="00AA608E">
              <w:rPr>
                <w:rFonts w:ascii="GHEA Grapalat" w:hAnsi="GHEA Grapalat"/>
                <w:sz w:val="16"/>
                <w:szCs w:val="16"/>
              </w:rPr>
              <w:t xml:space="preserve"> </w:t>
            </w:r>
            <w:r w:rsidRPr="00AA608E">
              <w:rPr>
                <w:rFonts w:ascii="GHEA Grapalat" w:hAnsi="GHEA Grapalat" w:cs="Sylfaen"/>
                <w:sz w:val="16"/>
                <w:szCs w:val="16"/>
              </w:rPr>
              <w:t>պահանջների</w:t>
            </w:r>
            <w:r w:rsidRPr="00AA608E">
              <w:rPr>
                <w:rFonts w:ascii="GHEA Grapalat" w:hAnsi="GHEA Grapalat"/>
                <w:sz w:val="16"/>
                <w:szCs w:val="16"/>
              </w:rPr>
              <w:t xml:space="preserve"> </w:t>
            </w:r>
            <w:r w:rsidRPr="00AA608E">
              <w:rPr>
                <w:rFonts w:ascii="GHEA Grapalat" w:hAnsi="GHEA Grapalat" w:cs="Sylfaen"/>
                <w:sz w:val="16"/>
                <w:szCs w:val="16"/>
              </w:rPr>
              <w:t>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 xml:space="preserve"> </w:t>
            </w:r>
            <w:r w:rsidRPr="00AA608E">
              <w:rPr>
                <w:rFonts w:ascii="GHEA Grapalat" w:hAnsi="GHEA Grapalat" w:cs="Sylfaen"/>
                <w:sz w:val="16"/>
                <w:szCs w:val="16"/>
              </w:rPr>
              <w:t>Պիտանելիության</w:t>
            </w:r>
            <w:r w:rsidRPr="00AA608E">
              <w:rPr>
                <w:rFonts w:ascii="GHEA Grapalat" w:hAnsi="GHEA Grapalat"/>
                <w:sz w:val="16"/>
                <w:szCs w:val="16"/>
              </w:rPr>
              <w:t xml:space="preserve"> </w:t>
            </w:r>
            <w:r w:rsidRPr="00AA608E">
              <w:rPr>
                <w:rFonts w:ascii="GHEA Grapalat" w:hAnsi="GHEA Grapalat" w:cs="Sylfaen"/>
                <w:sz w:val="16"/>
                <w:szCs w:val="16"/>
              </w:rPr>
              <w:t>մնացորդային</w:t>
            </w:r>
            <w:r w:rsidRPr="00AA608E">
              <w:rPr>
                <w:rFonts w:ascii="GHEA Grapalat" w:hAnsi="GHEA Grapalat"/>
                <w:sz w:val="16"/>
                <w:szCs w:val="16"/>
              </w:rPr>
              <w:t xml:space="preserve"> </w:t>
            </w:r>
            <w:r w:rsidRPr="00AA608E">
              <w:rPr>
                <w:rFonts w:ascii="GHEA Grapalat" w:hAnsi="GHEA Grapalat" w:cs="Sylfaen"/>
                <w:sz w:val="16"/>
                <w:szCs w:val="16"/>
              </w:rPr>
              <w:t>ժամկետը</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պակաս</w:t>
            </w:r>
            <w:r w:rsidRPr="00AA608E">
              <w:rPr>
                <w:rFonts w:ascii="GHEA Grapalat" w:hAnsi="GHEA Grapalat"/>
                <w:sz w:val="16"/>
                <w:szCs w:val="16"/>
              </w:rPr>
              <w:t xml:space="preserve"> </w:t>
            </w:r>
            <w:r w:rsidRPr="00AA608E">
              <w:rPr>
                <w:rFonts w:ascii="GHEA Grapalat" w:hAnsi="GHEA Grapalat" w:cs="Sylfaen"/>
                <w:sz w:val="16"/>
                <w:szCs w:val="16"/>
              </w:rPr>
              <w:t>քան</w:t>
            </w:r>
            <w:r w:rsidRPr="00AA608E">
              <w:rPr>
                <w:rFonts w:ascii="GHEA Grapalat" w:hAnsi="GHEA Grapalat"/>
                <w:sz w:val="16"/>
                <w:szCs w:val="16"/>
              </w:rPr>
              <w:t xml:space="preserve"> 90 %</w:t>
            </w:r>
            <w:r w:rsidRPr="00AA608E">
              <w:rPr>
                <w:rFonts w:ascii="GHEA Grapalat" w:hAnsi="GHEA Grapalat"/>
                <w:sz w:val="16"/>
                <w:szCs w:val="16"/>
                <w:lang w:val="hy-AM"/>
              </w:rPr>
              <w:t>,400</w:t>
            </w:r>
            <w:r w:rsidRPr="00AA608E">
              <w:rPr>
                <w:rFonts w:ascii="GHEA Grapalat" w:hAnsi="GHEA Grapalat" w:cs="Sylfaen"/>
                <w:sz w:val="16"/>
                <w:szCs w:val="16"/>
                <w:lang w:val="hy-AM"/>
              </w:rPr>
              <w:t>գր</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տարաներով</w:t>
            </w:r>
            <w:r w:rsidRPr="00AA608E">
              <w:rPr>
                <w:rFonts w:ascii="GHEA Grapalat" w:hAnsi="GHEA Grapalat"/>
                <w:sz w:val="16"/>
                <w:szCs w:val="16"/>
                <w:lang w:val="hy-AM"/>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7</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15541200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Պանիր չանախ</w:t>
            </w:r>
          </w:p>
        </w:tc>
        <w:tc>
          <w:tcPr>
            <w:tcW w:w="4820" w:type="dxa"/>
            <w:vAlign w:val="center"/>
          </w:tcPr>
          <w:p w:rsidR="00AA608E" w:rsidRPr="00AA608E" w:rsidRDefault="00AA608E" w:rsidP="00DC13EB">
            <w:pPr>
              <w:jc w:val="both"/>
              <w:rPr>
                <w:rFonts w:ascii="GHEA Grapalat" w:hAnsi="GHEA Grapalat"/>
                <w:sz w:val="16"/>
                <w:szCs w:val="16"/>
                <w:lang w:val="hy-AM"/>
              </w:rPr>
            </w:pPr>
            <w:r w:rsidRPr="00AA608E">
              <w:rPr>
                <w:rFonts w:ascii="GHEA Grapalat" w:hAnsi="GHEA Grapalat"/>
                <w:sz w:val="16"/>
                <w:szCs w:val="16"/>
                <w:lang w:val="hy-AM"/>
              </w:rPr>
              <w:t xml:space="preserve">Չանախ, պանիր պինդ, կովի կաթից, աղաջրային, սպիտակից մինչև բաց դեղին գույնի, տարբեր մեծության և ձևի աչքերով: 47 % յուղայնությամբ,աղի քանակը 4-8 % ,պիտանելիության ժամկետը ոչ պակաս քան 90 %: ԳՕՍՏ 7616-85 կամ համարժեք։ Սննդային արժեքը 100գ-ում՝սպիտակուցներ 21գ,ճարպեր24գ: Էներգետիկ արժեքը 304կկալ/1273ԿՋ Անվտանգությունը և մակնշումը՝ ըստ ՀՀ կառավարության </w:t>
            </w:r>
            <w:r w:rsidRPr="00AA608E">
              <w:rPr>
                <w:rFonts w:ascii="GHEA Grapalat" w:hAnsi="GHEA Grapalat"/>
                <w:sz w:val="16"/>
                <w:szCs w:val="16"/>
                <w:lang w:val="hy-AM"/>
              </w:rPr>
              <w:lastRenderedPageBreak/>
              <w:t>2006թ. դեկտեմբերի 21-ի N 1925-Ն որոշմամբ հաստատված &lt;&lt;Կաթին, կաթնամթերքին և դրանց արտադրությանը ներկայացվող պահանջ-ների տեխնիկական կանոնակարգիե և &lt;&lt;Սննդամթերքի անվտանգության մասին&gt;&gt;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w:t>
            </w:r>
            <w:r w:rsidRPr="00AA608E">
              <w:rPr>
                <w:rFonts w:ascii="GHEA Grapalat" w:hAnsi="GHEA Grapalat" w:cs="Calibri"/>
                <w:sz w:val="16"/>
                <w:szCs w:val="16"/>
                <w:lang w:val="hy-AM"/>
              </w:rPr>
              <w:lastRenderedPageBreak/>
              <w:t>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8</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15831000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Շաքարավազ</w:t>
            </w:r>
          </w:p>
        </w:tc>
        <w:tc>
          <w:tcPr>
            <w:tcW w:w="4820" w:type="dxa"/>
            <w:vAlign w:val="center"/>
          </w:tcPr>
          <w:p w:rsidR="00AA608E" w:rsidRPr="00AA608E" w:rsidRDefault="00AA608E" w:rsidP="00DC13EB">
            <w:pPr>
              <w:spacing w:after="150"/>
              <w:jc w:val="both"/>
              <w:rPr>
                <w:rFonts w:ascii="GHEA Grapalat" w:hAnsi="GHEA Grapalat"/>
                <w:color w:val="000000"/>
                <w:sz w:val="16"/>
                <w:szCs w:val="16"/>
              </w:rPr>
            </w:pPr>
            <w:r w:rsidRPr="00AA608E">
              <w:rPr>
                <w:rFonts w:ascii="GHEA Grapalat" w:hAnsi="GHEA Grapalat" w:cs="Sylfaen"/>
                <w:color w:val="000000"/>
                <w:sz w:val="16"/>
                <w:szCs w:val="16"/>
                <w:lang w:val="hy-AM"/>
              </w:rPr>
              <w:t>Սպիտակ</w:t>
            </w:r>
            <w:r w:rsidRPr="00AA608E">
              <w:rPr>
                <w:rFonts w:ascii="GHEA Grapalat" w:hAnsi="GHEA Grapalat" w:cs="Arial"/>
                <w:color w:val="000000"/>
                <w:sz w:val="16"/>
                <w:szCs w:val="16"/>
                <w:lang w:val="hy-AM"/>
              </w:rPr>
              <w:t xml:space="preserve">  </w:t>
            </w:r>
            <w:r w:rsidRPr="00AA608E">
              <w:rPr>
                <w:rFonts w:ascii="GHEA Grapalat" w:hAnsi="GHEA Grapalat" w:cs="Sylfaen"/>
                <w:color w:val="000000"/>
                <w:sz w:val="16"/>
                <w:szCs w:val="16"/>
                <w:lang w:val="hy-AM"/>
              </w:rPr>
              <w:t>գույնի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սորուն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քաղցր</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առանց</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կողմնակի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համի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և</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հոտի</w:t>
            </w:r>
            <w:r w:rsidRPr="00AA608E">
              <w:rPr>
                <w:rFonts w:ascii="GHEA Grapalat" w:hAnsi="GHEA Grapalat" w:cs="Times Armenian"/>
                <w:color w:val="000000"/>
                <w:sz w:val="16"/>
                <w:szCs w:val="16"/>
                <w:lang w:val="hy-AM"/>
              </w:rPr>
              <w:t>:</w:t>
            </w:r>
            <w:r w:rsidRPr="00AA608E">
              <w:rPr>
                <w:rFonts w:ascii="GHEA Grapalat" w:hAnsi="GHEA Grapalat" w:cs="Sylfaen"/>
                <w:color w:val="000000"/>
                <w:sz w:val="16"/>
                <w:szCs w:val="16"/>
                <w:lang w:val="hy-AM"/>
              </w:rPr>
              <w:t>Շաքարիլուծույթըպետքէլինիթափանցիկ</w:t>
            </w:r>
            <w:r w:rsidRPr="00AA608E">
              <w:rPr>
                <w:rFonts w:ascii="GHEA Grapalat" w:hAnsi="GHEA Grapalat" w:cs="Times Armenian"/>
                <w:color w:val="000000"/>
                <w:sz w:val="16"/>
                <w:szCs w:val="16"/>
                <w:lang w:val="hy-AM"/>
              </w:rPr>
              <w:t>,</w:t>
            </w:r>
            <w:r w:rsidRPr="00AA608E">
              <w:rPr>
                <w:rFonts w:ascii="GHEA Grapalat" w:hAnsi="GHEA Grapalat" w:cs="Sylfaen"/>
                <w:color w:val="000000"/>
                <w:sz w:val="16"/>
                <w:szCs w:val="16"/>
                <w:lang w:val="hy-AM"/>
              </w:rPr>
              <w:t>առանցչլուծվածնստվածքիևկողմնակիխառնուկների</w:t>
            </w:r>
            <w:r w:rsidRPr="00AA608E">
              <w:rPr>
                <w:rFonts w:ascii="GHEA Grapalat" w:hAnsi="GHEA Grapalat" w:cs="Times Armenian"/>
                <w:color w:val="000000"/>
                <w:sz w:val="16"/>
                <w:szCs w:val="16"/>
                <w:lang w:val="hy-AM"/>
              </w:rPr>
              <w:t>,:</w:t>
            </w:r>
            <w:r w:rsidRPr="00AA608E">
              <w:rPr>
                <w:rFonts w:ascii="GHEA Grapalat" w:hAnsi="GHEA Grapalat" w:cs="Sylfaen"/>
                <w:color w:val="000000"/>
                <w:sz w:val="16"/>
                <w:szCs w:val="16"/>
                <w:lang w:val="hy-AM"/>
              </w:rPr>
              <w:t>Անվտանգությունը</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ըստ</w:t>
            </w:r>
            <w:r w:rsidRPr="00AA608E">
              <w:rPr>
                <w:rFonts w:ascii="GHEA Grapalat" w:hAnsi="GHEA Grapalat" w:cs="Times Armenian"/>
                <w:color w:val="000000"/>
                <w:sz w:val="16"/>
                <w:szCs w:val="16"/>
                <w:lang w:val="hy-AM"/>
              </w:rPr>
              <w:t xml:space="preserve"> N 2-III-4.9-01-2010 </w:t>
            </w:r>
            <w:r w:rsidRPr="00AA608E">
              <w:rPr>
                <w:rFonts w:ascii="GHEA Grapalat" w:hAnsi="GHEA Grapalat" w:cs="Sylfaen"/>
                <w:color w:val="000000"/>
                <w:sz w:val="16"/>
                <w:szCs w:val="16"/>
                <w:lang w:val="hy-AM"/>
              </w:rPr>
              <w:t>հիգիենիկ</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նորմատիվների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իսկ</w:t>
            </w:r>
            <w:r w:rsidRPr="00AA608E">
              <w:rPr>
                <w:rFonts w:ascii="GHEA Grapalat" w:hAnsi="GHEA Grapalat" w:cs="Arial"/>
                <w:color w:val="000000"/>
                <w:sz w:val="16"/>
                <w:szCs w:val="16"/>
                <w:lang w:val="hy-AM"/>
              </w:rPr>
              <w:t xml:space="preserve"> </w:t>
            </w:r>
            <w:r w:rsidRPr="00AA608E">
              <w:rPr>
                <w:rFonts w:ascii="GHEA Grapalat" w:hAnsi="GHEA Grapalat" w:cs="Sylfaen"/>
                <w:color w:val="000000"/>
                <w:sz w:val="16"/>
                <w:szCs w:val="16"/>
                <w:lang w:val="hy-AM"/>
              </w:rPr>
              <w:t>մակնշումը</w:t>
            </w:r>
            <w:r w:rsidRPr="00AA608E">
              <w:rPr>
                <w:rFonts w:ascii="GHEA Grapalat" w:hAnsi="GHEA Grapalat" w:cs="Times Armenian"/>
                <w:color w:val="000000"/>
                <w:sz w:val="16"/>
                <w:szCs w:val="16"/>
                <w:lang w:val="hy-AM"/>
              </w:rPr>
              <w:t>`,,</w:t>
            </w:r>
            <w:r w:rsidRPr="00AA608E">
              <w:rPr>
                <w:rFonts w:ascii="GHEA Grapalat" w:hAnsi="GHEA Grapalat" w:cs="Sylfaen"/>
                <w:color w:val="000000"/>
                <w:sz w:val="16"/>
                <w:szCs w:val="16"/>
                <w:lang w:val="hy-AM"/>
              </w:rPr>
              <w:t>Սննդամթերքիանվտանգության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մասին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ՀՀ</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 xml:space="preserve">օրենքի </w:t>
            </w:r>
            <w:r w:rsidRPr="00AA608E">
              <w:rPr>
                <w:rFonts w:ascii="GHEA Grapalat" w:hAnsi="GHEA Grapalat" w:cs="Times Armenian"/>
                <w:color w:val="000000"/>
                <w:sz w:val="16"/>
                <w:szCs w:val="16"/>
                <w:lang w:val="hy-AM"/>
              </w:rPr>
              <w:t xml:space="preserve"> 8-</w:t>
            </w:r>
            <w:r w:rsidRPr="00AA608E">
              <w:rPr>
                <w:rFonts w:ascii="GHEA Grapalat" w:hAnsi="GHEA Grapalat" w:cs="Sylfaen"/>
                <w:color w:val="000000"/>
                <w:sz w:val="16"/>
                <w:szCs w:val="16"/>
                <w:lang w:val="hy-AM"/>
              </w:rPr>
              <w:t>րդ</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9</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15511600</w:t>
            </w:r>
          </w:p>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Խտացրած կաթ</w:t>
            </w:r>
          </w:p>
        </w:tc>
        <w:tc>
          <w:tcPr>
            <w:tcW w:w="4820" w:type="dxa"/>
            <w:vAlign w:val="center"/>
          </w:tcPr>
          <w:p w:rsidR="00AA608E" w:rsidRPr="00AA608E" w:rsidRDefault="00AA608E" w:rsidP="00DC13EB">
            <w:pPr>
              <w:spacing w:after="150"/>
              <w:jc w:val="both"/>
              <w:rPr>
                <w:rFonts w:ascii="GHEA Grapalat" w:eastAsia="Arial Unicode MS" w:hAnsi="GHEA Grapalat" w:cs="Arial Unicode MS"/>
                <w:color w:val="4E3843"/>
                <w:sz w:val="16"/>
                <w:szCs w:val="16"/>
              </w:rPr>
            </w:pPr>
            <w:r w:rsidRPr="00AA608E">
              <w:rPr>
                <w:rFonts w:ascii="GHEA Grapalat" w:hAnsi="GHEA Grapalat" w:cs="Sylfaen"/>
                <w:sz w:val="16"/>
                <w:szCs w:val="16"/>
              </w:rPr>
              <w:t>Խտացրած</w:t>
            </w:r>
            <w:r w:rsidRPr="00AA608E">
              <w:rPr>
                <w:rFonts w:ascii="GHEA Grapalat" w:hAnsi="GHEA Grapalat"/>
                <w:sz w:val="16"/>
                <w:szCs w:val="16"/>
              </w:rPr>
              <w:t xml:space="preserve"> </w:t>
            </w:r>
            <w:r w:rsidRPr="00AA608E">
              <w:rPr>
                <w:rFonts w:ascii="GHEA Grapalat" w:hAnsi="GHEA Grapalat" w:cs="Sylfaen"/>
                <w:sz w:val="16"/>
                <w:szCs w:val="16"/>
              </w:rPr>
              <w:t>կաթ</w:t>
            </w:r>
            <w:r w:rsidRPr="00AA608E">
              <w:rPr>
                <w:rFonts w:ascii="GHEA Grapalat" w:hAnsi="GHEA Grapalat"/>
                <w:sz w:val="16"/>
                <w:szCs w:val="16"/>
              </w:rPr>
              <w:t xml:space="preserve"> </w:t>
            </w:r>
            <w:r w:rsidRPr="00AA608E">
              <w:rPr>
                <w:rFonts w:ascii="GHEA Grapalat" w:hAnsi="GHEA Grapalat" w:cs="Sylfaen"/>
                <w:sz w:val="16"/>
                <w:szCs w:val="16"/>
              </w:rPr>
              <w:t>շաքարով</w:t>
            </w:r>
            <w:r w:rsidRPr="00AA608E">
              <w:rPr>
                <w:rFonts w:ascii="GHEA Grapalat" w:hAnsi="GHEA Grapalat"/>
                <w:sz w:val="16"/>
                <w:szCs w:val="16"/>
              </w:rPr>
              <w:t xml:space="preserve">, </w:t>
            </w:r>
            <w:r w:rsidRPr="00AA608E">
              <w:rPr>
                <w:rFonts w:ascii="GHEA Grapalat" w:hAnsi="GHEA Grapalat" w:cs="Sylfaen"/>
                <w:sz w:val="16"/>
                <w:szCs w:val="16"/>
              </w:rPr>
              <w:t>խոնավությունը</w:t>
            </w:r>
            <w:r w:rsidRPr="00AA608E">
              <w:rPr>
                <w:rFonts w:ascii="GHEA Grapalat" w:hAnsi="GHEA Grapalat"/>
                <w:sz w:val="16"/>
                <w:szCs w:val="16"/>
              </w:rPr>
              <w:t>` 26,5 %-</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ավելի</w:t>
            </w:r>
            <w:r w:rsidRPr="00AA608E">
              <w:rPr>
                <w:rFonts w:ascii="GHEA Grapalat" w:hAnsi="GHEA Grapalat"/>
                <w:sz w:val="16"/>
                <w:szCs w:val="16"/>
              </w:rPr>
              <w:t xml:space="preserve">, </w:t>
            </w:r>
            <w:r w:rsidRPr="00AA608E">
              <w:rPr>
                <w:rFonts w:ascii="GHEA Grapalat" w:hAnsi="GHEA Grapalat" w:cs="Sylfaen"/>
                <w:sz w:val="16"/>
                <w:szCs w:val="16"/>
              </w:rPr>
              <w:t>սախարոզը</w:t>
            </w:r>
            <w:r w:rsidRPr="00AA608E">
              <w:rPr>
                <w:rFonts w:ascii="GHEA Grapalat" w:hAnsi="GHEA Grapalat"/>
                <w:sz w:val="16"/>
                <w:szCs w:val="16"/>
              </w:rPr>
              <w:t xml:space="preserve"> 43,5 %-</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պակաս</w:t>
            </w:r>
            <w:r w:rsidRPr="00AA608E">
              <w:rPr>
                <w:rFonts w:ascii="GHEA Grapalat" w:hAnsi="GHEA Grapalat"/>
                <w:sz w:val="16"/>
                <w:szCs w:val="16"/>
              </w:rPr>
              <w:t xml:space="preserve">, </w:t>
            </w:r>
            <w:r w:rsidRPr="00AA608E">
              <w:rPr>
                <w:rFonts w:ascii="GHEA Grapalat" w:hAnsi="GHEA Grapalat" w:cs="Sylfaen"/>
                <w:sz w:val="16"/>
                <w:szCs w:val="16"/>
              </w:rPr>
              <w:t>կաթնային</w:t>
            </w:r>
            <w:r w:rsidRPr="00AA608E">
              <w:rPr>
                <w:rFonts w:ascii="GHEA Grapalat" w:hAnsi="GHEA Grapalat"/>
                <w:sz w:val="16"/>
                <w:szCs w:val="16"/>
              </w:rPr>
              <w:t xml:space="preserve"> </w:t>
            </w:r>
            <w:r w:rsidRPr="00AA608E">
              <w:rPr>
                <w:rFonts w:ascii="GHEA Grapalat" w:hAnsi="GHEA Grapalat" w:cs="Sylfaen"/>
                <w:sz w:val="16"/>
                <w:szCs w:val="16"/>
              </w:rPr>
              <w:t>չոր</w:t>
            </w:r>
            <w:r w:rsidRPr="00AA608E">
              <w:rPr>
                <w:rFonts w:ascii="GHEA Grapalat" w:hAnsi="GHEA Grapalat"/>
                <w:sz w:val="16"/>
                <w:szCs w:val="16"/>
              </w:rPr>
              <w:t xml:space="preserve"> </w:t>
            </w:r>
            <w:r w:rsidRPr="00AA608E">
              <w:rPr>
                <w:rFonts w:ascii="GHEA Grapalat" w:hAnsi="GHEA Grapalat" w:cs="Sylfaen"/>
                <w:sz w:val="16"/>
                <w:szCs w:val="16"/>
              </w:rPr>
              <w:t>նյութերի</w:t>
            </w:r>
            <w:r w:rsidRPr="00AA608E">
              <w:rPr>
                <w:rFonts w:ascii="GHEA Grapalat" w:hAnsi="GHEA Grapalat"/>
                <w:sz w:val="16"/>
                <w:szCs w:val="16"/>
              </w:rPr>
              <w:t xml:space="preserve"> </w:t>
            </w:r>
            <w:r w:rsidRPr="00AA608E">
              <w:rPr>
                <w:rFonts w:ascii="GHEA Grapalat" w:hAnsi="GHEA Grapalat" w:cs="Sylfaen"/>
                <w:sz w:val="16"/>
                <w:szCs w:val="16"/>
              </w:rPr>
              <w:t>զանգվածային</w:t>
            </w:r>
            <w:r w:rsidRPr="00AA608E">
              <w:rPr>
                <w:rFonts w:ascii="GHEA Grapalat" w:hAnsi="GHEA Grapalat"/>
                <w:sz w:val="16"/>
                <w:szCs w:val="16"/>
              </w:rPr>
              <w:t xml:space="preserve"> </w:t>
            </w:r>
            <w:r w:rsidRPr="00AA608E">
              <w:rPr>
                <w:rFonts w:ascii="GHEA Grapalat" w:hAnsi="GHEA Grapalat" w:cs="Sylfaen"/>
                <w:sz w:val="16"/>
                <w:szCs w:val="16"/>
              </w:rPr>
              <w:t>մասը</w:t>
            </w:r>
            <w:r w:rsidRPr="00AA608E">
              <w:rPr>
                <w:rFonts w:ascii="GHEA Grapalat" w:hAnsi="GHEA Grapalat"/>
                <w:sz w:val="16"/>
                <w:szCs w:val="16"/>
              </w:rPr>
              <w:t>` 28,5 %-</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պակաս</w:t>
            </w:r>
            <w:r w:rsidRPr="00AA608E">
              <w:rPr>
                <w:rFonts w:ascii="GHEA Grapalat" w:hAnsi="GHEA Grapalat"/>
                <w:sz w:val="16"/>
                <w:szCs w:val="16"/>
              </w:rPr>
              <w:t xml:space="preserve">, </w:t>
            </w:r>
            <w:r w:rsidRPr="00AA608E">
              <w:rPr>
                <w:rFonts w:ascii="GHEA Grapalat" w:hAnsi="GHEA Grapalat" w:cs="Sylfaen"/>
                <w:sz w:val="16"/>
                <w:szCs w:val="16"/>
              </w:rPr>
              <w:t>թթվայնությունը</w:t>
            </w:r>
            <w:r w:rsidRPr="00AA608E">
              <w:rPr>
                <w:rFonts w:ascii="GHEA Grapalat" w:hAnsi="GHEA Grapalat"/>
                <w:sz w:val="16"/>
                <w:szCs w:val="16"/>
              </w:rPr>
              <w:t>` 48 0T-</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ավելի</w:t>
            </w:r>
            <w:r w:rsidRPr="00AA608E">
              <w:rPr>
                <w:rFonts w:ascii="GHEA Grapalat" w:hAnsi="GHEA Grapalat"/>
                <w:sz w:val="16"/>
                <w:szCs w:val="16"/>
              </w:rPr>
              <w:t xml:space="preserve">, </w:t>
            </w:r>
            <w:r w:rsidRPr="00AA608E">
              <w:rPr>
                <w:rFonts w:ascii="GHEA Grapalat" w:hAnsi="GHEA Grapalat" w:cs="Sylfaen"/>
                <w:sz w:val="16"/>
                <w:szCs w:val="16"/>
              </w:rPr>
              <w:t>պիտանելիության</w:t>
            </w:r>
            <w:r w:rsidRPr="00AA608E">
              <w:rPr>
                <w:rFonts w:ascii="GHEA Grapalat" w:hAnsi="GHEA Grapalat"/>
                <w:sz w:val="16"/>
                <w:szCs w:val="16"/>
              </w:rPr>
              <w:t xml:space="preserve"> </w:t>
            </w:r>
            <w:r w:rsidRPr="00AA608E">
              <w:rPr>
                <w:rFonts w:ascii="GHEA Grapalat" w:hAnsi="GHEA Grapalat" w:cs="Sylfaen"/>
                <w:sz w:val="16"/>
                <w:szCs w:val="16"/>
              </w:rPr>
              <w:t>մնացորդային</w:t>
            </w:r>
            <w:r w:rsidRPr="00AA608E">
              <w:rPr>
                <w:rFonts w:ascii="GHEA Grapalat" w:hAnsi="GHEA Grapalat"/>
                <w:sz w:val="16"/>
                <w:szCs w:val="16"/>
              </w:rPr>
              <w:t xml:space="preserve"> </w:t>
            </w:r>
            <w:r w:rsidRPr="00AA608E">
              <w:rPr>
                <w:rFonts w:ascii="GHEA Grapalat" w:hAnsi="GHEA Grapalat" w:cs="Sylfaen"/>
                <w:sz w:val="16"/>
                <w:szCs w:val="16"/>
              </w:rPr>
              <w:t>ժամկետը</w:t>
            </w:r>
            <w:r w:rsidRPr="00AA608E">
              <w:rPr>
                <w:rFonts w:ascii="GHEA Grapalat" w:hAnsi="GHEA Grapalat"/>
                <w:sz w:val="16"/>
                <w:szCs w:val="16"/>
              </w:rPr>
              <w:t xml:space="preserve"> </w:t>
            </w:r>
            <w:r w:rsidRPr="00AA608E">
              <w:rPr>
                <w:rFonts w:ascii="GHEA Grapalat" w:hAnsi="GHEA Grapalat" w:cs="Sylfaen"/>
                <w:sz w:val="16"/>
                <w:szCs w:val="16"/>
              </w:rPr>
              <w:t>մատակարարման</w:t>
            </w:r>
            <w:r w:rsidRPr="00AA608E">
              <w:rPr>
                <w:rFonts w:ascii="GHEA Grapalat" w:hAnsi="GHEA Grapalat"/>
                <w:sz w:val="16"/>
                <w:szCs w:val="16"/>
              </w:rPr>
              <w:t xml:space="preserve"> </w:t>
            </w:r>
            <w:r w:rsidRPr="00AA608E">
              <w:rPr>
                <w:rFonts w:ascii="GHEA Grapalat" w:hAnsi="GHEA Grapalat" w:cs="Sylfaen"/>
                <w:sz w:val="16"/>
                <w:szCs w:val="16"/>
              </w:rPr>
              <w:t>պահից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պակաս</w:t>
            </w:r>
            <w:r w:rsidRPr="00AA608E">
              <w:rPr>
                <w:rFonts w:ascii="GHEA Grapalat" w:hAnsi="GHEA Grapalat"/>
                <w:sz w:val="16"/>
                <w:szCs w:val="16"/>
              </w:rPr>
              <w:t xml:space="preserve"> </w:t>
            </w:r>
            <w:r w:rsidRPr="00AA608E">
              <w:rPr>
                <w:rFonts w:ascii="GHEA Grapalat" w:hAnsi="GHEA Grapalat" w:cs="Sylfaen"/>
                <w:sz w:val="16"/>
                <w:szCs w:val="16"/>
              </w:rPr>
              <w:t>քան</w:t>
            </w:r>
            <w:r w:rsidRPr="00AA608E">
              <w:rPr>
                <w:rFonts w:ascii="GHEA Grapalat" w:hAnsi="GHEA Grapalat"/>
                <w:sz w:val="16"/>
                <w:szCs w:val="16"/>
              </w:rPr>
              <w:t xml:space="preserve"> 70 %: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1925-</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Sylfaen"/>
                <w:sz w:val="16"/>
                <w:szCs w:val="16"/>
              </w:rPr>
              <w:t>Կաթին</w:t>
            </w:r>
            <w:r w:rsidRPr="00AA608E">
              <w:rPr>
                <w:rFonts w:ascii="GHEA Grapalat" w:hAnsi="GHEA Grapalat"/>
                <w:sz w:val="16"/>
                <w:szCs w:val="16"/>
              </w:rPr>
              <w:t xml:space="preserve">, </w:t>
            </w:r>
            <w:r w:rsidRPr="00AA608E">
              <w:rPr>
                <w:rFonts w:ascii="GHEA Grapalat" w:hAnsi="GHEA Grapalat" w:cs="Sylfaen"/>
                <w:sz w:val="16"/>
                <w:szCs w:val="16"/>
              </w:rPr>
              <w:t>կաթնամթերքինևդրանցարտադրությանըներկայացվողպահանջներիտեխնիկական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կանոնակարգին</w:t>
            </w:r>
            <w:r w:rsidRPr="00AA608E">
              <w:rPr>
                <w:rFonts w:ascii="GHEA Grapalat" w:hAnsi="GHEA Grapalat"/>
                <w:sz w:val="16"/>
                <w:szCs w:val="16"/>
              </w:rPr>
              <w:t xml:space="preserve"> </w:t>
            </w:r>
            <w:r w:rsidRPr="00AA608E">
              <w:rPr>
                <w:rFonts w:ascii="GHEA Grapalat" w:hAnsi="GHEA Grapalat" w:cs="Sylfaen"/>
                <w:sz w:val="16"/>
                <w:szCs w:val="16"/>
              </w:rPr>
              <w:t>համաձայն</w:t>
            </w:r>
            <w:r w:rsidRPr="00AA608E">
              <w:rPr>
                <w:rFonts w:ascii="GHEA Grapalat" w:hAnsi="GHEA Grapalat"/>
                <w:sz w:val="16"/>
                <w:szCs w:val="16"/>
              </w:rPr>
              <w:t xml:space="preserve"> ,</w:t>
            </w:r>
            <w:r w:rsidRPr="00AA608E">
              <w:rPr>
                <w:rFonts w:ascii="GHEA Grapalat" w:hAnsi="GHEA Grapalat"/>
                <w:color w:val="000000"/>
                <w:sz w:val="16"/>
                <w:szCs w:val="16"/>
              </w:rPr>
              <w:t xml:space="preserve">370գր </w:t>
            </w:r>
            <w:r w:rsidRPr="00AA608E">
              <w:rPr>
                <w:rFonts w:ascii="GHEA Grapalat" w:hAnsi="GHEA Grapalat"/>
                <w:color w:val="000000"/>
                <w:sz w:val="16"/>
                <w:szCs w:val="16"/>
                <w:lang w:val="ru-RU"/>
              </w:rPr>
              <w:t>տարայով</w:t>
            </w:r>
            <w:r w:rsidRPr="00AA608E">
              <w:rPr>
                <w:rFonts w:ascii="GHEA Grapalat" w:hAnsi="GHEA Grapalat"/>
                <w:color w:val="000000"/>
                <w:sz w:val="16"/>
                <w:szCs w:val="16"/>
              </w:rPr>
              <w:t>:</w:t>
            </w:r>
            <w:r w:rsidRPr="00AA608E">
              <w:rPr>
                <w:rFonts w:ascii="GHEA Grapalat" w:eastAsia="Arial Unicode MS" w:hAnsi="GHEA Grapalat" w:cs="Arial Unicode MS"/>
                <w:color w:val="4E3843"/>
                <w:sz w:val="16"/>
                <w:szCs w:val="16"/>
              </w:rPr>
              <w:t xml:space="preserve"> </w:t>
            </w:r>
          </w:p>
          <w:p w:rsidR="00AA608E" w:rsidRPr="00AA608E" w:rsidRDefault="00AA608E" w:rsidP="00DC13EB">
            <w:pPr>
              <w:jc w:val="both"/>
              <w:rPr>
                <w:rFonts w:ascii="GHEA Grapalat" w:eastAsia="Arial Unicode MS" w:hAnsi="GHEA Grapalat" w:cs="Arial Unicode MS"/>
                <w:color w:val="4E3843"/>
                <w:sz w:val="16"/>
                <w:szCs w:val="16"/>
                <w:lang w:eastAsia="ru-RU"/>
              </w:rPr>
            </w:pPr>
            <w:r w:rsidRPr="00AA608E">
              <w:rPr>
                <w:rFonts w:ascii="GHEA Grapalat" w:eastAsia="Arial Unicode MS" w:hAnsi="GHEA Grapalat" w:cs="Arial Unicode MS"/>
                <w:color w:val="4E3843"/>
                <w:sz w:val="16"/>
                <w:szCs w:val="16"/>
              </w:rPr>
              <w:t>Սննդային արժեքը</w:t>
            </w:r>
            <w:r w:rsidRPr="00AA608E">
              <w:rPr>
                <w:rFonts w:ascii="Courier New" w:eastAsia="Arial Unicode MS" w:hAnsi="Courier New" w:cs="Courier New"/>
                <w:color w:val="4E3843"/>
                <w:sz w:val="16"/>
                <w:szCs w:val="16"/>
              </w:rPr>
              <w:t> </w:t>
            </w:r>
            <w:r w:rsidRPr="00AA608E">
              <w:rPr>
                <w:rFonts w:ascii="GHEA Grapalat" w:eastAsia="Arial Unicode MS" w:hAnsi="GHEA Grapalat" w:cs="Arial Unicode MS"/>
                <w:color w:val="4E3843"/>
                <w:sz w:val="16"/>
                <w:szCs w:val="16"/>
              </w:rPr>
              <w:t>100</w:t>
            </w:r>
            <w:r w:rsidRPr="00AA608E">
              <w:rPr>
                <w:rFonts w:ascii="GHEA Grapalat" w:eastAsia="Arial Unicode MS" w:hAnsi="GHEA Grapalat" w:cs="Arial Unicode MS"/>
                <w:color w:val="4E3843"/>
                <w:sz w:val="16"/>
                <w:szCs w:val="16"/>
                <w:lang w:val="ru-RU"/>
              </w:rPr>
              <w:t>գր</w:t>
            </w:r>
            <w:r w:rsidRPr="00AA608E">
              <w:rPr>
                <w:rFonts w:ascii="GHEA Grapalat" w:eastAsia="Arial Unicode MS" w:hAnsi="GHEA Grapalat" w:cs="Arial Unicode MS"/>
                <w:color w:val="4E3843"/>
                <w:sz w:val="16"/>
                <w:szCs w:val="16"/>
              </w:rPr>
              <w:t xml:space="preserve"> </w:t>
            </w:r>
            <w:r w:rsidRPr="00AA608E">
              <w:rPr>
                <w:rFonts w:ascii="GHEA Grapalat" w:eastAsia="Arial Unicode MS" w:hAnsi="GHEA Grapalat" w:cs="Arial Unicode MS"/>
                <w:color w:val="4E3843"/>
                <w:sz w:val="16"/>
                <w:szCs w:val="16"/>
                <w:lang w:val="ru-RU"/>
              </w:rPr>
              <w:t>մթերքում՝</w:t>
            </w:r>
          </w:p>
          <w:p w:rsidR="00AA608E" w:rsidRPr="00AA608E" w:rsidRDefault="00AA608E" w:rsidP="00DC13EB">
            <w:pPr>
              <w:ind w:left="225"/>
              <w:jc w:val="both"/>
              <w:rPr>
                <w:rFonts w:ascii="GHEA Grapalat" w:eastAsia="Arial Unicode MS" w:hAnsi="GHEA Grapalat" w:cs="Arial Unicode MS"/>
                <w:color w:val="4E3843"/>
                <w:sz w:val="16"/>
                <w:szCs w:val="16"/>
              </w:rPr>
            </w:pPr>
            <w:r w:rsidRPr="00AA608E">
              <w:rPr>
                <w:rFonts w:ascii="GHEA Grapalat" w:eastAsia="Arial Unicode MS" w:hAnsi="GHEA Grapalat" w:cs="Arial Unicode MS"/>
                <w:color w:val="4E3843"/>
                <w:sz w:val="16"/>
                <w:szCs w:val="16"/>
              </w:rPr>
              <w:t>Ածխաջրեր - 56%</w:t>
            </w:r>
          </w:p>
          <w:p w:rsidR="00AA608E" w:rsidRPr="00AA608E" w:rsidRDefault="00AA608E" w:rsidP="00DC13EB">
            <w:pPr>
              <w:ind w:left="225"/>
              <w:jc w:val="both"/>
              <w:rPr>
                <w:rFonts w:ascii="GHEA Grapalat" w:eastAsia="Arial Unicode MS" w:hAnsi="GHEA Grapalat" w:cs="Arial Unicode MS"/>
                <w:color w:val="4E3843"/>
                <w:sz w:val="16"/>
                <w:szCs w:val="16"/>
              </w:rPr>
            </w:pPr>
            <w:r w:rsidRPr="00AA608E">
              <w:rPr>
                <w:rFonts w:ascii="GHEA Grapalat" w:eastAsia="Arial Unicode MS" w:hAnsi="GHEA Grapalat" w:cs="Arial Unicode MS"/>
                <w:color w:val="4E3843"/>
                <w:sz w:val="16"/>
                <w:szCs w:val="16"/>
              </w:rPr>
              <w:t>Սպիտակուցներ – 7,2</w:t>
            </w:r>
          </w:p>
          <w:p w:rsidR="00AA608E" w:rsidRPr="00AA608E" w:rsidRDefault="00AA608E" w:rsidP="00DC13EB">
            <w:pPr>
              <w:ind w:left="225"/>
              <w:jc w:val="both"/>
              <w:rPr>
                <w:rFonts w:ascii="GHEA Grapalat" w:eastAsia="Arial Unicode MS" w:hAnsi="GHEA Grapalat" w:cs="Arial Unicode MS"/>
                <w:color w:val="4E3843"/>
                <w:sz w:val="16"/>
                <w:szCs w:val="16"/>
              </w:rPr>
            </w:pPr>
            <w:r w:rsidRPr="00AA608E">
              <w:rPr>
                <w:rFonts w:ascii="GHEA Grapalat" w:eastAsia="Arial Unicode MS" w:hAnsi="GHEA Grapalat" w:cs="Arial Unicode MS"/>
                <w:color w:val="4E3843"/>
                <w:sz w:val="16"/>
                <w:szCs w:val="16"/>
              </w:rPr>
              <w:t>յուղայնություն – 8,5%</w:t>
            </w:r>
          </w:p>
          <w:p w:rsidR="00AA608E" w:rsidRPr="00AA608E" w:rsidRDefault="00AA608E" w:rsidP="00DC13EB">
            <w:pPr>
              <w:ind w:left="225"/>
              <w:jc w:val="both"/>
              <w:rPr>
                <w:rFonts w:ascii="GHEA Grapalat" w:eastAsia="Arial Unicode MS" w:hAnsi="GHEA Grapalat" w:cs="Arial Unicode MS"/>
                <w:color w:val="4E3843"/>
                <w:sz w:val="16"/>
                <w:szCs w:val="16"/>
              </w:rPr>
            </w:pPr>
            <w:r w:rsidRPr="00AA608E">
              <w:rPr>
                <w:rFonts w:ascii="GHEA Grapalat" w:eastAsia="Arial Unicode MS" w:hAnsi="GHEA Grapalat" w:cs="Arial Unicode MS"/>
                <w:color w:val="4E3843"/>
                <w:sz w:val="16"/>
                <w:szCs w:val="16"/>
              </w:rPr>
              <w:t xml:space="preserve">Կալորիականության արժեքը </w:t>
            </w:r>
            <w:r w:rsidRPr="00AA608E">
              <w:rPr>
                <w:rFonts w:ascii="Courier New" w:eastAsia="Arial Unicode MS" w:hAnsi="Courier New" w:cs="Courier New"/>
                <w:color w:val="4E3843"/>
                <w:sz w:val="16"/>
                <w:szCs w:val="16"/>
              </w:rPr>
              <w:t> </w:t>
            </w:r>
            <w:r w:rsidRPr="00AA608E">
              <w:rPr>
                <w:rFonts w:ascii="GHEA Grapalat" w:eastAsia="Arial Unicode MS" w:hAnsi="GHEA Grapalat" w:cs="GHEA Grapalat"/>
                <w:color w:val="4E3843"/>
                <w:sz w:val="16"/>
                <w:szCs w:val="16"/>
              </w:rPr>
              <w:t>–</w:t>
            </w:r>
            <w:r w:rsidRPr="00AA608E">
              <w:rPr>
                <w:rFonts w:ascii="GHEA Grapalat" w:eastAsia="Arial Unicode MS" w:hAnsi="GHEA Grapalat" w:cs="Arial Unicode MS"/>
                <w:color w:val="4E3843"/>
                <w:sz w:val="16"/>
                <w:szCs w:val="16"/>
              </w:rPr>
              <w:t xml:space="preserve"> 320 կկա</w:t>
            </w:r>
            <w:r w:rsidRPr="00AA608E">
              <w:rPr>
                <w:rFonts w:ascii="GHEA Grapalat" w:eastAsia="Arial Unicode MS" w:hAnsi="GHEA Grapalat" w:cs="Arial Unicode MS"/>
                <w:color w:val="4E3843"/>
                <w:sz w:val="16"/>
                <w:szCs w:val="16"/>
                <w:lang w:val="ru-RU"/>
              </w:rPr>
              <w:t>լ</w:t>
            </w:r>
          </w:p>
          <w:p w:rsidR="00AA608E" w:rsidRPr="00AA608E" w:rsidRDefault="00AA608E" w:rsidP="00DC13EB">
            <w:pPr>
              <w:jc w:val="both"/>
              <w:rPr>
                <w:rFonts w:ascii="GHEA Grapalat" w:hAnsi="GHEA Grapalat"/>
                <w:color w:val="000000"/>
                <w:sz w:val="16"/>
                <w:szCs w:val="16"/>
              </w:rPr>
            </w:pP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10</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15842100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Շոկոլադե կրեմ</w:t>
            </w:r>
          </w:p>
        </w:tc>
        <w:tc>
          <w:tcPr>
            <w:tcW w:w="4820" w:type="dxa"/>
            <w:vAlign w:val="center"/>
          </w:tcPr>
          <w:p w:rsidR="00AA608E" w:rsidRPr="00AA608E" w:rsidRDefault="00AA608E" w:rsidP="00DC13EB">
            <w:pPr>
              <w:jc w:val="both"/>
              <w:rPr>
                <w:rFonts w:ascii="GHEA Grapalat" w:hAnsi="GHEA Grapalat"/>
                <w:color w:val="FF0000"/>
                <w:sz w:val="16"/>
                <w:szCs w:val="16"/>
              </w:rPr>
            </w:pPr>
            <w:r w:rsidRPr="00AA608E">
              <w:rPr>
                <w:rFonts w:ascii="GHEA Grapalat" w:hAnsi="GHEA Grapalat"/>
                <w:color w:val="000000"/>
                <w:sz w:val="16"/>
                <w:szCs w:val="16"/>
              </w:rPr>
              <w:t>Թարմշոկոլադեկրեմ,պնդուկով:Սննդայինարժեքը100գր</w:t>
            </w:r>
            <w:r w:rsidRPr="00AA608E">
              <w:rPr>
                <w:rFonts w:ascii="GHEA Grapalat" w:hAnsi="GHEA Grapalat"/>
                <w:color w:val="000000"/>
                <w:sz w:val="16"/>
                <w:szCs w:val="16"/>
                <w:lang w:val="hy-AM"/>
              </w:rPr>
              <w:t>մթերքումսպիտակուցներ6,3գր,</w:t>
            </w:r>
            <w:r w:rsidRPr="00AA608E">
              <w:rPr>
                <w:rFonts w:ascii="GHEA Grapalat" w:hAnsi="GHEA Grapalat"/>
                <w:color w:val="000000"/>
                <w:sz w:val="16"/>
                <w:szCs w:val="16"/>
              </w:rPr>
              <w:t>ճարպեր30,9գ,ածխաջրեր57,5գ/539կկալ/ԳՕՍՏ45702014կամհամարժեք:Անվտանգութունը՝ըստNII4.9012010հիգիենիկնորմատիվների,իսկմակնշումը՝,,Սննդամթերքի անվտանգության մասին,,ՀՀ օրենքի 8 –րդ հոդվածի  :      350գր ապակե տարաներով: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11</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15111120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Sylfaen"/>
                <w:sz w:val="18"/>
                <w:szCs w:val="18"/>
                <w:lang w:eastAsia="ru-RU"/>
              </w:rPr>
              <w:t>Միս տավարի /փափուկ/</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 xml:space="preserve">Միս տավարի պաղեցրած </w:t>
            </w:r>
            <w:r w:rsidRPr="00AA608E">
              <w:rPr>
                <w:rFonts w:ascii="GHEA Grapalat" w:hAnsi="GHEA Grapalat"/>
                <w:sz w:val="16"/>
                <w:szCs w:val="16"/>
              </w:rPr>
              <w:t>,</w:t>
            </w:r>
            <w:r w:rsidRPr="00AA608E">
              <w:rPr>
                <w:rFonts w:ascii="GHEA Grapalat" w:hAnsi="GHEA Grapalat" w:cs="Sylfaen"/>
                <w:sz w:val="16"/>
                <w:szCs w:val="16"/>
              </w:rPr>
              <w:t>թարմ</w:t>
            </w:r>
            <w:r w:rsidRPr="00AA608E">
              <w:rPr>
                <w:rFonts w:ascii="GHEA Grapalat" w:hAnsi="GHEA Grapalat"/>
                <w:sz w:val="16"/>
                <w:szCs w:val="16"/>
              </w:rPr>
              <w:t>,</w:t>
            </w:r>
            <w:r w:rsidRPr="00AA608E">
              <w:rPr>
                <w:rFonts w:ascii="GHEA Grapalat" w:hAnsi="GHEA Grapalat" w:cs="Sylfaen"/>
                <w:sz w:val="16"/>
                <w:szCs w:val="16"/>
              </w:rPr>
              <w:t>մաքուր</w:t>
            </w:r>
            <w:r w:rsidRPr="00AA608E">
              <w:rPr>
                <w:rFonts w:ascii="GHEA Grapalat" w:hAnsi="GHEA Grapalat"/>
                <w:sz w:val="16"/>
                <w:szCs w:val="16"/>
              </w:rPr>
              <w:t>,</w:t>
            </w:r>
            <w:r w:rsidRPr="00AA608E">
              <w:rPr>
                <w:rFonts w:ascii="GHEA Grapalat" w:hAnsi="GHEA Grapalat" w:cs="Sylfaen"/>
                <w:sz w:val="16"/>
                <w:szCs w:val="16"/>
              </w:rPr>
              <w:t>արյունազրկված</w:t>
            </w:r>
            <w:r w:rsidRPr="00AA608E">
              <w:rPr>
                <w:rFonts w:ascii="GHEA Grapalat" w:hAnsi="GHEA Grapalat"/>
                <w:sz w:val="16"/>
                <w:szCs w:val="16"/>
              </w:rPr>
              <w:t xml:space="preserve"> </w:t>
            </w:r>
            <w:r w:rsidRPr="00AA608E">
              <w:rPr>
                <w:rFonts w:ascii="GHEA Grapalat" w:hAnsi="GHEA Grapalat" w:cs="Sylfaen"/>
                <w:sz w:val="16"/>
                <w:szCs w:val="16"/>
              </w:rPr>
              <w:t>փափուկ միս առանց ոսկորի</w:t>
            </w:r>
            <w:r w:rsidRPr="00AA608E">
              <w:rPr>
                <w:rFonts w:ascii="GHEA Grapalat" w:hAnsi="GHEA Grapalat"/>
                <w:sz w:val="16"/>
                <w:szCs w:val="16"/>
              </w:rPr>
              <w:t xml:space="preserve">, </w:t>
            </w:r>
            <w:r w:rsidRPr="00AA608E">
              <w:rPr>
                <w:rFonts w:ascii="GHEA Grapalat" w:hAnsi="GHEA Grapalat" w:cs="Sylfaen"/>
                <w:sz w:val="16"/>
                <w:szCs w:val="16"/>
              </w:rPr>
              <w:t>զարգացած մկաններով</w:t>
            </w:r>
            <w:r w:rsidRPr="00AA608E">
              <w:rPr>
                <w:rFonts w:ascii="GHEA Grapalat" w:hAnsi="GHEA Grapalat"/>
                <w:sz w:val="16"/>
                <w:szCs w:val="16"/>
              </w:rPr>
              <w:t>:</w:t>
            </w:r>
            <w:r w:rsidRPr="00AA608E">
              <w:rPr>
                <w:rFonts w:ascii="GHEA Grapalat" w:hAnsi="GHEA Grapalat" w:cs="Sylfaen"/>
                <w:sz w:val="16"/>
                <w:szCs w:val="16"/>
              </w:rPr>
              <w:t>Ոսկորի և մսի հարաբերակցությունը</w:t>
            </w:r>
            <w:r w:rsidRPr="00AA608E">
              <w:rPr>
                <w:rFonts w:ascii="GHEA Grapalat" w:hAnsi="GHEA Grapalat"/>
                <w:sz w:val="16"/>
                <w:szCs w:val="16"/>
              </w:rPr>
              <w:t xml:space="preserve"> 0 </w:t>
            </w:r>
            <w:r w:rsidRPr="00AA608E">
              <w:rPr>
                <w:rFonts w:ascii="GHEA Grapalat" w:hAnsi="GHEA Grapalat" w:cs="Sylfaen"/>
                <w:sz w:val="16"/>
                <w:szCs w:val="16"/>
              </w:rPr>
              <w:t>և</w:t>
            </w:r>
            <w:r w:rsidRPr="00AA608E">
              <w:rPr>
                <w:rFonts w:ascii="GHEA Grapalat" w:hAnsi="GHEA Grapalat"/>
                <w:sz w:val="16"/>
                <w:szCs w:val="16"/>
              </w:rPr>
              <w:t xml:space="preserve"> 100%: Անվտանգությունը և մակնշումը` ըստ ՀՀկառավարության 2006թ. հոկտեմբերի 19-</w:t>
            </w:r>
            <w:r w:rsidRPr="00AA608E">
              <w:rPr>
                <w:rFonts w:ascii="GHEA Grapalat" w:hAnsi="GHEA Grapalat"/>
                <w:sz w:val="16"/>
                <w:szCs w:val="16"/>
              </w:rPr>
              <w:lastRenderedPageBreak/>
              <w:t xml:space="preserve">ի N 1560-Ն որոշմամբ հաստատված &lt;&lt;Մսի և մսամթերքի տեխնիկական կանոնակարգի&gt;&gt; և &lt;&lt;Սննդամթերքի անվտանգության մասին&gt;&gt; ՀՀ օրենքի 8-րդ հոդվածի:ՀՍՏ3422011 </w:t>
            </w:r>
            <w:r w:rsidRPr="00AA608E">
              <w:rPr>
                <w:rFonts w:ascii="GHEA Grapalat" w:hAnsi="GHEA Grapalat" w:cs="Calibri"/>
                <w:sz w:val="16"/>
                <w:szCs w:val="16"/>
              </w:rPr>
              <w:t>մատակարարված  ապրանքի համար ներկայացնել փասթաթուղթ որով վկայում է  սպանդանոցի մսի իսկությունը:</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600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lastRenderedPageBreak/>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12</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15112160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Sylfaen"/>
                <w:sz w:val="18"/>
                <w:szCs w:val="18"/>
                <w:lang w:eastAsia="ru-RU"/>
              </w:rPr>
              <w:t>Հավի կրծքամիս</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sz w:val="16"/>
                <w:szCs w:val="16"/>
              </w:rPr>
              <w:t>Հավի կրծքամիս։ Մաքուր, արյունազրկված, առանց կողմնակի հոտերի, փաթեթավորված պոլիէթիլենային թաղանթներով, ԳՕՍՏ 25391-82։ Անվտանգությունը և մակնշումը` ըստ ՀՀ կառավարության 2006թ. հոկտեմբերի 19-ի N 1560-Ն որոշմամբ հաստատված &lt;&lt;Մսի և մսամթերքի տեխնիկական կանոնակարգի&gt;&gt; և &lt;&lt;Սննդամթերքի անվտանգության մասին&gt;&gt;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800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13</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color w:val="000000"/>
                <w:sz w:val="18"/>
                <w:szCs w:val="18"/>
                <w:lang w:eastAsia="ru-RU"/>
              </w:rPr>
              <w:t>15331180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եգիպտացորեն</w:t>
            </w:r>
          </w:p>
        </w:tc>
        <w:tc>
          <w:tcPr>
            <w:tcW w:w="4820" w:type="dxa"/>
            <w:vAlign w:val="center"/>
          </w:tcPr>
          <w:p w:rsidR="00AA608E" w:rsidRPr="00E441FE" w:rsidRDefault="00AA608E" w:rsidP="00DC13EB">
            <w:pPr>
              <w:jc w:val="both"/>
              <w:rPr>
                <w:rFonts w:ascii="Arial Armenian" w:hAnsi="Arial Armenian" w:cs="Arial"/>
                <w:sz w:val="16"/>
                <w:szCs w:val="16"/>
              </w:rPr>
            </w:pPr>
            <w:r w:rsidRPr="00E441FE">
              <w:rPr>
                <w:rFonts w:ascii="Arial Armenian" w:hAnsi="Arial Armenian" w:cs="Arial"/>
                <w:sz w:val="16"/>
                <w:szCs w:val="16"/>
              </w:rPr>
              <w:t>ä³Ñ³ÍáÛ³óí³Í Ñ³ïÇÏ³íáñ ù³Õóñ »</w:t>
            </w:r>
            <w:r w:rsidR="0033453F">
              <w:rPr>
                <w:rFonts w:ascii="Sylfaen" w:hAnsi="Sylfaen" w:cs="Arial"/>
                <w:sz w:val="16"/>
                <w:szCs w:val="16"/>
              </w:rPr>
              <w:t>գ</w:t>
            </w:r>
            <w:r w:rsidRPr="00E441FE">
              <w:rPr>
                <w:rFonts w:ascii="Arial Armenian" w:hAnsi="Arial Armenian" w:cs="Arial"/>
                <w:sz w:val="16"/>
                <w:szCs w:val="16"/>
              </w:rPr>
              <w:t>•Çåï³óáñ»Ý` í³ÏáõáõÙ³ÛÇÝ ÷³Ã»Ã³íáñÙ³Ùµ: ø³ßÁ` 425•:ÐÐ •áñÍáÕ ÝáñÙ»ñÇÝ¨ëï³Ý¹³ñïÝ»ñÇÝÑ³Ù³å³ï³ëË³Ý:ä³Ñ³ÍáÛ³óí³Í Ñ³ïÇÏ³íáñ ù³Õóñ »•Çåï³óáñ»Ý` í³ÏáõáõÙ³ÛÇÝ ÷³Ã»Ã³íáñÙ³Ùµ: ø³ßÁ` 425•:ÐÐ •áñÍáÕ ÝáñÙ»ñÇÝ ¨ ëï³Ý¹³ñïÝ»ñÇÝ Ñ³Ù³å³ï³ëË³Ý:</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14</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Օ3211300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Բրինձ</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Սպիտակ</w:t>
            </w:r>
            <w:r w:rsidRPr="00AA608E">
              <w:rPr>
                <w:rFonts w:ascii="GHEA Grapalat" w:hAnsi="GHEA Grapalat"/>
                <w:sz w:val="16"/>
                <w:szCs w:val="16"/>
              </w:rPr>
              <w:t xml:space="preserve">, </w:t>
            </w:r>
            <w:r w:rsidRPr="00AA608E">
              <w:rPr>
                <w:rFonts w:ascii="GHEA Grapalat" w:hAnsi="GHEA Grapalat" w:cs="Sylfaen"/>
                <w:sz w:val="16"/>
                <w:szCs w:val="16"/>
              </w:rPr>
              <w:t>խոշոր</w:t>
            </w:r>
            <w:r w:rsidRPr="00AA608E">
              <w:rPr>
                <w:rFonts w:ascii="GHEA Grapalat" w:hAnsi="GHEA Grapalat"/>
                <w:sz w:val="16"/>
                <w:szCs w:val="16"/>
              </w:rPr>
              <w:t xml:space="preserve">, </w:t>
            </w:r>
            <w:r w:rsidRPr="00AA608E">
              <w:rPr>
                <w:rFonts w:ascii="GHEA Grapalat" w:hAnsi="GHEA Grapalat" w:cs="Sylfaen"/>
                <w:sz w:val="16"/>
                <w:szCs w:val="16"/>
              </w:rPr>
              <w:t>բարձր</w:t>
            </w:r>
            <w:r w:rsidRPr="00AA608E">
              <w:rPr>
                <w:rFonts w:ascii="GHEA Grapalat" w:hAnsi="GHEA Grapalat"/>
                <w:sz w:val="16"/>
                <w:szCs w:val="16"/>
              </w:rPr>
              <w:t xml:space="preserve">, </w:t>
            </w:r>
            <w:r w:rsidRPr="00AA608E">
              <w:rPr>
                <w:rFonts w:ascii="GHEA Grapalat" w:hAnsi="GHEA Grapalat" w:cs="Sylfaen"/>
                <w:sz w:val="16"/>
                <w:szCs w:val="16"/>
              </w:rPr>
              <w:t>երկար</w:t>
            </w:r>
            <w:r w:rsidRPr="00AA608E">
              <w:rPr>
                <w:rFonts w:ascii="GHEA Grapalat" w:hAnsi="GHEA Grapalat"/>
                <w:sz w:val="16"/>
                <w:szCs w:val="16"/>
              </w:rPr>
              <w:t xml:space="preserve"> </w:t>
            </w:r>
            <w:r w:rsidRPr="00AA608E">
              <w:rPr>
                <w:rFonts w:ascii="GHEA Grapalat" w:hAnsi="GHEA Grapalat" w:cs="Sylfaen"/>
                <w:sz w:val="16"/>
                <w:szCs w:val="16"/>
              </w:rPr>
              <w:t>տեսակի</w:t>
            </w:r>
            <w:r w:rsidRPr="00AA608E">
              <w:rPr>
                <w:rFonts w:ascii="GHEA Grapalat" w:hAnsi="GHEA Grapalat"/>
                <w:sz w:val="16"/>
                <w:szCs w:val="16"/>
              </w:rPr>
              <w:t xml:space="preserve">, </w:t>
            </w:r>
            <w:r w:rsidRPr="00AA608E">
              <w:rPr>
                <w:rFonts w:ascii="GHEA Grapalat" w:hAnsi="GHEA Grapalat" w:cs="Sylfaen"/>
                <w:sz w:val="16"/>
                <w:szCs w:val="16"/>
              </w:rPr>
              <w:t>չկոտրած</w:t>
            </w:r>
            <w:r w:rsidRPr="00AA608E">
              <w:rPr>
                <w:rFonts w:ascii="GHEA Grapalat" w:hAnsi="GHEA Grapalat"/>
                <w:sz w:val="16"/>
                <w:szCs w:val="16"/>
              </w:rPr>
              <w:t>:</w:t>
            </w:r>
            <w:r w:rsidRPr="00AA608E">
              <w:rPr>
                <w:rFonts w:ascii="GHEA Grapalat" w:hAnsi="GHEA Grapalat" w:cs="Sylfaen"/>
                <w:sz w:val="16"/>
                <w:szCs w:val="16"/>
              </w:rPr>
              <w:t>ԳՕՍՏ</w:t>
            </w:r>
            <w:r w:rsidRPr="00AA608E">
              <w:rPr>
                <w:rFonts w:ascii="GHEA Grapalat" w:hAnsi="GHEA Grapalat"/>
                <w:sz w:val="16"/>
                <w:szCs w:val="16"/>
              </w:rPr>
              <w:t xml:space="preserve"> 6293-90</w:t>
            </w:r>
            <w:r w:rsidRPr="00AA608E">
              <w:rPr>
                <w:rFonts w:ascii="GHEA Grapalat" w:hAnsi="GHEA Grapalat" w:cs="Tahoma"/>
                <w:sz w:val="16"/>
                <w:szCs w:val="16"/>
              </w:rPr>
              <w:t>։</w:t>
            </w:r>
            <w:r w:rsidRPr="00AA608E">
              <w:rPr>
                <w:rFonts w:ascii="GHEA Grapalat" w:hAnsi="GHEA Grapalat"/>
                <w:sz w:val="16"/>
                <w:szCs w:val="16"/>
              </w:rPr>
              <w:t xml:space="preserve">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մասինե</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 xml:space="preserve"> </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15</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15850000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Մակարոն</w:t>
            </w:r>
          </w:p>
        </w:tc>
        <w:tc>
          <w:tcPr>
            <w:tcW w:w="4820" w:type="dxa"/>
            <w:vAlign w:val="center"/>
          </w:tcPr>
          <w:p w:rsidR="00AA608E" w:rsidRPr="00AA608E" w:rsidRDefault="00AA608E" w:rsidP="00DC13EB">
            <w:pPr>
              <w:keepNext/>
              <w:shd w:val="clear" w:color="auto" w:fill="FFFFFF"/>
              <w:jc w:val="both"/>
              <w:textAlignment w:val="baseline"/>
              <w:outlineLvl w:val="0"/>
              <w:rPr>
                <w:rFonts w:ascii="GHEA Grapalat" w:hAnsi="GHEA Grapalat" w:cs="Arial"/>
                <w:bCs/>
                <w:color w:val="2D2D2D"/>
                <w:spacing w:val="2"/>
                <w:kern w:val="36"/>
                <w:sz w:val="16"/>
                <w:szCs w:val="16"/>
                <w:lang w:val="hy-AM" w:eastAsia="ru-RU"/>
              </w:rPr>
            </w:pPr>
            <w:r w:rsidRPr="00AA608E">
              <w:rPr>
                <w:rFonts w:ascii="GHEA Grapalat" w:hAnsi="GHEA Grapalat" w:cs="TimesArmenianPSMT"/>
                <w:iCs/>
                <w:sz w:val="16"/>
                <w:szCs w:val="16"/>
                <w:lang w:val="hy-AM" w:eastAsia="ru-RU"/>
              </w:rPr>
              <w:t>Բարձրորակիալյուրիցպատրաստվածմակարոն:Սննդայինարժեքը100գրում՝սպիտակուց10,4գր,ճարպեր1,1գր,ածխաջրեր71,5գր:Մակարոնեղենանդրոժխմորից,չափածրարված,</w:t>
            </w:r>
            <w:r w:rsidRPr="00AA608E">
              <w:rPr>
                <w:rFonts w:ascii="GHEA Grapalat" w:hAnsi="GHEA Grapalat" w:cs="Arial"/>
                <w:bCs/>
                <w:color w:val="2D2D2D"/>
                <w:spacing w:val="2"/>
                <w:kern w:val="36"/>
                <w:sz w:val="16"/>
                <w:szCs w:val="16"/>
                <w:lang w:val="hy-AM" w:eastAsia="ru-RU"/>
              </w:rPr>
              <w:t>ГОСТ317432012</w:t>
            </w:r>
            <w:r w:rsidRPr="00AA608E">
              <w:rPr>
                <w:rFonts w:ascii="GHEA Grapalat" w:hAnsi="GHEA Grapalat" w:cs="TimesArmenianPSMT"/>
                <w:iCs/>
                <w:sz w:val="16"/>
                <w:szCs w:val="16"/>
                <w:lang w:val="hy-AM" w:eastAsia="ru-RU"/>
              </w:rPr>
              <w:t xml:space="preserve">կամհամարժեքը:Անվտանգությունն ըստ </w:t>
            </w:r>
            <w:r w:rsidRPr="00AA608E">
              <w:rPr>
                <w:rFonts w:ascii="GHEA Grapalat" w:hAnsi="GHEA Grapalat"/>
                <w:iCs/>
                <w:sz w:val="16"/>
                <w:szCs w:val="16"/>
                <w:lang w:val="hy-AM" w:eastAsia="ru-RU"/>
              </w:rPr>
              <w:t>N2III4.9012010 հիգիենիկ, նորմատիվներիև &lt;&lt;Սննդամթերքի անվտանգության մասին&gt;&gt;ՀՀ օրենքի 9-րդ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16</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15331153</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Ոսպ</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sz w:val="16"/>
                <w:szCs w:val="16"/>
              </w:rPr>
              <w:t xml:space="preserve"> </w:t>
            </w:r>
            <w:r w:rsidRPr="00AA608E">
              <w:rPr>
                <w:rFonts w:ascii="GHEA Grapalat" w:hAnsi="GHEA Grapalat" w:cs="Sylfaen"/>
                <w:sz w:val="16"/>
                <w:szCs w:val="16"/>
              </w:rPr>
              <w:t>Համասեռ</w:t>
            </w:r>
            <w:r w:rsidRPr="00AA608E">
              <w:rPr>
                <w:rFonts w:ascii="GHEA Grapalat" w:hAnsi="GHEA Grapalat"/>
                <w:sz w:val="16"/>
                <w:szCs w:val="16"/>
              </w:rPr>
              <w:t xml:space="preserve">, </w:t>
            </w:r>
            <w:r w:rsidRPr="00AA608E">
              <w:rPr>
                <w:rFonts w:ascii="GHEA Grapalat" w:hAnsi="GHEA Grapalat" w:cs="Sylfaen"/>
                <w:sz w:val="16"/>
                <w:szCs w:val="16"/>
              </w:rPr>
              <w:t>մաքուր</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չոր</w:t>
            </w:r>
            <w:r w:rsidRPr="00AA608E">
              <w:rPr>
                <w:rFonts w:ascii="GHEA Grapalat" w:hAnsi="GHEA Grapalat"/>
                <w:sz w:val="16"/>
                <w:szCs w:val="16"/>
              </w:rPr>
              <w:t xml:space="preserve">`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մասինե</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րդհոդվածի</w:t>
            </w:r>
            <w:r w:rsidRPr="00AA608E">
              <w:rPr>
                <w:rFonts w:ascii="GHEA Grapalat" w:hAnsi="GHEA Grapalat"/>
                <w:sz w:val="16"/>
                <w:szCs w:val="16"/>
              </w:rPr>
              <w:t>:ԳՕՍՏ 7066-77</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17</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Օ3221117</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Ոլոռ</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Չորացրած,կեղևած,դեղին գույնի և ամբողջական:</w:t>
            </w:r>
            <w:r w:rsidRPr="00AA608E">
              <w:rPr>
                <w:rFonts w:ascii="GHEA Grapalat" w:hAnsi="GHEA Grapalat"/>
                <w:sz w:val="16"/>
                <w:szCs w:val="16"/>
              </w:rPr>
              <w:t xml:space="preserve"> </w:t>
            </w:r>
            <w:r w:rsidRPr="00AA608E">
              <w:rPr>
                <w:rFonts w:ascii="GHEA Grapalat" w:hAnsi="GHEA Grapalat" w:cs="Calibri"/>
                <w:color w:val="000000"/>
                <w:sz w:val="16"/>
                <w:szCs w:val="16"/>
              </w:rPr>
              <w:t>ԳՕՍՏ 16730-71</w:t>
            </w:r>
            <w:r w:rsidRPr="00AA608E">
              <w:rPr>
                <w:rFonts w:ascii="GHEA Grapalat" w:hAnsi="GHEA Grapalat"/>
                <w:sz w:val="16"/>
                <w:szCs w:val="16"/>
              </w:rPr>
              <w:t>:</w:t>
            </w:r>
            <w:r w:rsidRPr="00AA608E">
              <w:rPr>
                <w:rFonts w:ascii="GHEA Grapalat" w:hAnsi="GHEA Grapalat" w:cs="Sylfaen"/>
                <w:sz w:val="16"/>
                <w:szCs w:val="16"/>
              </w:rPr>
              <w:t>Անվտանգությունը՝</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մասինե</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18</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15331180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ոլոռ/կանաչ/</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Պահածոյացված</w:t>
            </w:r>
            <w:r w:rsidRPr="00AA608E">
              <w:rPr>
                <w:rFonts w:ascii="GHEA Grapalat" w:hAnsi="GHEA Grapalat"/>
                <w:sz w:val="16"/>
                <w:szCs w:val="16"/>
              </w:rPr>
              <w:t xml:space="preserve">, </w:t>
            </w:r>
            <w:r w:rsidRPr="00AA608E">
              <w:rPr>
                <w:rFonts w:ascii="GHEA Grapalat" w:hAnsi="GHEA Grapalat" w:cs="Sylfaen"/>
                <w:sz w:val="16"/>
                <w:szCs w:val="16"/>
              </w:rPr>
              <w:t>կանաչ</w:t>
            </w:r>
            <w:r w:rsidRPr="00AA608E">
              <w:rPr>
                <w:rFonts w:ascii="GHEA Grapalat" w:hAnsi="GHEA Grapalat"/>
                <w:sz w:val="16"/>
                <w:szCs w:val="16"/>
              </w:rPr>
              <w:t xml:space="preserve"> </w:t>
            </w:r>
            <w:r w:rsidRPr="00AA608E">
              <w:rPr>
                <w:rFonts w:ascii="GHEA Grapalat" w:hAnsi="GHEA Grapalat" w:cs="Sylfaen"/>
                <w:sz w:val="16"/>
                <w:szCs w:val="16"/>
              </w:rPr>
              <w:t>ոլոռ</w:t>
            </w:r>
            <w:r w:rsidRPr="00AA608E">
              <w:rPr>
                <w:rFonts w:ascii="GHEA Grapalat" w:hAnsi="GHEA Grapalat" w:cs="Sylfaen"/>
                <w:sz w:val="16"/>
                <w:szCs w:val="16"/>
                <w:lang w:val="ru-RU"/>
              </w:rPr>
              <w:t>՝</w:t>
            </w:r>
            <w:r w:rsidRPr="00AA608E">
              <w:rPr>
                <w:rFonts w:ascii="GHEA Grapalat" w:hAnsi="GHEA Grapalat"/>
                <w:sz w:val="16"/>
                <w:szCs w:val="16"/>
              </w:rPr>
              <w:t xml:space="preserve">  720</w:t>
            </w:r>
            <w:r w:rsidRPr="00AA608E">
              <w:rPr>
                <w:rFonts w:ascii="GHEA Grapalat" w:hAnsi="GHEA Grapalat" w:cs="Sylfaen"/>
                <w:sz w:val="16"/>
                <w:szCs w:val="16"/>
              </w:rPr>
              <w:t>մլ</w:t>
            </w:r>
            <w:r w:rsidRPr="00AA608E">
              <w:rPr>
                <w:rFonts w:ascii="GHEA Grapalat" w:hAnsi="GHEA Grapalat"/>
                <w:sz w:val="16"/>
                <w:szCs w:val="16"/>
              </w:rPr>
              <w:t xml:space="preserve">  </w:t>
            </w:r>
            <w:r w:rsidRPr="00AA608E">
              <w:rPr>
                <w:rFonts w:ascii="GHEA Grapalat" w:hAnsi="GHEA Grapalat" w:cs="Sylfaen"/>
                <w:sz w:val="16"/>
                <w:szCs w:val="16"/>
              </w:rPr>
              <w:t>տարայով</w:t>
            </w:r>
            <w:r w:rsidRPr="00AA608E">
              <w:rPr>
                <w:rFonts w:ascii="GHEA Grapalat" w:hAnsi="GHEA Grapalat"/>
                <w:sz w:val="16"/>
                <w:szCs w:val="16"/>
              </w:rPr>
              <w:t xml:space="preserve">: </w:t>
            </w:r>
            <w:r w:rsidRPr="00AA608E">
              <w:rPr>
                <w:rFonts w:ascii="GHEA Grapalat" w:hAnsi="GHEA Grapalat" w:cs="Sylfaen"/>
                <w:sz w:val="16"/>
                <w:szCs w:val="16"/>
              </w:rPr>
              <w:t>Սննդային</w:t>
            </w:r>
            <w:r w:rsidRPr="00AA608E">
              <w:rPr>
                <w:rFonts w:ascii="GHEA Grapalat" w:hAnsi="GHEA Grapalat"/>
                <w:sz w:val="16"/>
                <w:szCs w:val="16"/>
              </w:rPr>
              <w:t xml:space="preserve"> </w:t>
            </w:r>
            <w:r w:rsidRPr="00AA608E">
              <w:rPr>
                <w:rFonts w:ascii="GHEA Grapalat" w:hAnsi="GHEA Grapalat" w:cs="Sylfaen"/>
                <w:sz w:val="16"/>
                <w:szCs w:val="16"/>
              </w:rPr>
              <w:t>արժեքը</w:t>
            </w:r>
            <w:r w:rsidRPr="00AA608E">
              <w:rPr>
                <w:rFonts w:ascii="GHEA Grapalat" w:hAnsi="GHEA Grapalat"/>
                <w:sz w:val="16"/>
                <w:szCs w:val="16"/>
              </w:rPr>
              <w:t xml:space="preserve"> 100</w:t>
            </w:r>
            <w:r w:rsidRPr="00AA608E">
              <w:rPr>
                <w:rFonts w:ascii="GHEA Grapalat" w:hAnsi="GHEA Grapalat" w:cs="Sylfaen"/>
                <w:sz w:val="16"/>
                <w:szCs w:val="16"/>
              </w:rPr>
              <w:t>գր</w:t>
            </w:r>
            <w:r w:rsidRPr="00AA608E">
              <w:rPr>
                <w:rFonts w:ascii="GHEA Grapalat" w:hAnsi="GHEA Grapalat"/>
                <w:sz w:val="16"/>
                <w:szCs w:val="16"/>
              </w:rPr>
              <w:t xml:space="preserve"> </w:t>
            </w:r>
            <w:r w:rsidRPr="00AA608E">
              <w:rPr>
                <w:rFonts w:ascii="GHEA Grapalat" w:hAnsi="GHEA Grapalat" w:cs="Sylfaen"/>
                <w:sz w:val="16"/>
                <w:szCs w:val="16"/>
              </w:rPr>
              <w:t>մթերքում</w:t>
            </w:r>
            <w:r w:rsidRPr="00AA608E">
              <w:rPr>
                <w:rFonts w:ascii="GHEA Grapalat" w:hAnsi="GHEA Grapalat"/>
                <w:sz w:val="16"/>
                <w:szCs w:val="16"/>
              </w:rPr>
              <w:t>-</w:t>
            </w:r>
            <w:r w:rsidRPr="00AA608E">
              <w:rPr>
                <w:rFonts w:ascii="GHEA Grapalat" w:hAnsi="GHEA Grapalat" w:cs="Sylfaen"/>
                <w:sz w:val="16"/>
                <w:szCs w:val="16"/>
              </w:rPr>
              <w:t>սպիտակուցներ</w:t>
            </w:r>
            <w:r w:rsidRPr="00AA608E">
              <w:rPr>
                <w:rFonts w:ascii="GHEA Grapalat" w:hAnsi="GHEA Grapalat"/>
                <w:sz w:val="16"/>
                <w:szCs w:val="16"/>
              </w:rPr>
              <w:t xml:space="preserve"> </w:t>
            </w:r>
            <w:r w:rsidRPr="00AA608E">
              <w:rPr>
                <w:rFonts w:ascii="GHEA Grapalat" w:hAnsi="GHEA Grapalat" w:cs="Sylfaen"/>
                <w:sz w:val="16"/>
                <w:szCs w:val="16"/>
              </w:rPr>
              <w:t>՝</w:t>
            </w:r>
            <w:r w:rsidRPr="00AA608E">
              <w:rPr>
                <w:rFonts w:ascii="GHEA Grapalat" w:hAnsi="GHEA Grapalat"/>
                <w:sz w:val="16"/>
                <w:szCs w:val="16"/>
              </w:rPr>
              <w:t xml:space="preserve">3,1 </w:t>
            </w:r>
            <w:r w:rsidRPr="00AA608E">
              <w:rPr>
                <w:rFonts w:ascii="GHEA Grapalat" w:hAnsi="GHEA Grapalat" w:cs="Sylfaen"/>
                <w:sz w:val="16"/>
                <w:szCs w:val="16"/>
              </w:rPr>
              <w:t>գ</w:t>
            </w:r>
            <w:r w:rsidRPr="00AA608E">
              <w:rPr>
                <w:rFonts w:ascii="GHEA Grapalat" w:hAnsi="GHEA Grapalat"/>
                <w:sz w:val="16"/>
                <w:szCs w:val="16"/>
              </w:rPr>
              <w:t>,</w:t>
            </w:r>
            <w:r w:rsidRPr="00AA608E">
              <w:rPr>
                <w:rFonts w:ascii="GHEA Grapalat" w:hAnsi="GHEA Grapalat" w:cs="Sylfaen"/>
                <w:sz w:val="16"/>
                <w:szCs w:val="16"/>
              </w:rPr>
              <w:t>ածխաջրեր</w:t>
            </w:r>
            <w:r w:rsidRPr="00AA608E">
              <w:rPr>
                <w:rFonts w:ascii="GHEA Grapalat" w:hAnsi="GHEA Grapalat"/>
                <w:sz w:val="16"/>
                <w:szCs w:val="16"/>
              </w:rPr>
              <w:t>-6,5</w:t>
            </w:r>
            <w:r w:rsidRPr="00AA608E">
              <w:rPr>
                <w:rFonts w:ascii="GHEA Grapalat" w:hAnsi="GHEA Grapalat" w:cs="Sylfaen"/>
                <w:sz w:val="16"/>
                <w:szCs w:val="16"/>
              </w:rPr>
              <w:t>գ</w:t>
            </w:r>
            <w:r w:rsidRPr="00AA608E">
              <w:rPr>
                <w:rFonts w:ascii="GHEA Grapalat" w:hAnsi="GHEA Grapalat"/>
                <w:sz w:val="16"/>
                <w:szCs w:val="16"/>
              </w:rPr>
              <w:t>,</w:t>
            </w:r>
            <w:r w:rsidRPr="00AA608E">
              <w:rPr>
                <w:rFonts w:ascii="GHEA Grapalat" w:hAnsi="GHEA Grapalat" w:cs="Sylfaen"/>
                <w:sz w:val="16"/>
                <w:szCs w:val="16"/>
              </w:rPr>
              <w:t>ճարպ</w:t>
            </w:r>
            <w:r w:rsidRPr="00AA608E">
              <w:rPr>
                <w:rFonts w:ascii="GHEA Grapalat" w:hAnsi="GHEA Grapalat"/>
                <w:sz w:val="16"/>
                <w:szCs w:val="16"/>
              </w:rPr>
              <w:t>-0,2</w:t>
            </w:r>
            <w:r w:rsidRPr="00AA608E">
              <w:rPr>
                <w:rFonts w:ascii="GHEA Grapalat" w:hAnsi="GHEA Grapalat" w:cs="Sylfaen"/>
                <w:sz w:val="16"/>
                <w:szCs w:val="16"/>
              </w:rPr>
              <w:t>գ</w:t>
            </w:r>
            <w:r w:rsidRPr="00AA608E">
              <w:rPr>
                <w:rFonts w:ascii="GHEA Grapalat" w:hAnsi="GHEA Grapalat"/>
                <w:sz w:val="16"/>
                <w:szCs w:val="16"/>
              </w:rPr>
              <w:t>:</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 </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r w:rsidRPr="00AA608E">
              <w:rPr>
                <w:rFonts w:ascii="GHEA Grapalat" w:hAnsi="GHEA Grapalat" w:cs="Sylfaen"/>
                <w:sz w:val="16"/>
                <w:szCs w:val="16"/>
              </w:rPr>
              <w:t>ԳՕՍՏ</w:t>
            </w:r>
            <w:r w:rsidRPr="00AA608E">
              <w:rPr>
                <w:rFonts w:ascii="GHEA Grapalat" w:hAnsi="GHEA Grapalat"/>
                <w:sz w:val="16"/>
                <w:szCs w:val="16"/>
              </w:rPr>
              <w:t xml:space="preserve"> 15842-90</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160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19</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15616000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Հնդկաձավար</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Sylfaen"/>
                <w:iCs/>
                <w:sz w:val="16"/>
                <w:szCs w:val="16"/>
                <w:lang w:val="hy-AM"/>
              </w:rPr>
              <w:t>Հնդկաձավարտեսակի,հատիկները՝97.5%իցոչպակաս:</w:t>
            </w:r>
            <w:r w:rsidRPr="00AA608E">
              <w:rPr>
                <w:rFonts w:ascii="GHEA Grapalat" w:hAnsi="GHEA Grapalat" w:cs="Sylfaen"/>
                <w:sz w:val="16"/>
                <w:szCs w:val="16"/>
              </w:rPr>
              <w:t>Անվտանգությունը՝</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մասինե</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600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20</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15623200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Սպիտակաձավար</w:t>
            </w:r>
          </w:p>
        </w:tc>
        <w:tc>
          <w:tcPr>
            <w:tcW w:w="4820" w:type="dxa"/>
            <w:vAlign w:val="center"/>
          </w:tcPr>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cs="Calibri"/>
                <w:color w:val="000000"/>
                <w:sz w:val="16"/>
                <w:szCs w:val="16"/>
              </w:rPr>
              <w:t>Պա</w:t>
            </w:r>
            <w:r w:rsidRPr="00AA608E">
              <w:rPr>
                <w:rFonts w:ascii="Sylfaen" w:hAnsi="Sylfaen" w:cs="Sylfaen"/>
                <w:color w:val="000000"/>
                <w:sz w:val="16"/>
                <w:szCs w:val="16"/>
              </w:rPr>
              <w:t>տ</w:t>
            </w:r>
            <w:r w:rsidRPr="00AA608E">
              <w:rPr>
                <w:rFonts w:ascii="GHEA Grapalat" w:hAnsi="GHEA Grapalat" w:cs="Calibri"/>
                <w:color w:val="000000"/>
                <w:sz w:val="16"/>
                <w:szCs w:val="16"/>
              </w:rPr>
              <w:t>րաստված բարձր որակի  ալյուրից, ԳՕՍՏ 7022-97:  Սննդային արժեքը 100գ-ում ՝ սպիտակուցներ –10,4 գ,ճարպեր-1,1 գ,ածխաջրեր-71,5 գ:Անվտանգությունը և մակնշումը` N 2-III-4.9-01-2010 հիգիենիկ նորմատիվների, և «Սննդամթերքի անվտանգության մասին» ՀՀ օրենքի 8-րդ</w:t>
            </w:r>
            <w:r w:rsidRPr="00AA608E">
              <w:rPr>
                <w:rFonts w:ascii="GHEA Grapalat" w:hAnsi="GHEA Grapalat" w:cs="Calibri"/>
                <w:color w:val="000000"/>
                <w:sz w:val="16"/>
                <w:szCs w:val="16"/>
                <w:lang w:val="hy-AM"/>
              </w:rPr>
              <w:t xml:space="preserve"> </w:t>
            </w:r>
            <w:r w:rsidRPr="00AA608E">
              <w:rPr>
                <w:rFonts w:ascii="GHEA Grapalat" w:hAnsi="GHEA Grapalat" w:cs="Calibri"/>
                <w:color w:val="000000"/>
                <w:sz w:val="16"/>
                <w:szCs w:val="16"/>
              </w:rPr>
              <w:t>հոդվածի</w:t>
            </w:r>
            <w:r w:rsidRPr="00AA608E">
              <w:rPr>
                <w:rFonts w:ascii="GHEA Grapalat" w:hAnsi="GHEA Grapalat" w:cs="Calibri"/>
                <w:color w:val="000000"/>
                <w:sz w:val="16"/>
                <w:szCs w:val="16"/>
                <w:lang w:val="hy-AM"/>
              </w:rPr>
              <w:t xml:space="preserve">:Փաթեթավորված </w:t>
            </w:r>
            <w:r w:rsidRPr="00AA608E">
              <w:rPr>
                <w:rFonts w:ascii="GHEA Grapalat" w:hAnsi="GHEA Grapalat" w:cs="Calibri"/>
                <w:color w:val="000000"/>
                <w:sz w:val="16"/>
                <w:szCs w:val="16"/>
              </w:rPr>
              <w:t>800գր տուփերով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21</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15617000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Ցորենաձավար</w:t>
            </w:r>
          </w:p>
        </w:tc>
        <w:tc>
          <w:tcPr>
            <w:tcW w:w="4820" w:type="dxa"/>
            <w:vAlign w:val="center"/>
          </w:tcPr>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cs="Calibri"/>
                <w:color w:val="000000"/>
                <w:sz w:val="16"/>
                <w:szCs w:val="16"/>
              </w:rPr>
              <w:t>Ստացված ցորենի թեփահան հատիկների հղկմամμ, կամ հետագա կոտրատմամμ, ցորենի հատիկները լինում են հղկված ծայրերով կամ հղկված կլոր հատիկների ձևով, խոնավությունը 14%-ից ոչ ավելի, աղμային խառնուկները 0,3%-ից ոչ ավելի, պատրաստված μարձր և առաջին տեսակի ցորենից, ԳՕՍՏ 276-60, Անվտանգությունը և մակնշումը՝ N 2– III-4.9-01-2010 հիգիենիկ</w:t>
            </w:r>
            <w:r w:rsidRPr="00AA608E">
              <w:rPr>
                <w:rFonts w:ascii="GHEA Grapalat" w:hAnsi="GHEA Grapalat" w:cs="Calibri"/>
                <w:color w:val="000000"/>
                <w:sz w:val="16"/>
                <w:szCs w:val="16"/>
                <w:lang w:val="hy-AM"/>
              </w:rPr>
              <w:t xml:space="preserve"> </w:t>
            </w:r>
            <w:r w:rsidRPr="00AA608E">
              <w:rPr>
                <w:rFonts w:ascii="GHEA Grapalat" w:hAnsi="GHEA Grapalat" w:cs="Calibri"/>
                <w:color w:val="000000"/>
                <w:sz w:val="16"/>
                <w:szCs w:val="16"/>
              </w:rPr>
              <w:t>նորմ</w:t>
            </w:r>
            <w:r w:rsidRPr="00AA608E">
              <w:rPr>
                <w:rFonts w:ascii="GHEA Grapalat" w:hAnsi="GHEA Grapalat" w:cs="Calibri"/>
                <w:color w:val="000000"/>
                <w:sz w:val="16"/>
                <w:szCs w:val="16"/>
                <w:lang w:val="hy-AM"/>
              </w:rPr>
              <w:t>ատիվն</w:t>
            </w:r>
            <w:r w:rsidRPr="00AA608E">
              <w:rPr>
                <w:rFonts w:ascii="GHEA Grapalat" w:hAnsi="GHEA Grapalat" w:cs="Calibri"/>
                <w:color w:val="000000"/>
                <w:sz w:val="16"/>
                <w:szCs w:val="16"/>
              </w:rPr>
              <w:t>երի և</w:t>
            </w:r>
            <w:r w:rsidRPr="00AA608E">
              <w:rPr>
                <w:rFonts w:ascii="GHEA Grapalat" w:hAnsi="GHEA Grapalat" w:cs="Calibri"/>
                <w:color w:val="000000"/>
                <w:sz w:val="16"/>
                <w:szCs w:val="16"/>
                <w:lang w:val="hy-AM"/>
              </w:rPr>
              <w:t>,Սննդամթերքի անվտանգության մասին՚ ՀՀ օրենքի 8-րդ հոդվածի և  փաթեթավորումը` ԳՕՍՏ 276-60</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22</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15619000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Հաճարաձավար</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Calibri"/>
                <w:color w:val="000000"/>
                <w:sz w:val="16"/>
                <w:szCs w:val="16"/>
              </w:rPr>
              <w:t>Ստացված հաճարի հատիկներից, հատիկներով խոնավությունը 15 %-ից ոչ ավելի, փաթեթավորումը՝ տոպրակներով կամ պարկերով: ԳՕՍՏ276-60:Անվտանգությունը և մակնշումը՝ N 2– III-4.9-01-2010 հիգիենիկ</w:t>
            </w:r>
            <w:r w:rsidRPr="00AA608E">
              <w:rPr>
                <w:rFonts w:ascii="GHEA Grapalat" w:hAnsi="GHEA Grapalat" w:cs="Calibri"/>
                <w:color w:val="000000"/>
                <w:sz w:val="16"/>
                <w:szCs w:val="16"/>
                <w:lang w:val="hy-AM"/>
              </w:rPr>
              <w:t xml:space="preserve"> </w:t>
            </w:r>
            <w:r w:rsidRPr="00AA608E">
              <w:rPr>
                <w:rFonts w:ascii="GHEA Grapalat" w:hAnsi="GHEA Grapalat" w:cs="Calibri"/>
                <w:color w:val="000000"/>
                <w:sz w:val="16"/>
                <w:szCs w:val="16"/>
              </w:rPr>
              <w:t>նորմ</w:t>
            </w:r>
            <w:r w:rsidRPr="00AA608E">
              <w:rPr>
                <w:rFonts w:ascii="GHEA Grapalat" w:hAnsi="GHEA Grapalat" w:cs="Calibri"/>
                <w:color w:val="000000"/>
                <w:sz w:val="16"/>
                <w:szCs w:val="16"/>
                <w:lang w:val="hy-AM"/>
              </w:rPr>
              <w:t>ատիվն</w:t>
            </w:r>
            <w:r w:rsidRPr="00AA608E">
              <w:rPr>
                <w:rFonts w:ascii="GHEA Grapalat" w:hAnsi="GHEA Grapalat" w:cs="Calibri"/>
                <w:color w:val="000000"/>
                <w:sz w:val="16"/>
                <w:szCs w:val="16"/>
              </w:rPr>
              <w:t>երի և “Սննդամթերքի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23</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15613350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Վարսակի փաթիլներ</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lang w:eastAsia="ru-RU"/>
              </w:rPr>
              <w:t>Խոնավությունը</w:t>
            </w:r>
            <w:r w:rsidRPr="00AA608E">
              <w:rPr>
                <w:rFonts w:ascii="GHEA Grapalat" w:hAnsi="GHEA Grapalat" w:cs="Courier New"/>
                <w:sz w:val="16"/>
                <w:szCs w:val="16"/>
                <w:lang w:eastAsia="ru-RU"/>
              </w:rPr>
              <w:t xml:space="preserve">` </w:t>
            </w:r>
            <w:r w:rsidRPr="00AA608E">
              <w:rPr>
                <w:rFonts w:ascii="GHEA Grapalat" w:hAnsi="GHEA Grapalat" w:cs="Calibri"/>
                <w:sz w:val="16"/>
                <w:szCs w:val="16"/>
              </w:rPr>
              <w:t xml:space="preserve">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r w:rsidRPr="00AA608E">
              <w:rPr>
                <w:rFonts w:ascii="GHEA Grapalat" w:hAnsi="GHEA Grapalat" w:cs="Sylfaen"/>
                <w:sz w:val="16"/>
                <w:szCs w:val="16"/>
              </w:rPr>
              <w:t>ԳՕՍՏ</w:t>
            </w:r>
            <w:r w:rsidRPr="00AA608E">
              <w:rPr>
                <w:rFonts w:ascii="GHEA Grapalat" w:hAnsi="GHEA Grapalat"/>
                <w:sz w:val="16"/>
                <w:szCs w:val="16"/>
              </w:rPr>
              <w:t xml:space="preserve"> 21149-93</w:t>
            </w:r>
            <w:r w:rsidRPr="00AA608E">
              <w:rPr>
                <w:rFonts w:ascii="GHEA Grapalat" w:hAnsi="GHEA Grapalat" w:cs="Tahoma"/>
                <w:sz w:val="16"/>
                <w:szCs w:val="16"/>
              </w:rPr>
              <w:t>։</w:t>
            </w:r>
            <w:r w:rsidRPr="00AA608E">
              <w:rPr>
                <w:rFonts w:ascii="GHEA Grapalat" w:hAnsi="GHEA Grapalat"/>
                <w:sz w:val="16"/>
                <w:szCs w:val="16"/>
              </w:rPr>
              <w:t xml:space="preserve"> </w:t>
            </w:r>
            <w:r w:rsidRPr="00AA608E">
              <w:rPr>
                <w:rFonts w:ascii="GHEA Grapalat" w:hAnsi="GHEA Grapalat" w:cs="Sylfaen"/>
                <w:sz w:val="16"/>
                <w:szCs w:val="16"/>
              </w:rPr>
              <w:t>Սննդային</w:t>
            </w:r>
            <w:r w:rsidRPr="00AA608E">
              <w:rPr>
                <w:rFonts w:ascii="GHEA Grapalat" w:hAnsi="GHEA Grapalat"/>
                <w:sz w:val="16"/>
                <w:szCs w:val="16"/>
              </w:rPr>
              <w:t xml:space="preserve"> </w:t>
            </w:r>
            <w:r w:rsidRPr="00AA608E">
              <w:rPr>
                <w:rFonts w:ascii="GHEA Grapalat" w:hAnsi="GHEA Grapalat" w:cs="Sylfaen"/>
                <w:sz w:val="16"/>
                <w:szCs w:val="16"/>
              </w:rPr>
              <w:t>արժեքը</w:t>
            </w:r>
            <w:r w:rsidRPr="00AA608E">
              <w:rPr>
                <w:rFonts w:ascii="GHEA Grapalat" w:hAnsi="GHEA Grapalat"/>
                <w:sz w:val="16"/>
                <w:szCs w:val="16"/>
              </w:rPr>
              <w:t xml:space="preserve"> 100</w:t>
            </w:r>
            <w:r w:rsidRPr="00AA608E">
              <w:rPr>
                <w:rFonts w:ascii="GHEA Grapalat" w:hAnsi="GHEA Grapalat" w:cs="Sylfaen"/>
                <w:sz w:val="16"/>
                <w:szCs w:val="16"/>
              </w:rPr>
              <w:t>գ</w:t>
            </w:r>
            <w:r w:rsidRPr="00AA608E">
              <w:rPr>
                <w:rFonts w:ascii="GHEA Grapalat" w:hAnsi="GHEA Grapalat"/>
                <w:sz w:val="16"/>
                <w:szCs w:val="16"/>
              </w:rPr>
              <w:t xml:space="preserve"> </w:t>
            </w:r>
            <w:r w:rsidRPr="00AA608E">
              <w:rPr>
                <w:rFonts w:ascii="GHEA Grapalat" w:hAnsi="GHEA Grapalat" w:cs="Sylfaen"/>
                <w:sz w:val="16"/>
                <w:szCs w:val="16"/>
              </w:rPr>
              <w:t>մթերքում</w:t>
            </w:r>
            <w:r w:rsidRPr="00AA608E">
              <w:rPr>
                <w:rFonts w:ascii="GHEA Grapalat" w:hAnsi="GHEA Grapalat"/>
                <w:sz w:val="16"/>
                <w:szCs w:val="16"/>
              </w:rPr>
              <w:t xml:space="preserve"> </w:t>
            </w:r>
            <w:r w:rsidRPr="00AA608E">
              <w:rPr>
                <w:rFonts w:ascii="GHEA Grapalat" w:hAnsi="GHEA Grapalat" w:cs="Sylfaen"/>
                <w:sz w:val="16"/>
                <w:szCs w:val="16"/>
              </w:rPr>
              <w:t>սպիտակուցներ</w:t>
            </w:r>
            <w:r w:rsidRPr="00AA608E">
              <w:rPr>
                <w:rFonts w:ascii="GHEA Grapalat" w:hAnsi="GHEA Grapalat"/>
                <w:sz w:val="16"/>
                <w:szCs w:val="16"/>
              </w:rPr>
              <w:t xml:space="preserve">- </w:t>
            </w:r>
          </w:p>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sz w:val="16"/>
                <w:szCs w:val="16"/>
              </w:rPr>
              <w:t xml:space="preserve">13 </w:t>
            </w:r>
            <w:r w:rsidRPr="00AA608E">
              <w:rPr>
                <w:rFonts w:ascii="GHEA Grapalat" w:hAnsi="GHEA Grapalat" w:cs="Sylfaen"/>
                <w:sz w:val="16"/>
                <w:szCs w:val="16"/>
              </w:rPr>
              <w:t>գ</w:t>
            </w:r>
            <w:r w:rsidRPr="00AA608E">
              <w:rPr>
                <w:rFonts w:ascii="GHEA Grapalat" w:hAnsi="GHEA Grapalat"/>
                <w:sz w:val="16"/>
                <w:szCs w:val="16"/>
              </w:rPr>
              <w:t>,</w:t>
            </w:r>
            <w:r w:rsidRPr="00AA608E">
              <w:rPr>
                <w:rFonts w:ascii="GHEA Grapalat" w:hAnsi="GHEA Grapalat" w:cs="Sylfaen"/>
                <w:sz w:val="16"/>
                <w:szCs w:val="16"/>
              </w:rPr>
              <w:t>ճարպեր</w:t>
            </w:r>
            <w:r w:rsidRPr="00AA608E">
              <w:rPr>
                <w:rFonts w:ascii="GHEA Grapalat" w:hAnsi="GHEA Grapalat"/>
                <w:sz w:val="16"/>
                <w:szCs w:val="16"/>
              </w:rPr>
              <w:t>-6</w:t>
            </w:r>
            <w:r w:rsidRPr="00AA608E">
              <w:rPr>
                <w:rFonts w:ascii="GHEA Grapalat" w:hAnsi="GHEA Grapalat" w:cs="Sylfaen"/>
                <w:sz w:val="16"/>
                <w:szCs w:val="16"/>
              </w:rPr>
              <w:t>գ</w:t>
            </w:r>
            <w:r w:rsidRPr="00AA608E">
              <w:rPr>
                <w:rFonts w:ascii="GHEA Grapalat" w:hAnsi="GHEA Grapalat" w:cs="Calibri"/>
                <w:color w:val="000000"/>
                <w:sz w:val="16"/>
                <w:szCs w:val="16"/>
              </w:rPr>
              <w:t>,ածխաջրեր- 62 գ :</w:t>
            </w:r>
          </w:p>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cs="Calibri"/>
                <w:color w:val="000000"/>
                <w:sz w:val="16"/>
                <w:szCs w:val="16"/>
              </w:rPr>
              <w:t>Էներգետիկ արժեքը 100գ-ում 350կկալ/1470կՋՓաթեթավորված</w:t>
            </w:r>
          </w:p>
          <w:p w:rsidR="00AA608E" w:rsidRPr="00AA608E" w:rsidRDefault="00AA608E" w:rsidP="00DC13EB">
            <w:pPr>
              <w:jc w:val="both"/>
              <w:rPr>
                <w:rFonts w:ascii="GHEA Grapalat" w:hAnsi="GHEA Grapalat"/>
                <w:b/>
                <w:color w:val="000000"/>
                <w:sz w:val="18"/>
                <w:szCs w:val="18"/>
              </w:rPr>
            </w:pPr>
            <w:r w:rsidRPr="00AA608E">
              <w:rPr>
                <w:rFonts w:ascii="GHEA Grapalat" w:hAnsi="GHEA Grapalat" w:cs="Calibri"/>
                <w:color w:val="000000"/>
                <w:sz w:val="16"/>
                <w:szCs w:val="16"/>
              </w:rPr>
              <w:t>350 գր տուփերով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24</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15621500</w:t>
            </w:r>
          </w:p>
          <w:p w:rsidR="00AA608E" w:rsidRPr="00AA608E" w:rsidRDefault="00AA608E" w:rsidP="00DC13EB">
            <w:pPr>
              <w:jc w:val="center"/>
              <w:rPr>
                <w:rFonts w:ascii="GHEA Grapalat" w:hAnsi="GHEA Grapalat" w:cs="Calibri"/>
                <w:color w:val="000000"/>
                <w:sz w:val="18"/>
                <w:szCs w:val="18"/>
                <w:lang w:val="hy-AM"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Պտղաշաքար/կիսել մրգապտղային/</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Մրգային,թարմ,տուփերով,ԳՕՍՏ184882000,220գրտուփերով:</w:t>
            </w:r>
            <w:r w:rsidRPr="00AA608E">
              <w:rPr>
                <w:rFonts w:ascii="GHEA Grapalat" w:hAnsi="GHEA Grapalat"/>
                <w:sz w:val="16"/>
                <w:szCs w:val="16"/>
              </w:rPr>
              <w:t>:Անվտանգությունը և մակնշումը` N 2-III-4.9-01-2010 հիգիենիկ նորմատիվների և &lt;&lt;Սննդամթերքի անվտանգության մասին&lt;&lt;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25</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val="hy-AM" w:eastAsia="ru-RU"/>
              </w:rPr>
            </w:pPr>
            <w:r w:rsidRPr="00AA608E">
              <w:rPr>
                <w:rFonts w:ascii="GHEA Grapalat" w:hAnsi="GHEA Grapalat" w:cs="Calibri"/>
                <w:color w:val="000000"/>
                <w:sz w:val="18"/>
                <w:szCs w:val="18"/>
                <w:lang w:val="hy-AM" w:eastAsia="ru-RU"/>
              </w:rPr>
              <w:t>15872400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Աղ կերակրի /մանր/</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TimesArmenianPSMT"/>
                <w:iCs/>
                <w:sz w:val="16"/>
                <w:szCs w:val="16"/>
                <w:lang w:eastAsia="ru-RU"/>
              </w:rPr>
              <w:t>Կերակրի աղ մանր և յոդացված</w:t>
            </w:r>
            <w:r w:rsidRPr="00AA608E">
              <w:rPr>
                <w:rFonts w:ascii="GHEA Grapalat" w:hAnsi="GHEA Grapalat" w:cs="TimesArmenianPSMT"/>
                <w:iCs/>
                <w:sz w:val="16"/>
                <w:szCs w:val="16"/>
                <w:lang w:val="hy-AM" w:eastAsia="ru-RU"/>
              </w:rPr>
              <w:t xml:space="preserve">:ՀՍՏ 239-2005:Անվտանգությունն ըստ </w:t>
            </w:r>
            <w:r w:rsidRPr="00AA608E">
              <w:rPr>
                <w:rFonts w:ascii="GHEA Grapalat" w:hAnsi="GHEA Grapalat"/>
                <w:iCs/>
                <w:sz w:val="16"/>
                <w:szCs w:val="16"/>
                <w:lang w:val="hy-AM" w:eastAsia="ru-RU"/>
              </w:rPr>
              <w:t>N2-III-4.9-01-2010 հիգիենիկ նորմատիվների և&lt;&lt;Սննդամթերքի անվտանգության մասին&gt;&gt; ՀՀ օրենքի 9-րդ հոդվածի</w:t>
            </w:r>
            <w:r w:rsidRPr="00AA608E">
              <w:rPr>
                <w:rFonts w:ascii="GHEA Grapalat" w:hAnsi="GHEA Grapalat"/>
                <w:iCs/>
                <w:sz w:val="16"/>
                <w:szCs w:val="16"/>
                <w:lang w:eastAsia="ru-RU"/>
              </w:rPr>
              <w:t>:Փաթեթավորված 1 կգ անոց տուփերով: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120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26</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15841400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Կակաոյի փոշի</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s="TimesArmenianPSMT"/>
                <w:iCs/>
                <w:sz w:val="16"/>
                <w:szCs w:val="16"/>
                <w:lang w:eastAsia="ru-RU"/>
              </w:rPr>
              <w:t xml:space="preserve">Կակաոյի փոշի </w:t>
            </w:r>
            <w:r w:rsidRPr="00AA608E">
              <w:rPr>
                <w:rFonts w:ascii="GHEA Grapalat" w:hAnsi="GHEA Grapalat" w:cs="TimesArmenianPSMT"/>
                <w:iCs/>
                <w:sz w:val="16"/>
                <w:szCs w:val="16"/>
                <w:lang w:val="hy-AM" w:eastAsia="ru-RU"/>
              </w:rPr>
              <w:t xml:space="preserve">փաթեթավորված  </w:t>
            </w:r>
            <w:r w:rsidRPr="00AA608E">
              <w:rPr>
                <w:rFonts w:ascii="GHEA Grapalat" w:hAnsi="GHEA Grapalat" w:cs="TimesArmenianPSMT"/>
                <w:iCs/>
                <w:sz w:val="16"/>
                <w:szCs w:val="16"/>
                <w:lang w:eastAsia="ru-RU"/>
              </w:rPr>
              <w:t xml:space="preserve">100գր ստվարաթղթե </w:t>
            </w:r>
            <w:r w:rsidRPr="00AA608E">
              <w:rPr>
                <w:rFonts w:ascii="GHEA Grapalat" w:hAnsi="GHEA Grapalat" w:cs="TimesArmenianPSMT"/>
                <w:iCs/>
                <w:sz w:val="16"/>
                <w:szCs w:val="16"/>
                <w:lang w:val="hy-AM" w:eastAsia="ru-RU"/>
              </w:rPr>
              <w:t>տուփերում,</w:t>
            </w:r>
            <w:r w:rsidRPr="00AA608E">
              <w:rPr>
                <w:rFonts w:ascii="GHEA Grapalat" w:hAnsi="GHEA Grapalat" w:cs="TimesArmenianPSMT"/>
                <w:iCs/>
                <w:sz w:val="16"/>
                <w:szCs w:val="16"/>
                <w:lang w:eastAsia="ru-RU"/>
              </w:rPr>
              <w:t xml:space="preserve">ГОСТ </w:t>
            </w:r>
            <w:r w:rsidRPr="00AA608E">
              <w:rPr>
                <w:rFonts w:ascii="GHEA Grapalat" w:hAnsi="GHEA Grapalat" w:cs="TimesArmenianPSMT"/>
                <w:iCs/>
                <w:sz w:val="16"/>
                <w:szCs w:val="16"/>
                <w:lang w:val="hy-AM" w:eastAsia="ru-RU"/>
              </w:rPr>
              <w:t>108201</w:t>
            </w:r>
            <w:r w:rsidRPr="00AA608E">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4</w:t>
            </w:r>
            <w:r w:rsidRPr="00AA608E">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Անվտանգությունն</w:t>
            </w:r>
            <w:r w:rsidRPr="00AA608E">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ըստ</w:t>
            </w:r>
            <w:r w:rsidRPr="00AA608E">
              <w:rPr>
                <w:rFonts w:ascii="GHEA Grapalat" w:hAnsi="GHEA Grapalat" w:cs="TimesArmenianPSMT"/>
                <w:iCs/>
                <w:sz w:val="16"/>
                <w:szCs w:val="16"/>
                <w:lang w:eastAsia="ru-RU"/>
              </w:rPr>
              <w:t xml:space="preserve"> </w:t>
            </w:r>
            <w:r w:rsidRPr="00AA608E">
              <w:rPr>
                <w:rFonts w:ascii="GHEA Grapalat" w:hAnsi="GHEA Grapalat"/>
                <w:iCs/>
                <w:sz w:val="16"/>
                <w:szCs w:val="16"/>
                <w:lang w:val="hy-AM" w:eastAsia="ru-RU"/>
              </w:rPr>
              <w:t>N2III4.9012010</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հիգիենիկ</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նորմատիվներիև</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&lt;&lt;Սննդամթերքի</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անվտանգության մասին&gt;&gt; ՀՀ օրենքի 9-րդ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27</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15863200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Թեյ սև</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s="TimesArmenianPSMT"/>
                <w:iCs/>
                <w:sz w:val="16"/>
                <w:szCs w:val="16"/>
                <w:lang w:eastAsia="ru-RU"/>
              </w:rPr>
              <w:t>Թ</w:t>
            </w:r>
            <w:r w:rsidRPr="00AA608E">
              <w:rPr>
                <w:rFonts w:ascii="GHEA Grapalat" w:hAnsi="GHEA Grapalat" w:cs="TimesArmenianPSMT"/>
                <w:iCs/>
                <w:sz w:val="16"/>
                <w:szCs w:val="16"/>
                <w:lang w:val="hy-AM" w:eastAsia="ru-RU"/>
              </w:rPr>
              <w:t xml:space="preserve">եյ սև, խոշոր տերևներով  </w:t>
            </w:r>
            <w:r w:rsidRPr="00AA608E">
              <w:rPr>
                <w:rFonts w:ascii="GHEA Grapalat" w:hAnsi="GHEA Grapalat" w:cs="TimesArmenianPSMT"/>
                <w:iCs/>
                <w:sz w:val="16"/>
                <w:szCs w:val="16"/>
                <w:lang w:eastAsia="ru-RU"/>
              </w:rPr>
              <w:t>,/ցեյլոնյան / փաթեթավորված</w:t>
            </w:r>
            <w:r w:rsidRPr="00AA608E">
              <w:rPr>
                <w:rFonts w:ascii="GHEA Grapalat" w:hAnsi="GHEA Grapalat" w:cs="TimesArmenianPSMT"/>
                <w:iCs/>
                <w:sz w:val="16"/>
                <w:szCs w:val="16"/>
                <w:lang w:val="hy-AM" w:eastAsia="ru-RU"/>
              </w:rPr>
              <w:t xml:space="preserve"> 100գր տուփերով,  ԳՕՍՏ 1937-90 կամ ԳՕՍՏ 1938-90: Անվտանգությունն ըստ </w:t>
            </w:r>
            <w:r w:rsidRPr="00AA608E">
              <w:rPr>
                <w:rFonts w:ascii="GHEA Grapalat" w:hAnsi="GHEA Grapalat"/>
                <w:iCs/>
                <w:sz w:val="16"/>
                <w:szCs w:val="16"/>
                <w:lang w:val="hy-AM" w:eastAsia="ru-RU"/>
              </w:rPr>
              <w:t>N 2-III-4.9-01-2010 հիգիենիկ նորմատիվների և &lt;&lt;Սննդամթերքի անվտանգության մասին&gt;&gt; ՀՀ օրենքի 9-րդ հոդվածի :</w:t>
            </w:r>
          </w:p>
        </w:tc>
        <w:tc>
          <w:tcPr>
            <w:tcW w:w="850" w:type="dxa"/>
            <w:vAlign w:val="center"/>
          </w:tcPr>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r w:rsidRPr="00AA608E">
              <w:rPr>
                <w:rFonts w:ascii="GHEA Grapalat" w:hAnsi="GHEA Grapalat"/>
                <w:sz w:val="20"/>
              </w:rPr>
              <w:t>հատ</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r w:rsidRPr="00AA608E">
              <w:rPr>
                <w:rFonts w:ascii="GHEA Grapalat" w:hAnsi="GHEA Grapalat"/>
                <w:sz w:val="20"/>
              </w:rPr>
              <w:t>40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28</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15333100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Տոմատի մածուկ</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olor w:val="000000"/>
                <w:sz w:val="16"/>
                <w:szCs w:val="16"/>
              </w:rPr>
              <w:t>Բարձր կամ առաջին տեսակների, 1 լիտրանոց ապակե պլաստմասե տարաներով, փաթեթավորումը` մինչև 10 դմ3</w:t>
            </w:r>
            <w:r w:rsidRPr="00AA608E">
              <w:rPr>
                <w:rFonts w:ascii="Courier New" w:hAnsi="Courier New" w:cs="Courier New"/>
                <w:color w:val="000000"/>
                <w:sz w:val="16"/>
                <w:szCs w:val="16"/>
              </w:rPr>
              <w:t> </w:t>
            </w:r>
            <w:r w:rsidRPr="00AA608E">
              <w:rPr>
                <w:rFonts w:ascii="GHEA Grapalat" w:hAnsi="GHEA Grapalat"/>
                <w:color w:val="000000"/>
                <w:sz w:val="16"/>
                <w:szCs w:val="16"/>
              </w:rPr>
              <w:t>տարողությամբ, պատրաստված կոնցենտրացված լոլիկից և կարող է համեմունքների խտանյութ և աղ: 30-40% չոր նյութեր պարունակող տոմատի մածուկներ: Չոր նյութերի 30% խտության դեպքում տոմատի մածուկը պարունակում է միջին հաշվով 19% շաքար, 2,5% օրգանական թթուներ, 60 մգ % C վիտամին և 2 % կարոտին (A նախավիտամին): Պահված փակ ամանի մեջ մինչև 20 0 C-ից ոչ բարձր ջերմաստիճանի պայմաններում:  ԳՕՍՏ 3343-89: Անվտանգությունը` N 2-III-4.9-01-2010 հիգիենիկ նորմատիվների և «Սննդամթերքի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29</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15332291</w:t>
            </w:r>
          </w:p>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Ջեմ ծիրանի</w:t>
            </w:r>
          </w:p>
        </w:tc>
        <w:tc>
          <w:tcPr>
            <w:tcW w:w="4820" w:type="dxa"/>
            <w:vAlign w:val="center"/>
          </w:tcPr>
          <w:p w:rsidR="00AA608E" w:rsidRPr="00AA608E" w:rsidRDefault="00AA608E" w:rsidP="00DC13EB">
            <w:pPr>
              <w:jc w:val="both"/>
              <w:rPr>
                <w:rFonts w:ascii="GHEA Grapalat" w:hAnsi="GHEA Grapalat" w:cs="Calibri"/>
                <w:bCs/>
                <w:color w:val="000000"/>
                <w:sz w:val="16"/>
                <w:szCs w:val="16"/>
                <w:shd w:val="clear" w:color="auto" w:fill="FFFFFF"/>
              </w:rPr>
            </w:pPr>
            <w:r w:rsidRPr="00AA608E">
              <w:rPr>
                <w:rFonts w:ascii="GHEA Grapalat" w:hAnsi="GHEA Grapalat"/>
                <w:color w:val="000000"/>
                <w:sz w:val="16"/>
                <w:szCs w:val="16"/>
                <w:shd w:val="clear" w:color="auto" w:fill="FFFFFF"/>
              </w:rPr>
              <w:t>Ջեմ` ծիրանի, 1-ին տեսակի ՀՍՏ 48-2007</w:t>
            </w:r>
            <w:r w:rsidRPr="00AA608E">
              <w:rPr>
                <w:rFonts w:ascii="GHEA Grapalat" w:hAnsi="GHEA Grapalat"/>
                <w:bCs/>
                <w:color w:val="000000"/>
                <w:sz w:val="16"/>
                <w:szCs w:val="16"/>
                <w:shd w:val="clear" w:color="auto" w:fill="FFFFFF"/>
              </w:rPr>
              <w:t>:</w:t>
            </w:r>
            <w:r w:rsidRPr="00AA608E">
              <w:rPr>
                <w:rFonts w:ascii="Courier New" w:hAnsi="Courier New" w:cs="Courier New"/>
                <w:bCs/>
                <w:color w:val="000000"/>
                <w:sz w:val="16"/>
                <w:szCs w:val="16"/>
                <w:shd w:val="clear" w:color="auto" w:fill="FFFFFF"/>
              </w:rPr>
              <w:t> </w:t>
            </w:r>
            <w:r w:rsidRPr="00AA608E">
              <w:rPr>
                <w:rFonts w:ascii="GHEA Grapalat" w:hAnsi="GHEA Grapalat" w:cs="Calibri"/>
                <w:bCs/>
                <w:color w:val="000000"/>
                <w:sz w:val="16"/>
                <w:szCs w:val="16"/>
                <w:shd w:val="clear" w:color="auto" w:fill="FFFFFF"/>
              </w:rPr>
              <w:t>Սննդային արժեքը 100գ-ում՝ ածխաջրեր 57գ, 1.4մգ վիտամին C :Էներգետիկ արժեքը228/95կկալ:Բաղադրությունը՝ծիրան,շաքար,ջուր:</w:t>
            </w:r>
            <w:r w:rsidRPr="00AA608E">
              <w:rPr>
                <w:rFonts w:ascii="GHEA Grapalat" w:hAnsi="GHEA Grapalat"/>
                <w:color w:val="000000"/>
                <w:sz w:val="16"/>
                <w:szCs w:val="16"/>
                <w:shd w:val="clear" w:color="auto" w:fill="FFFFFF"/>
              </w:rPr>
              <w:t xml:space="preserve">Անվտանգությունը՝ ըստ N 2-III-4.9-01-2010 հիգիենիկ </w:t>
            </w:r>
            <w:r w:rsidRPr="00AA608E">
              <w:rPr>
                <w:rFonts w:ascii="GHEA Grapalat" w:hAnsi="GHEA Grapalat"/>
                <w:color w:val="000000"/>
                <w:sz w:val="16"/>
                <w:szCs w:val="16"/>
                <w:shd w:val="clear" w:color="auto" w:fill="FFFFFF"/>
              </w:rPr>
              <w:lastRenderedPageBreak/>
              <w:t>նորմատիվների, իսկ մակնշումը` «Սննդամթերքի անվտանգության մասին» ՀՀ օրենքի 8-րդ հոդվածի</w:t>
            </w:r>
            <w:r w:rsidRPr="00AA608E">
              <w:rPr>
                <w:rFonts w:ascii="GHEA Grapalat" w:hAnsi="GHEA Grapalat" w:cs="Sylfaen"/>
                <w:color w:val="000000"/>
                <w:sz w:val="16"/>
                <w:szCs w:val="16"/>
              </w:rPr>
              <w:t xml:space="preserve"> :Փաթեթավորումը</w:t>
            </w:r>
            <w:r w:rsidRPr="00AA608E">
              <w:rPr>
                <w:rFonts w:ascii="GHEA Grapalat" w:hAnsi="GHEA Grapalat" w:cs="Times Armenian"/>
                <w:color w:val="000000"/>
                <w:sz w:val="16"/>
                <w:szCs w:val="16"/>
              </w:rPr>
              <w:t xml:space="preserve">  1200 գրամանոց </w:t>
            </w:r>
            <w:r w:rsidRPr="00AA608E">
              <w:rPr>
                <w:rFonts w:ascii="GHEA Grapalat" w:hAnsi="GHEA Grapalat" w:cs="Sylfaen"/>
                <w:color w:val="000000"/>
                <w:sz w:val="16"/>
                <w:szCs w:val="16"/>
              </w:rPr>
              <w:t>ապակյա տարայով</w:t>
            </w:r>
            <w:r w:rsidRPr="00AA608E">
              <w:rPr>
                <w:rFonts w:ascii="GHEA Grapalat" w:hAnsi="GHEA Grapalat" w:cs="Times Armenian"/>
                <w:color w:val="000000"/>
                <w:sz w:val="16"/>
                <w:szCs w:val="16"/>
              </w:rPr>
              <w:t xml:space="preserve">, </w:t>
            </w:r>
            <w:r w:rsidRPr="00AA608E">
              <w:rPr>
                <w:rFonts w:ascii="GHEA Grapalat" w:hAnsi="GHEA Grapalat" w:cs="Sylfaen"/>
                <w:color w:val="000000"/>
                <w:sz w:val="16"/>
                <w:szCs w:val="16"/>
              </w:rPr>
              <w:t>հերմետիկ կափարիչով</w:t>
            </w:r>
            <w:r w:rsidRPr="00AA608E">
              <w:rPr>
                <w:rFonts w:ascii="GHEA Grapalat" w:hAnsi="GHEA Grapalat" w:cs="Times Armenian"/>
                <w:color w:val="000000"/>
                <w:sz w:val="16"/>
                <w:szCs w:val="16"/>
              </w:rPr>
              <w:t>:</w:t>
            </w:r>
            <w:r w:rsidRPr="00AA608E">
              <w:rPr>
                <w:rFonts w:ascii="GHEA Grapalat" w:hAnsi="GHEA Grapalat" w:cs="Sylfaen"/>
                <w:color w:val="000000"/>
                <w:sz w:val="16"/>
                <w:szCs w:val="16"/>
              </w:rPr>
              <w:t xml:space="preserve">ԳՕՍՏ </w:t>
            </w:r>
            <w:r w:rsidRPr="00AA608E">
              <w:rPr>
                <w:rFonts w:ascii="GHEA Grapalat" w:hAnsi="GHEA Grapalat" w:cs="Times Armenian"/>
                <w:color w:val="000000"/>
                <w:sz w:val="16"/>
                <w:szCs w:val="16"/>
              </w:rPr>
              <w:t>7009-88</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lastRenderedPageBreak/>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30</w:t>
            </w:r>
          </w:p>
        </w:tc>
        <w:tc>
          <w:tcPr>
            <w:tcW w:w="1417" w:type="dxa"/>
            <w:vAlign w:val="center"/>
          </w:tcPr>
          <w:p w:rsidR="00AA608E" w:rsidRPr="00AA608E" w:rsidRDefault="00AA608E" w:rsidP="00DC13EB">
            <w:pPr>
              <w:jc w:val="center"/>
              <w:rPr>
                <w:rFonts w:ascii="GHEA Grapalat" w:hAnsi="GHEA Grapalat" w:cs="Arial"/>
                <w:sz w:val="18"/>
                <w:szCs w:val="18"/>
              </w:rPr>
            </w:pPr>
            <w:r w:rsidRPr="00AA608E">
              <w:rPr>
                <w:rFonts w:ascii="GHEA Grapalat" w:hAnsi="GHEA Grapalat" w:cs="Arial"/>
                <w:sz w:val="18"/>
                <w:szCs w:val="18"/>
              </w:rPr>
              <w:t>15872600</w:t>
            </w:r>
          </w:p>
          <w:p w:rsidR="00AA608E" w:rsidRPr="00AA608E" w:rsidRDefault="00AA608E" w:rsidP="00DC13EB">
            <w:pPr>
              <w:jc w:val="center"/>
              <w:rPr>
                <w:rFonts w:ascii="GHEA Grapalat" w:hAnsi="GHEA Grapalat" w:cs="Arial"/>
                <w:sz w:val="18"/>
                <w:szCs w:val="18"/>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Սոդա /կերակրի/</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Arial"/>
                <w:sz w:val="16"/>
                <w:szCs w:val="16"/>
              </w:rPr>
              <w:t xml:space="preserve"> </w:t>
            </w:r>
            <w:r w:rsidRPr="00AA608E">
              <w:rPr>
                <w:rFonts w:ascii="GHEA Grapalat" w:hAnsi="GHEA Grapalat" w:cs="Sylfaen"/>
                <w:sz w:val="16"/>
                <w:szCs w:val="16"/>
              </w:rPr>
              <w:t>Կերակրի</w:t>
            </w:r>
            <w:r w:rsidRPr="00AA608E">
              <w:rPr>
                <w:rFonts w:ascii="GHEA Grapalat" w:hAnsi="GHEA Grapalat" w:cs="Times Armenian"/>
                <w:sz w:val="16"/>
                <w:szCs w:val="16"/>
              </w:rPr>
              <w:t xml:space="preserve"> </w:t>
            </w:r>
            <w:r w:rsidRPr="00AA608E">
              <w:rPr>
                <w:rFonts w:ascii="GHEA Grapalat" w:hAnsi="GHEA Grapalat" w:cs="Sylfaen"/>
                <w:sz w:val="16"/>
                <w:szCs w:val="16"/>
              </w:rPr>
              <w:t>սոդա</w:t>
            </w:r>
            <w:r w:rsidRPr="00AA608E">
              <w:rPr>
                <w:rFonts w:ascii="GHEA Grapalat" w:hAnsi="GHEA Grapalat" w:cs="Times Armenian"/>
                <w:sz w:val="16"/>
                <w:szCs w:val="16"/>
              </w:rPr>
              <w:t>: 500</w:t>
            </w:r>
            <w:r w:rsidRPr="00AA608E">
              <w:rPr>
                <w:rFonts w:ascii="GHEA Grapalat" w:hAnsi="GHEA Grapalat" w:cs="Sylfaen"/>
                <w:sz w:val="16"/>
                <w:szCs w:val="16"/>
              </w:rPr>
              <w:t>գ</w:t>
            </w:r>
            <w:r w:rsidRPr="00AA608E">
              <w:rPr>
                <w:rFonts w:ascii="GHEA Grapalat" w:hAnsi="GHEA Grapalat" w:cs="Times Armenian"/>
                <w:sz w:val="16"/>
                <w:szCs w:val="16"/>
              </w:rPr>
              <w:t>-</w:t>
            </w:r>
            <w:r w:rsidRPr="00AA608E">
              <w:rPr>
                <w:rFonts w:ascii="GHEA Grapalat" w:hAnsi="GHEA Grapalat" w:cs="Sylfaen"/>
                <w:sz w:val="16"/>
                <w:szCs w:val="16"/>
              </w:rPr>
              <w:t>ոց</w:t>
            </w:r>
            <w:r w:rsidRPr="00AA608E">
              <w:rPr>
                <w:rFonts w:ascii="GHEA Grapalat" w:hAnsi="GHEA Grapalat" w:cs="Times Armenian"/>
                <w:sz w:val="16"/>
                <w:szCs w:val="16"/>
              </w:rPr>
              <w:t xml:space="preserve"> </w:t>
            </w:r>
            <w:r w:rsidRPr="00AA608E">
              <w:rPr>
                <w:rFonts w:ascii="GHEA Grapalat" w:hAnsi="GHEA Grapalat" w:cs="Sylfaen"/>
                <w:sz w:val="16"/>
                <w:szCs w:val="16"/>
              </w:rPr>
              <w:t>ստվարաթղթե տուփերով</w:t>
            </w:r>
            <w:r w:rsidRPr="00AA608E">
              <w:rPr>
                <w:rFonts w:ascii="GHEA Grapalat" w:hAnsi="GHEA Grapalat" w:cs="Arial"/>
                <w:sz w:val="16"/>
                <w:szCs w:val="16"/>
              </w:rPr>
              <w:t>: Մանր,սպիտակ, սննդում օգտագործվող համային հավելում:</w:t>
            </w:r>
            <w:r w:rsidRPr="00AA608E">
              <w:rPr>
                <w:rFonts w:ascii="GHEA Grapalat" w:hAnsi="GHEA Grapalat" w:cs="Sylfaen"/>
                <w:color w:val="000000"/>
                <w:sz w:val="16"/>
                <w:szCs w:val="16"/>
              </w:rPr>
              <w:t>Համաձայն</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ԳՕՍՏ</w:t>
            </w:r>
            <w:r w:rsidRPr="00AA608E">
              <w:rPr>
                <w:rFonts w:ascii="GHEA Grapalat" w:hAnsi="GHEA Grapalat" w:cs="Calibri"/>
                <w:color w:val="000000"/>
                <w:sz w:val="16"/>
                <w:szCs w:val="16"/>
              </w:rPr>
              <w:t>-</w:t>
            </w:r>
            <w:r w:rsidRPr="00AA608E">
              <w:rPr>
                <w:rFonts w:ascii="GHEA Grapalat" w:hAnsi="GHEA Grapalat" w:cs="Sylfaen"/>
                <w:color w:val="000000"/>
                <w:sz w:val="16"/>
                <w:szCs w:val="16"/>
              </w:rPr>
              <w:t>ի</w:t>
            </w:r>
            <w:r w:rsidRPr="00AA608E">
              <w:rPr>
                <w:rFonts w:ascii="GHEA Grapalat" w:hAnsi="GHEA Grapalat" w:cs="Calibri"/>
                <w:color w:val="000000"/>
                <w:sz w:val="16"/>
                <w:szCs w:val="16"/>
              </w:rPr>
              <w:t xml:space="preserve">, </w:t>
            </w:r>
            <w:r w:rsidRPr="00AA608E">
              <w:rPr>
                <w:rFonts w:ascii="GHEA Grapalat" w:hAnsi="GHEA Grapalat" w:cs="Sylfaen"/>
                <w:sz w:val="16"/>
                <w:szCs w:val="16"/>
              </w:rPr>
              <w:t>ԳՈՍՏ</w:t>
            </w:r>
            <w:r w:rsidRPr="00AA608E">
              <w:rPr>
                <w:rFonts w:ascii="GHEA Grapalat" w:hAnsi="GHEA Grapalat" w:cs="Arial"/>
                <w:sz w:val="16"/>
                <w:szCs w:val="16"/>
              </w:rPr>
              <w:t xml:space="preserve"> 32802-2014 </w:t>
            </w:r>
            <w:r w:rsidRPr="00AA608E">
              <w:rPr>
                <w:rFonts w:ascii="GHEA Grapalat" w:hAnsi="GHEA Grapalat" w:cs="Sylfaen"/>
                <w:color w:val="000000"/>
                <w:sz w:val="16"/>
                <w:szCs w:val="16"/>
              </w:rPr>
              <w:t>անվտանգությունը</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՝սանիտարահամաճարակային</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կանոնների</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և</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նորմերի</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և</w:t>
            </w:r>
            <w:r w:rsidRPr="00AA608E">
              <w:rPr>
                <w:rFonts w:ascii="GHEA Grapalat" w:hAnsi="GHEA Grapalat" w:cs="Calibri"/>
                <w:color w:val="000000"/>
                <w:sz w:val="16"/>
                <w:szCs w:val="16"/>
              </w:rPr>
              <w:t xml:space="preserve"> &lt;</w:t>
            </w:r>
            <w:r w:rsidRPr="00AA608E">
              <w:rPr>
                <w:rFonts w:ascii="GHEA Grapalat" w:hAnsi="GHEA Grapalat" w:cs="Sylfaen"/>
                <w:color w:val="000000"/>
                <w:sz w:val="16"/>
                <w:szCs w:val="16"/>
              </w:rPr>
              <w:t>Սննդամթերքի</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անվտանգության</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մասին</w:t>
            </w:r>
            <w:r w:rsidRPr="00AA608E">
              <w:rPr>
                <w:rFonts w:ascii="GHEA Grapalat" w:hAnsi="GHEA Grapalat" w:cs="Calibri"/>
                <w:color w:val="000000"/>
                <w:sz w:val="16"/>
                <w:szCs w:val="16"/>
              </w:rPr>
              <w:t xml:space="preserve">&gt; </w:t>
            </w:r>
            <w:r w:rsidRPr="00AA608E">
              <w:rPr>
                <w:rFonts w:ascii="GHEA Grapalat" w:hAnsi="GHEA Grapalat" w:cs="Sylfaen"/>
                <w:color w:val="000000"/>
                <w:sz w:val="16"/>
                <w:szCs w:val="16"/>
              </w:rPr>
              <w:t>ՀՀ</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օրենքի</w:t>
            </w:r>
            <w:r w:rsidRPr="00AA608E">
              <w:rPr>
                <w:rFonts w:ascii="GHEA Grapalat" w:hAnsi="GHEA Grapalat" w:cs="Calibri"/>
                <w:color w:val="000000"/>
                <w:sz w:val="16"/>
                <w:szCs w:val="16"/>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31</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15872310</w:t>
            </w:r>
          </w:p>
        </w:tc>
        <w:tc>
          <w:tcPr>
            <w:tcW w:w="1276" w:type="dxa"/>
            <w:vAlign w:val="center"/>
          </w:tcPr>
          <w:p w:rsidR="00AA608E" w:rsidRPr="00AA608E" w:rsidRDefault="00AA608E" w:rsidP="00DC13EB">
            <w:pPr>
              <w:jc w:val="center"/>
              <w:rPr>
                <w:rFonts w:ascii="GHEA Grapalat" w:hAnsi="GHEA Grapalat" w:cs="Sylfaen"/>
                <w:sz w:val="18"/>
                <w:szCs w:val="18"/>
                <w:lang w:eastAsia="ru-RU"/>
              </w:rPr>
            </w:pPr>
            <w:r w:rsidRPr="00AA608E">
              <w:rPr>
                <w:rFonts w:ascii="GHEA Grapalat" w:hAnsi="GHEA Grapalat" w:cs="Sylfaen"/>
                <w:sz w:val="18"/>
                <w:szCs w:val="18"/>
                <w:lang w:eastAsia="ru-RU"/>
              </w:rPr>
              <w:t>Դափնետերև</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shd w:val="clear" w:color="auto" w:fill="FFFFFF"/>
              </w:rPr>
              <w:t>Չորացրածդափնետերևներ,չափածրարված, խոնավության զանգվածային մասը տերևում` 12 %-ից ոչ ավելի, ԳՕՍՏ 17594-81: Անվտանգությունը` ըստ N 2-III-4.9-01-2010 հիգիենիկ նորմատիվների, «Սննդամթերքի անվտանգության մասին» ՀՀ օրենքի 8-րդ հոդվածի::</w:t>
            </w:r>
            <w:r w:rsidRPr="00AA608E">
              <w:rPr>
                <w:rFonts w:ascii="GHEA Grapalat" w:hAnsi="GHEA Grapalat"/>
                <w:color w:val="000000"/>
                <w:sz w:val="16"/>
                <w:szCs w:val="16"/>
              </w:rPr>
              <w:t>Փաթեթավորված 25 գ-անոց տուփերով: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0.2</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32</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Օ3142510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Ձու      01-կարգ</w:t>
            </w:r>
          </w:p>
        </w:tc>
        <w:tc>
          <w:tcPr>
            <w:tcW w:w="4820" w:type="dxa"/>
          </w:tcPr>
          <w:p w:rsidR="00AA608E" w:rsidRPr="00AA608E" w:rsidRDefault="00AA608E" w:rsidP="00DC13EB">
            <w:pPr>
              <w:jc w:val="both"/>
              <w:rPr>
                <w:rFonts w:ascii="GHEA Grapalat" w:hAnsi="GHEA Grapalat" w:cs="Calibri"/>
                <w:sz w:val="16"/>
                <w:szCs w:val="16"/>
              </w:rPr>
            </w:pPr>
            <w:r w:rsidRPr="00AA608E">
              <w:rPr>
                <w:rFonts w:ascii="GHEA Grapalat" w:hAnsi="GHEA Grapalat" w:cs="TimesArmenianPSMT"/>
                <w:iCs/>
                <w:sz w:val="16"/>
                <w:szCs w:val="16"/>
                <w:lang w:val="hy-AM" w:eastAsia="ru-RU"/>
              </w:rPr>
              <w:t>1-ին կարգի, ձու սեղանի կամ դիետիկ, տեսակավորված ըստ մեկ ձվի զանգվածի,</w:t>
            </w:r>
            <w:r w:rsidR="0033453F">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 xml:space="preserve">ՀՍՏ 182-2012:  Անվտանգությունն  ըստ </w:t>
            </w:r>
            <w:r w:rsidRPr="00AA608E">
              <w:rPr>
                <w:rFonts w:ascii="GHEA Grapalat" w:hAnsi="GHEA Grapalat"/>
                <w:iCs/>
                <w:sz w:val="16"/>
                <w:szCs w:val="16"/>
                <w:lang w:val="hy-AM" w:eastAsia="ru-RU"/>
              </w:rPr>
              <w:t>N2-III-4.9-01-2010 հիգիենիկ նորմատիվների և &lt;&lt;Սննդամթերքի անվտանգության մասին&gt;&gt; ՀՀ օրենքի 9-րդ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հատ</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33</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cs="Calibri"/>
                <w:sz w:val="18"/>
                <w:szCs w:val="18"/>
                <w:lang w:eastAsia="ru-RU"/>
              </w:rPr>
              <w:t>15612180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Ալյուր</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Բարձր տեսակի  ալյուր առանց կողմնակի համի և հոտի:Առանց թթվության և դառնության,առանց փտահոտի ու բորբոսի</w:t>
            </w:r>
            <w:r w:rsidRPr="00AA608E">
              <w:rPr>
                <w:rFonts w:ascii="GHEA Grapalat" w:hAnsi="GHEA Grapalat" w:cs="TimesArmenianPSMT"/>
                <w:iCs/>
                <w:sz w:val="16"/>
                <w:szCs w:val="16"/>
                <w:lang w:val="hy-AM" w:eastAsia="ru-RU"/>
              </w:rPr>
              <w:t xml:space="preserve"> </w:t>
            </w:r>
            <w:r w:rsidRPr="00AA608E">
              <w:rPr>
                <w:rFonts w:ascii="GHEA Grapalat" w:hAnsi="GHEA Grapalat" w:cs="TimesArmenianPSMT"/>
                <w:iCs/>
                <w:sz w:val="16"/>
                <w:szCs w:val="16"/>
                <w:lang w:eastAsia="ru-RU"/>
              </w:rPr>
              <w:t>,</w:t>
            </w:r>
            <w:r w:rsidRPr="00AA608E">
              <w:rPr>
                <w:rFonts w:ascii="GHEA Grapalat" w:hAnsi="GHEA Grapalat"/>
                <w:color w:val="000000"/>
                <w:sz w:val="16"/>
                <w:szCs w:val="16"/>
                <w:shd w:val="clear" w:color="auto" w:fill="FFFFFF"/>
              </w:rPr>
              <w:t xml:space="preserve"> խոնավության զանգվածային մասը՝ ոչ ավելի 15 %-ից,</w:t>
            </w:r>
            <w:r w:rsidRPr="00AA608E">
              <w:rPr>
                <w:rFonts w:ascii="GHEA Grapalat" w:hAnsi="GHEA Grapalat" w:cs="TimesArmenianPSMT"/>
                <w:iCs/>
                <w:sz w:val="16"/>
                <w:szCs w:val="16"/>
                <w:lang w:val="hy-AM" w:eastAsia="ru-RU"/>
              </w:rPr>
              <w:t xml:space="preserve">:Բարձր տեսակի ԳՕՍՏ 26574-85, փաթեթավորումը՝ ԳՕՍՏ 26574-85: Անվտանգությունն ըստ </w:t>
            </w:r>
            <w:r w:rsidRPr="00AA608E">
              <w:rPr>
                <w:rFonts w:ascii="GHEA Grapalat" w:hAnsi="GHEA Grapalat"/>
                <w:iCs/>
                <w:sz w:val="16"/>
                <w:szCs w:val="16"/>
                <w:lang w:val="hy-AM" w:eastAsia="ru-RU"/>
              </w:rPr>
              <w:t>N2-III-4.9-01-2010 հիգիենիկ նորմատիվների և &lt;&lt;Սննդամթերքի անվտանգության մասին&gt;&gt; ՀՀ օրենքի 9-րդ հոդված:ՀՍՏ280-2007</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60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34</w:t>
            </w:r>
          </w:p>
        </w:tc>
        <w:tc>
          <w:tcPr>
            <w:tcW w:w="1417" w:type="dxa"/>
            <w:vAlign w:val="center"/>
          </w:tcPr>
          <w:p w:rsidR="00AA608E" w:rsidRPr="00AA608E" w:rsidRDefault="00AA608E" w:rsidP="00DC13EB">
            <w:pPr>
              <w:jc w:val="center"/>
              <w:rPr>
                <w:rFonts w:ascii="GHEA Grapalat" w:hAnsi="GHEA Grapalat" w:cs="Calibri"/>
                <w:color w:val="000000"/>
                <w:sz w:val="20"/>
                <w:szCs w:val="20"/>
              </w:rPr>
            </w:pPr>
            <w:r w:rsidRPr="00AA608E">
              <w:rPr>
                <w:rFonts w:ascii="GHEA Grapalat" w:hAnsi="GHEA Grapalat" w:cs="Calibri"/>
                <w:color w:val="000000"/>
                <w:sz w:val="20"/>
                <w:szCs w:val="20"/>
              </w:rPr>
              <w:t>15821500</w:t>
            </w:r>
          </w:p>
          <w:p w:rsidR="00AA608E" w:rsidRPr="00AA608E" w:rsidRDefault="00AA608E" w:rsidP="00DC13EB">
            <w:pPr>
              <w:jc w:val="center"/>
              <w:rPr>
                <w:rFonts w:ascii="GHEA Grapalat" w:hAnsi="GHEA Grapalat" w:cs="Calibri"/>
                <w:sz w:val="18"/>
                <w:szCs w:val="18"/>
                <w:lang w:eastAsia="ru-RU"/>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Թխվածքա- բլիթ/պեչենի/</w:t>
            </w:r>
          </w:p>
          <w:p w:rsidR="00AA608E" w:rsidRPr="00AA608E" w:rsidRDefault="00AA608E" w:rsidP="00DC13EB">
            <w:pPr>
              <w:jc w:val="center"/>
              <w:rPr>
                <w:rFonts w:ascii="GHEA Grapalat" w:hAnsi="GHEA Grapalat" w:cs="Calibri"/>
                <w:sz w:val="18"/>
                <w:szCs w:val="18"/>
                <w:lang w:eastAsia="ru-RU"/>
              </w:rPr>
            </w:pPr>
          </w:p>
        </w:tc>
        <w:tc>
          <w:tcPr>
            <w:tcW w:w="4820" w:type="dxa"/>
          </w:tcPr>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cs="Sylfaen"/>
                <w:sz w:val="16"/>
                <w:szCs w:val="16"/>
              </w:rPr>
              <w:t>Կաթնահունց</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շաքարահունց</w:t>
            </w:r>
            <w:r w:rsidRPr="00AA608E">
              <w:rPr>
                <w:rFonts w:ascii="GHEA Grapalat" w:hAnsi="GHEA Grapalat"/>
                <w:sz w:val="16"/>
                <w:szCs w:val="16"/>
              </w:rPr>
              <w:t xml:space="preserve"> </w:t>
            </w:r>
            <w:r w:rsidRPr="00AA608E">
              <w:rPr>
                <w:rFonts w:ascii="GHEA Grapalat" w:hAnsi="GHEA Grapalat" w:cs="Sylfaen"/>
                <w:sz w:val="16"/>
                <w:szCs w:val="16"/>
              </w:rPr>
              <w:t>պատրաստված</w:t>
            </w:r>
            <w:r w:rsidRPr="00AA608E">
              <w:rPr>
                <w:rFonts w:ascii="GHEA Grapalat" w:hAnsi="GHEA Grapalat"/>
                <w:sz w:val="16"/>
                <w:szCs w:val="16"/>
              </w:rPr>
              <w:t>,</w:t>
            </w:r>
            <w:r w:rsidRPr="00AA608E">
              <w:rPr>
                <w:rFonts w:ascii="GHEA Grapalat" w:hAnsi="GHEA Grapalat" w:cs="Sylfaen"/>
                <w:sz w:val="16"/>
                <w:szCs w:val="16"/>
              </w:rPr>
              <w:t>շաքարի</w:t>
            </w:r>
            <w:r w:rsidRPr="00AA608E">
              <w:rPr>
                <w:rFonts w:ascii="GHEA Grapalat" w:hAnsi="GHEA Grapalat"/>
                <w:sz w:val="16"/>
                <w:szCs w:val="16"/>
              </w:rPr>
              <w:t xml:space="preserve"> </w:t>
            </w:r>
            <w:r w:rsidRPr="00AA608E">
              <w:rPr>
                <w:rFonts w:ascii="GHEA Grapalat" w:hAnsi="GHEA Grapalat" w:cs="Sylfaen"/>
                <w:sz w:val="16"/>
                <w:szCs w:val="16"/>
              </w:rPr>
              <w:t>զանգվածային</w:t>
            </w:r>
            <w:r w:rsidRPr="00AA608E">
              <w:rPr>
                <w:rFonts w:ascii="GHEA Grapalat" w:hAnsi="GHEA Grapalat"/>
                <w:sz w:val="16"/>
                <w:szCs w:val="16"/>
              </w:rPr>
              <w:t xml:space="preserve"> </w:t>
            </w:r>
            <w:r w:rsidRPr="00AA608E">
              <w:rPr>
                <w:rFonts w:ascii="GHEA Grapalat" w:hAnsi="GHEA Grapalat" w:cs="Sylfaen"/>
                <w:sz w:val="16"/>
                <w:szCs w:val="16"/>
              </w:rPr>
              <w:t>պարունակությունը</w:t>
            </w:r>
            <w:r w:rsidRPr="00AA608E">
              <w:rPr>
                <w:rFonts w:ascii="GHEA Grapalat" w:hAnsi="GHEA Grapalat"/>
                <w:sz w:val="16"/>
                <w:szCs w:val="16"/>
              </w:rPr>
              <w:t>` 20% -</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մինչև</w:t>
            </w:r>
            <w:r w:rsidRPr="00AA608E">
              <w:rPr>
                <w:rFonts w:ascii="GHEA Grapalat" w:hAnsi="GHEA Grapalat"/>
                <w:sz w:val="16"/>
                <w:szCs w:val="16"/>
              </w:rPr>
              <w:t xml:space="preserve"> 27%, </w:t>
            </w:r>
            <w:r w:rsidRPr="00AA608E">
              <w:rPr>
                <w:rFonts w:ascii="GHEA Grapalat" w:hAnsi="GHEA Grapalat" w:cs="Sylfaen"/>
                <w:sz w:val="16"/>
                <w:szCs w:val="16"/>
              </w:rPr>
              <w:t>յուղայնությունը</w:t>
            </w:r>
            <w:r w:rsidRPr="00AA608E">
              <w:rPr>
                <w:rFonts w:ascii="GHEA Grapalat" w:hAnsi="GHEA Grapalat"/>
                <w:sz w:val="16"/>
                <w:szCs w:val="16"/>
              </w:rPr>
              <w:t>` 3%-</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մինչև</w:t>
            </w:r>
            <w:r w:rsidRPr="00AA608E">
              <w:rPr>
                <w:rFonts w:ascii="GHEA Grapalat" w:hAnsi="GHEA Grapalat"/>
                <w:sz w:val="16"/>
                <w:szCs w:val="16"/>
              </w:rPr>
              <w:t xml:space="preserve"> 30%: </w:t>
            </w:r>
            <w:r w:rsidRPr="00AA608E">
              <w:rPr>
                <w:rFonts w:ascii="GHEA Grapalat" w:hAnsi="GHEA Grapalat" w:cs="Sylfaen"/>
                <w:sz w:val="16"/>
                <w:szCs w:val="16"/>
              </w:rPr>
              <w:t>ԳՕՍՏ</w:t>
            </w:r>
            <w:r w:rsidRPr="00AA608E">
              <w:rPr>
                <w:rFonts w:ascii="GHEA Grapalat" w:hAnsi="GHEA Grapalat"/>
                <w:sz w:val="16"/>
                <w:szCs w:val="16"/>
              </w:rPr>
              <w:t xml:space="preserve">15810-96: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N 2-III-4.9- 01-2010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240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35</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15821500</w:t>
            </w:r>
          </w:p>
        </w:tc>
        <w:tc>
          <w:tcPr>
            <w:tcW w:w="1276"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cs="Sylfaen"/>
                <w:sz w:val="18"/>
                <w:szCs w:val="18"/>
              </w:rPr>
              <w:t>Վաֆլի</w:t>
            </w:r>
            <w:r w:rsidRPr="00AA608E">
              <w:rPr>
                <w:rFonts w:ascii="GHEA Grapalat" w:hAnsi="GHEA Grapalat"/>
                <w:sz w:val="18"/>
                <w:szCs w:val="18"/>
              </w:rPr>
              <w:t xml:space="preserve">    /</w:t>
            </w:r>
            <w:r w:rsidRPr="00AA608E">
              <w:rPr>
                <w:rFonts w:ascii="GHEA Grapalat" w:hAnsi="GHEA Grapalat" w:cs="Sylfaen"/>
                <w:sz w:val="18"/>
                <w:szCs w:val="18"/>
              </w:rPr>
              <w:t>թխվածքաբլիթ</w:t>
            </w:r>
            <w:r w:rsidRPr="00AA608E">
              <w:rPr>
                <w:rFonts w:ascii="GHEA Grapalat" w:hAnsi="GHEA Grapalat"/>
                <w:sz w:val="18"/>
                <w:szCs w:val="18"/>
              </w:rPr>
              <w:t>/</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Վաֆլի թարմ</w:t>
            </w:r>
            <w:r w:rsidRPr="00AA608E">
              <w:rPr>
                <w:rFonts w:ascii="GHEA Grapalat" w:hAnsi="GHEA Grapalat"/>
                <w:sz w:val="16"/>
                <w:szCs w:val="16"/>
              </w:rPr>
              <w:t xml:space="preserve">, </w:t>
            </w:r>
            <w:r w:rsidRPr="00AA608E">
              <w:rPr>
                <w:rFonts w:ascii="GHEA Grapalat" w:hAnsi="GHEA Grapalat" w:cs="Sylfaen"/>
                <w:sz w:val="16"/>
                <w:szCs w:val="16"/>
              </w:rPr>
              <w:t xml:space="preserve">տարբեր համերի </w:t>
            </w:r>
            <w:r w:rsidRPr="00AA608E">
              <w:rPr>
                <w:rFonts w:ascii="GHEA Grapalat" w:hAnsi="GHEA Grapalat"/>
                <w:sz w:val="16"/>
                <w:szCs w:val="16"/>
              </w:rPr>
              <w:t>/</w:t>
            </w:r>
            <w:r w:rsidRPr="00AA608E">
              <w:rPr>
                <w:rFonts w:ascii="GHEA Grapalat" w:hAnsi="GHEA Grapalat" w:cs="Sylfaen"/>
                <w:sz w:val="16"/>
                <w:szCs w:val="16"/>
              </w:rPr>
              <w:t>միջուկով</w:t>
            </w:r>
            <w:r w:rsidRPr="00AA608E">
              <w:rPr>
                <w:rFonts w:ascii="GHEA Grapalat" w:hAnsi="GHEA Grapalat"/>
                <w:sz w:val="16"/>
                <w:szCs w:val="16"/>
              </w:rPr>
              <w:t xml:space="preserve">/, </w:t>
            </w:r>
            <w:r w:rsidRPr="00AA608E">
              <w:rPr>
                <w:rFonts w:ascii="GHEA Grapalat" w:hAnsi="GHEA Grapalat" w:cs="Sylfaen"/>
                <w:sz w:val="16"/>
                <w:szCs w:val="16"/>
              </w:rPr>
              <w:t>չափածրարված</w:t>
            </w:r>
            <w:r w:rsidRPr="00AA608E">
              <w:rPr>
                <w:rFonts w:ascii="GHEA Grapalat" w:hAnsi="GHEA Grapalat"/>
                <w:sz w:val="16"/>
                <w:szCs w:val="16"/>
              </w:rPr>
              <w:t xml:space="preserve">: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N 2-III-4.9- 01-2010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r w:rsidRPr="00AA608E">
              <w:rPr>
                <w:rFonts w:ascii="GHEA Grapalat" w:hAnsi="GHEA Grapalat" w:cs="Sylfaen"/>
                <w:sz w:val="16"/>
                <w:szCs w:val="16"/>
              </w:rPr>
              <w:t>ԳՕՍՏ</w:t>
            </w:r>
            <w:r w:rsidRPr="00AA608E">
              <w:rPr>
                <w:rFonts w:ascii="GHEA Grapalat" w:hAnsi="GHEA Grapalat"/>
                <w:sz w:val="16"/>
                <w:szCs w:val="16"/>
              </w:rPr>
              <w:t xml:space="preserve"> 14031-2014</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240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36</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15842310</w:t>
            </w:r>
          </w:p>
        </w:tc>
        <w:tc>
          <w:tcPr>
            <w:tcW w:w="1276"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cs="Sylfaen"/>
                <w:sz w:val="18"/>
                <w:szCs w:val="18"/>
              </w:rPr>
              <w:t>Կոնֆետ</w:t>
            </w:r>
            <w:r w:rsidRPr="00AA608E">
              <w:rPr>
                <w:rFonts w:ascii="GHEA Grapalat" w:hAnsi="GHEA Grapalat"/>
                <w:sz w:val="18"/>
                <w:szCs w:val="18"/>
              </w:rPr>
              <w:t xml:space="preserve"> </w:t>
            </w:r>
            <w:r w:rsidRPr="00AA608E">
              <w:rPr>
                <w:rFonts w:ascii="GHEA Grapalat" w:hAnsi="GHEA Grapalat" w:cs="Sylfaen"/>
                <w:sz w:val="18"/>
                <w:szCs w:val="18"/>
              </w:rPr>
              <w:t>կարամել</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Կարամելա կաթնային կամ մրգային միջուկով Կախված կոնֆետի տեսակից,խոնավության զանգվածային մասը` 425%իցոչավել,փաթեթավորումը` նրբաթիթեղի և թղթի մեջ,  խառը տեսականիով։ Անվտանգությունը` ըստ N 2-III-4.9-01-2010 հիգիենիկ նորմատիվների, իսկ մակնշումը` “Սննդամթերքի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rPr>
          <w:trHeight w:val="1067"/>
        </w:trPr>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37</w:t>
            </w:r>
          </w:p>
        </w:tc>
        <w:tc>
          <w:tcPr>
            <w:tcW w:w="1417" w:type="dxa"/>
            <w:vAlign w:val="center"/>
          </w:tcPr>
          <w:p w:rsidR="00AA608E" w:rsidRPr="00AA608E" w:rsidRDefault="00AA608E" w:rsidP="00DC13EB">
            <w:pPr>
              <w:jc w:val="center"/>
              <w:rPr>
                <w:rFonts w:ascii="GHEA Grapalat" w:hAnsi="GHEA Grapalat" w:cs="Calibri"/>
                <w:color w:val="000000"/>
                <w:sz w:val="20"/>
                <w:szCs w:val="20"/>
              </w:rPr>
            </w:pPr>
            <w:r w:rsidRPr="00AA608E">
              <w:rPr>
                <w:rFonts w:ascii="GHEA Grapalat" w:hAnsi="GHEA Grapalat" w:cs="Calibri"/>
                <w:color w:val="000000"/>
                <w:sz w:val="20"/>
                <w:szCs w:val="20"/>
              </w:rPr>
              <w:t>15842110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Կոնֆետ իրիս</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Sylfaen"/>
                <w:sz w:val="16"/>
                <w:szCs w:val="16"/>
              </w:rPr>
              <w:t>Իրիս, պոմադային զանգված, որը ստացվում է խտացրած կաթը շաքարավազի, կերամաթի, մրգահյութիևբուսականյ ուղի կամ մարգարինի հետ եփելիս Փաթեթավորումը</w:t>
            </w:r>
            <w:r w:rsidRPr="00AA608E">
              <w:rPr>
                <w:rFonts w:ascii="GHEA Grapalat" w:hAnsi="GHEA Grapalat"/>
                <w:sz w:val="16"/>
                <w:szCs w:val="16"/>
              </w:rPr>
              <w:t>`</w:t>
            </w:r>
            <w:r w:rsidRPr="00AA608E">
              <w:rPr>
                <w:rFonts w:ascii="GHEA Grapalat" w:hAnsi="GHEA Grapalat" w:cs="Sylfaen"/>
                <w:sz w:val="16"/>
                <w:szCs w:val="16"/>
              </w:rPr>
              <w:t>խառըտեսականիով</w:t>
            </w:r>
            <w:r w:rsidRPr="00AA608E">
              <w:rPr>
                <w:rFonts w:ascii="GHEA Grapalat" w:hAnsi="GHEA Grapalat"/>
                <w:sz w:val="16"/>
                <w:szCs w:val="16"/>
              </w:rPr>
              <w:t>/</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սահմանված</w:t>
            </w:r>
            <w:r w:rsidRPr="00AA608E">
              <w:rPr>
                <w:rFonts w:ascii="GHEA Grapalat" w:hAnsi="GHEA Grapalat"/>
                <w:sz w:val="16"/>
                <w:szCs w:val="16"/>
              </w:rPr>
              <w:t xml:space="preserve"> </w:t>
            </w:r>
            <w:r w:rsidRPr="00AA608E">
              <w:rPr>
                <w:rFonts w:ascii="GHEA Grapalat" w:hAnsi="GHEA Grapalat" w:cs="Sylfaen"/>
                <w:sz w:val="16"/>
                <w:szCs w:val="16"/>
              </w:rPr>
              <w:t>բնութագրի</w:t>
            </w:r>
            <w:r w:rsidRPr="00AA608E">
              <w:rPr>
                <w:rFonts w:ascii="GHEA Grapalat" w:hAnsi="GHEA Grapalat"/>
                <w:sz w:val="16"/>
                <w:szCs w:val="16"/>
              </w:rPr>
              <w:t xml:space="preserve">/: </w:t>
            </w:r>
            <w:r w:rsidRPr="00AA608E">
              <w:rPr>
                <w:rFonts w:ascii="GHEA Grapalat" w:hAnsi="GHEA Grapalat"/>
                <w:sz w:val="16"/>
                <w:szCs w:val="16"/>
                <w:lang w:val="ru-RU"/>
              </w:rPr>
              <w:t>ГОСТ</w:t>
            </w:r>
            <w:r w:rsidRPr="00AA608E">
              <w:rPr>
                <w:rFonts w:ascii="GHEA Grapalat" w:hAnsi="GHEA Grapalat"/>
                <w:sz w:val="16"/>
                <w:szCs w:val="16"/>
              </w:rPr>
              <w:t xml:space="preserve"> 4570-2014</w:t>
            </w:r>
            <w:r w:rsidRPr="00AA608E">
              <w:rPr>
                <w:rFonts w:ascii="GHEA Grapalat" w:hAnsi="GHEA Grapalat"/>
                <w:color w:val="000000"/>
                <w:sz w:val="16"/>
                <w:szCs w:val="16"/>
              </w:rPr>
              <w:t>Անվտանգությունը` ըստ N 2-III-4.9-01-2010 հիգիենիկ նորմատիվների, իսկ մակնշումը` “Սննդամթերքի անվտանգության մասին” ՀՀ օրենքի 8-րդ հոդվածի:</w:t>
            </w:r>
          </w:p>
          <w:p w:rsidR="00AA608E" w:rsidRPr="00AA608E" w:rsidRDefault="00AA608E" w:rsidP="00DC13EB">
            <w:pPr>
              <w:jc w:val="both"/>
              <w:rPr>
                <w:rFonts w:ascii="GHEA Grapalat" w:hAnsi="GHEA Grapalat"/>
                <w:sz w:val="16"/>
                <w:szCs w:val="16"/>
              </w:rPr>
            </w:pP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38</w:t>
            </w:r>
          </w:p>
        </w:tc>
        <w:tc>
          <w:tcPr>
            <w:tcW w:w="1417" w:type="dxa"/>
            <w:vAlign w:val="center"/>
          </w:tcPr>
          <w:p w:rsidR="00AA608E" w:rsidRPr="00AA608E" w:rsidRDefault="00AA608E" w:rsidP="00DC13EB">
            <w:pPr>
              <w:jc w:val="center"/>
              <w:rPr>
                <w:rFonts w:ascii="GHEA Grapalat" w:hAnsi="GHEA Grapalat" w:cs="Calibri"/>
                <w:color w:val="000000"/>
                <w:sz w:val="20"/>
                <w:szCs w:val="20"/>
              </w:rPr>
            </w:pPr>
            <w:r w:rsidRPr="00AA608E">
              <w:rPr>
                <w:rFonts w:ascii="GHEA Grapalat" w:hAnsi="GHEA Grapalat" w:cs="Calibri"/>
                <w:color w:val="000000"/>
                <w:sz w:val="20"/>
                <w:szCs w:val="20"/>
              </w:rPr>
              <w:t>15831710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Հալվա</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 xml:space="preserve">  </w:t>
            </w:r>
            <w:r w:rsidRPr="00AA608E">
              <w:rPr>
                <w:rFonts w:ascii="GHEA Grapalat" w:hAnsi="GHEA Grapalat"/>
                <w:sz w:val="16"/>
                <w:szCs w:val="16"/>
              </w:rPr>
              <w:t>Սպիտակ  քունջութի  մինչև  5  կգ  տարաներով   կամ  համարժեքը:</w:t>
            </w:r>
            <w:r w:rsidRPr="00AA608E">
              <w:rPr>
                <w:rFonts w:ascii="GHEA Grapalat" w:hAnsi="GHEA Grapalat"/>
                <w:color w:val="000000"/>
                <w:sz w:val="16"/>
                <w:szCs w:val="16"/>
              </w:rPr>
              <w:t xml:space="preserve"> ՀՍՏ31-99   :</w:t>
            </w:r>
            <w:r w:rsidRPr="00AA608E">
              <w:rPr>
                <w:rFonts w:ascii="GHEA Grapalat" w:hAnsi="GHEA Grapalat" w:cs="TimesArmenianPSMT"/>
                <w:iCs/>
                <w:sz w:val="16"/>
                <w:szCs w:val="16"/>
                <w:lang w:val="hy-AM" w:eastAsia="ru-RU"/>
              </w:rPr>
              <w:t xml:space="preserve">Անվտանգությունն ըստ </w:t>
            </w:r>
            <w:r w:rsidRPr="00AA608E">
              <w:rPr>
                <w:rFonts w:ascii="GHEA Grapalat" w:hAnsi="GHEA Grapalat"/>
                <w:iCs/>
                <w:sz w:val="16"/>
                <w:szCs w:val="16"/>
                <w:lang w:val="hy-AM" w:eastAsia="ru-RU"/>
              </w:rPr>
              <w:t>N2-III-4.9-01-2010 հիգիենիկ նորմատիվների և &lt;&lt;Սննդամթերքի անվտանգության մասին&gt;&gt; ՀՀ օրենքի 9-րդ հոդվածի</w:t>
            </w:r>
            <w:r w:rsidRPr="00AA608E">
              <w:rPr>
                <w:rFonts w:ascii="GHEA Grapalat" w:hAnsi="GHEA Grapalat"/>
                <w:color w:val="000000"/>
                <w:sz w:val="16"/>
                <w:szCs w:val="16"/>
              </w:rPr>
              <w:t xml:space="preserve">  :ԳՕՍՏ 6502-2014 </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39</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15332412</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Չամիչ</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sz w:val="16"/>
                <w:szCs w:val="16"/>
              </w:rPr>
              <w:t>Գործարանային մշակման խաղողից առանց կորիզի , պահպանված 5 C-ից մինչև 25 C ջերմաստիճանում 70 %-իցոչավելիխոնավությանպայմաններում: ԳՕՍՏ 6882-88: ՀՀ գործող նորմերին և ստանդարտներին համապատասխան:</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40</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15311100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Կարտոֆիլ</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olor w:val="000000"/>
                <w:sz w:val="16"/>
                <w:szCs w:val="16"/>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մակնշումը՝ըստ ՀՀ կառավարության 2006թ. դեկտեմբերի 21-ի N 1913-Ն որոշմամբհաստատված «Թարմ պտուղ-բանջարեղենի տեխնիկական կանոնակարգի» և «Սննդամթերքի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41</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15331161</w:t>
            </w:r>
          </w:p>
        </w:tc>
        <w:tc>
          <w:tcPr>
            <w:tcW w:w="1276" w:type="dxa"/>
            <w:vAlign w:val="center"/>
          </w:tcPr>
          <w:p w:rsidR="00AA608E" w:rsidRPr="00AA608E" w:rsidRDefault="00AA608E" w:rsidP="00DC13EB">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Սոխ գլուխ</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olor w:val="000000"/>
                <w:sz w:val="16"/>
                <w:szCs w:val="16"/>
                <w:lang w:val="hy-AM"/>
              </w:rPr>
              <w:t>Գլուխ սոխ՝ թարմ ,քաղցր,ընտիր տեսակի,տրամագիծը 5-7սմ-ից ոչ պակաս:</w:t>
            </w:r>
            <w:r w:rsidRPr="00AA608E">
              <w:rPr>
                <w:rFonts w:ascii="GHEA Grapalat" w:hAnsi="GHEA Grapalat" w:cs="Sylfaen"/>
                <w:color w:val="000000"/>
                <w:sz w:val="16"/>
                <w:szCs w:val="16"/>
                <w:lang w:val="hy-AM"/>
              </w:rPr>
              <w:t xml:space="preserve"> ԳՕՍՏ</w:t>
            </w:r>
            <w:r w:rsidRPr="00AA608E">
              <w:rPr>
                <w:rFonts w:ascii="GHEA Grapalat" w:hAnsi="GHEA Grapalat" w:cs="Times Armenian"/>
                <w:color w:val="000000"/>
                <w:sz w:val="16"/>
                <w:szCs w:val="16"/>
                <w:lang w:val="hy-AM"/>
              </w:rPr>
              <w:t xml:space="preserve"> 34306-2017, </w:t>
            </w:r>
            <w:r w:rsidRPr="00AA608E">
              <w:rPr>
                <w:rFonts w:ascii="GHEA Grapalat" w:hAnsi="GHEA Grapalat" w:cs="Sylfaen"/>
                <w:color w:val="000000"/>
                <w:sz w:val="16"/>
                <w:szCs w:val="16"/>
                <w:lang w:val="hy-AM"/>
              </w:rPr>
              <w:t>անվտանգությունը</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ըստ</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ՀՀ</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կառավարության</w:t>
            </w:r>
            <w:r w:rsidRPr="00AA608E">
              <w:rPr>
                <w:rFonts w:ascii="GHEA Grapalat" w:hAnsi="GHEA Grapalat" w:cs="Times Armenian"/>
                <w:color w:val="000000"/>
                <w:sz w:val="16"/>
                <w:szCs w:val="16"/>
                <w:lang w:val="hy-AM"/>
              </w:rPr>
              <w:t xml:space="preserve"> 2006</w:t>
            </w:r>
            <w:r w:rsidRPr="00AA608E">
              <w:rPr>
                <w:rFonts w:ascii="GHEA Grapalat" w:hAnsi="GHEA Grapalat" w:cs="Sylfaen"/>
                <w:color w:val="000000"/>
                <w:sz w:val="16"/>
                <w:szCs w:val="16"/>
                <w:lang w:val="hy-AM"/>
              </w:rPr>
              <w:t>թ</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դեկտեմբերի</w:t>
            </w:r>
            <w:r w:rsidRPr="00AA608E">
              <w:rPr>
                <w:rFonts w:ascii="GHEA Grapalat" w:hAnsi="GHEA Grapalat" w:cs="Times Armenian"/>
                <w:color w:val="000000"/>
                <w:sz w:val="16"/>
                <w:szCs w:val="16"/>
                <w:lang w:val="hy-AM"/>
              </w:rPr>
              <w:t xml:space="preserve"> 21-</w:t>
            </w:r>
            <w:r w:rsidRPr="00AA608E">
              <w:rPr>
                <w:rFonts w:ascii="GHEA Grapalat" w:hAnsi="GHEA Grapalat" w:cs="Sylfaen"/>
                <w:color w:val="000000"/>
                <w:sz w:val="16"/>
                <w:szCs w:val="16"/>
                <w:lang w:val="hy-AM"/>
              </w:rPr>
              <w:t>ի</w:t>
            </w:r>
            <w:r w:rsidRPr="00AA608E">
              <w:rPr>
                <w:rFonts w:ascii="GHEA Grapalat" w:hAnsi="GHEA Grapalat" w:cs="Times Armenian"/>
                <w:color w:val="000000"/>
                <w:sz w:val="16"/>
                <w:szCs w:val="16"/>
                <w:lang w:val="hy-AM"/>
              </w:rPr>
              <w:t xml:space="preserve"> N</w:t>
            </w:r>
            <w:r w:rsidRPr="00AA608E">
              <w:rPr>
                <w:rFonts w:ascii="GHEA Grapalat" w:hAnsi="GHEA Grapalat" w:cs="Arial"/>
                <w:color w:val="000000"/>
                <w:sz w:val="16"/>
                <w:szCs w:val="16"/>
                <w:lang w:val="hy-AM"/>
              </w:rPr>
              <w:t xml:space="preserve"> 1913-</w:t>
            </w:r>
            <w:r w:rsidRPr="00AA608E">
              <w:rPr>
                <w:rFonts w:ascii="GHEA Grapalat" w:hAnsi="GHEA Grapalat" w:cs="Sylfaen"/>
                <w:color w:val="000000"/>
                <w:sz w:val="16"/>
                <w:szCs w:val="16"/>
                <w:lang w:val="hy-AM"/>
              </w:rPr>
              <w:t>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որոշմամբ</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հաստատված</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Թարմպտուղբանջարեղենի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տեխնիկական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կանոնակարգի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և</w:t>
            </w:r>
            <w:r w:rsidRPr="00AA608E">
              <w:rPr>
                <w:rFonts w:ascii="GHEA Grapalat" w:hAnsi="GHEA Grapalat" w:cs="Arial"/>
                <w:color w:val="000000"/>
                <w:sz w:val="16"/>
                <w:szCs w:val="16"/>
                <w:lang w:val="hy-AM"/>
              </w:rPr>
              <w:t xml:space="preserve"> ,,</w:t>
            </w:r>
            <w:r w:rsidRPr="00AA608E">
              <w:rPr>
                <w:rFonts w:ascii="GHEA Grapalat" w:hAnsi="GHEA Grapalat" w:cs="Sylfaen"/>
                <w:color w:val="000000"/>
                <w:sz w:val="16"/>
                <w:szCs w:val="16"/>
                <w:lang w:val="hy-AM"/>
              </w:rPr>
              <w:t>Սննդամթերքի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անվտանգության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մասի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ՀՀ</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օրենքի</w:t>
            </w:r>
            <w:r w:rsidRPr="00AA608E">
              <w:rPr>
                <w:rFonts w:ascii="GHEA Grapalat" w:hAnsi="GHEA Grapalat" w:cs="Times Armenian"/>
                <w:color w:val="000000"/>
                <w:sz w:val="16"/>
                <w:szCs w:val="16"/>
                <w:lang w:val="hy-AM"/>
              </w:rPr>
              <w:t xml:space="preserve"> 8-</w:t>
            </w:r>
            <w:r w:rsidRPr="00AA608E">
              <w:rPr>
                <w:rFonts w:ascii="GHEA Grapalat" w:hAnsi="GHEA Grapalat" w:cs="Sylfaen"/>
                <w:color w:val="000000"/>
                <w:sz w:val="16"/>
                <w:szCs w:val="16"/>
                <w:lang w:val="hy-AM"/>
              </w:rPr>
              <w:t>րդ</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42</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Օ3221410</w:t>
            </w:r>
          </w:p>
        </w:tc>
        <w:tc>
          <w:tcPr>
            <w:tcW w:w="1276" w:type="dxa"/>
            <w:vAlign w:val="center"/>
          </w:tcPr>
          <w:p w:rsidR="00AA608E" w:rsidRPr="00AA608E" w:rsidRDefault="00AA608E" w:rsidP="00DC13EB">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Կաղամբ</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olor w:val="000000"/>
                <w:sz w:val="16"/>
                <w:szCs w:val="16"/>
              </w:rPr>
              <w:t xml:space="preserve">ԳՕՍՏ 26768-85) 55% -վաղահաս, 45%- միջահասԱրտաքին տեսքը` գլուխները թարմ, ամբողջական, առանց հիվանդությունների, չպետք է լինեն գյուղատնտեսական վնասատուների կողմից վնասված, չծլած, մաքուր, մեկ բուսաբանական տեսակի, առանց վնասվածքների: Գլուխները պետք է լինեն լիովին կազմավորված, ամուր, ոչ փխրուն և չլխկած, թույլատրվում է կաղամբի մակերևույթը ամուր չգրկող 3-4 հատ կանաչ տերևների առկայություն: Գլուխների մաքրման աստիճանը` կաղամբի գլուխները մաքրված լինեն մինչև կանաչ և սպիտակ տերևների խիտ մակերեսը: </w:t>
            </w:r>
            <w:r w:rsidRPr="00AA608E">
              <w:rPr>
                <w:rFonts w:ascii="GHEA Grapalat" w:hAnsi="GHEA Grapalat"/>
                <w:color w:val="000000"/>
                <w:sz w:val="16"/>
                <w:szCs w:val="16"/>
              </w:rPr>
              <w:lastRenderedPageBreak/>
              <w:t>Կաղամբակոթի երկարությունը 3սմ-ից ոչ ավելի:</w:t>
            </w:r>
            <w:r w:rsidRPr="00AA608E">
              <w:rPr>
                <w:rFonts w:ascii="GHEA Grapalat" w:hAnsi="GHEA Grapalat"/>
                <w:color w:val="000000"/>
                <w:sz w:val="16"/>
                <w:szCs w:val="16"/>
              </w:rPr>
              <w:br/>
              <w:t>Մեխանիկական վնասվածքներով, ճաքերով, ցրտահարված գլուխների մթերումը չի թույլատրվում: Մաքրված գլուխների քաշը ոչ պակաս - 0.7 կգ</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43</w:t>
            </w:r>
          </w:p>
        </w:tc>
        <w:tc>
          <w:tcPr>
            <w:tcW w:w="1417" w:type="dxa"/>
            <w:vAlign w:val="center"/>
          </w:tcPr>
          <w:p w:rsidR="00AA608E" w:rsidRPr="00AA608E" w:rsidRDefault="00AA608E" w:rsidP="00DC13EB">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03221110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Գազար    /ստեպղին/</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Sylfaen"/>
                <w:sz w:val="16"/>
                <w:szCs w:val="16"/>
              </w:rPr>
              <w:t>Ընտիր</w:t>
            </w:r>
            <w:r w:rsidRPr="00AA608E">
              <w:rPr>
                <w:rFonts w:ascii="GHEA Grapalat" w:hAnsi="GHEA Grapalat"/>
                <w:sz w:val="16"/>
                <w:szCs w:val="16"/>
              </w:rPr>
              <w:t xml:space="preserve"> </w:t>
            </w:r>
            <w:r w:rsidRPr="00AA608E">
              <w:rPr>
                <w:rFonts w:ascii="GHEA Grapalat" w:hAnsi="GHEA Grapalat" w:cs="Sylfaen"/>
                <w:sz w:val="16"/>
                <w:szCs w:val="16"/>
              </w:rPr>
              <w:t>տեսակի</w:t>
            </w:r>
            <w:r w:rsidRPr="00AA608E">
              <w:rPr>
                <w:rFonts w:ascii="GHEA Grapalat" w:hAnsi="GHEA Grapalat"/>
                <w:sz w:val="16"/>
                <w:szCs w:val="16"/>
              </w:rPr>
              <w:t xml:space="preserve">, </w:t>
            </w:r>
            <w:r w:rsidRPr="00AA608E">
              <w:rPr>
                <w:rFonts w:ascii="GHEA Grapalat" w:hAnsi="GHEA Grapalat" w:cs="Sylfaen"/>
                <w:sz w:val="16"/>
                <w:szCs w:val="16"/>
              </w:rPr>
              <w:t>ԳՕՍՏ</w:t>
            </w:r>
            <w:r w:rsidRPr="00AA608E">
              <w:rPr>
                <w:rFonts w:ascii="GHEA Grapalat" w:hAnsi="GHEA Grapalat"/>
                <w:sz w:val="16"/>
                <w:szCs w:val="16"/>
              </w:rPr>
              <w:t xml:space="preserve"> 26767-85: </w:t>
            </w:r>
            <w:r w:rsidRPr="00AA608E">
              <w:rPr>
                <w:rFonts w:ascii="GHEA Grapalat" w:hAnsi="GHEA Grapalat" w:cs="Sylfaen"/>
                <w:sz w:val="16"/>
                <w:szCs w:val="16"/>
              </w:rPr>
              <w:t>Արտաքինտեսքը</w:t>
            </w:r>
            <w:r w:rsidRPr="00AA608E">
              <w:rPr>
                <w:rFonts w:ascii="GHEA Grapalat" w:hAnsi="GHEA Grapalat"/>
                <w:sz w:val="16"/>
                <w:szCs w:val="16"/>
              </w:rPr>
              <w:t xml:space="preserve">` </w:t>
            </w:r>
            <w:r w:rsidRPr="00AA608E">
              <w:rPr>
                <w:rFonts w:ascii="GHEA Grapalat" w:hAnsi="GHEA Grapalat" w:cs="Sylfaen"/>
                <w:sz w:val="16"/>
                <w:szCs w:val="16"/>
              </w:rPr>
              <w:t>արմատապտուղները</w:t>
            </w:r>
            <w:r w:rsidRPr="00AA608E">
              <w:rPr>
                <w:rFonts w:ascii="GHEA Grapalat" w:hAnsi="GHEA Grapalat"/>
                <w:sz w:val="16"/>
                <w:szCs w:val="16"/>
              </w:rPr>
              <w:t xml:space="preserve"> </w:t>
            </w: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ամբողջական</w:t>
            </w:r>
            <w:r w:rsidRPr="00AA608E">
              <w:rPr>
                <w:rFonts w:ascii="GHEA Grapalat" w:hAnsi="GHEA Grapalat"/>
                <w:sz w:val="16"/>
                <w:szCs w:val="16"/>
              </w:rPr>
              <w:t xml:space="preserve">, </w:t>
            </w:r>
            <w:r w:rsidRPr="00AA608E">
              <w:rPr>
                <w:rFonts w:ascii="GHEA Grapalat" w:hAnsi="GHEA Grapalat" w:cs="Sylfaen"/>
                <w:sz w:val="16"/>
                <w:szCs w:val="16"/>
              </w:rPr>
              <w:t>առանց</w:t>
            </w:r>
            <w:r w:rsidRPr="00AA608E">
              <w:rPr>
                <w:rFonts w:ascii="GHEA Grapalat" w:hAnsi="GHEA Grapalat"/>
                <w:sz w:val="16"/>
                <w:szCs w:val="16"/>
              </w:rPr>
              <w:t xml:space="preserve"> </w:t>
            </w:r>
            <w:r w:rsidRPr="00AA608E">
              <w:rPr>
                <w:rFonts w:ascii="GHEA Grapalat" w:hAnsi="GHEA Grapalat" w:cs="Sylfaen"/>
                <w:sz w:val="16"/>
                <w:szCs w:val="16"/>
              </w:rPr>
              <w:t>հիվանդությունների</w:t>
            </w:r>
            <w:r w:rsidRPr="00AA608E">
              <w:rPr>
                <w:rFonts w:ascii="GHEA Grapalat" w:hAnsi="GHEA Grapalat"/>
                <w:sz w:val="16"/>
                <w:szCs w:val="16"/>
              </w:rPr>
              <w:t xml:space="preserve">, </w:t>
            </w:r>
            <w:r w:rsidRPr="00AA608E">
              <w:rPr>
                <w:rFonts w:ascii="GHEA Grapalat" w:hAnsi="GHEA Grapalat" w:cs="Sylfaen"/>
                <w:sz w:val="16"/>
                <w:szCs w:val="16"/>
              </w:rPr>
              <w:t>չոր</w:t>
            </w:r>
            <w:r w:rsidRPr="00AA608E">
              <w:rPr>
                <w:rFonts w:ascii="GHEA Grapalat" w:hAnsi="GHEA Grapalat"/>
                <w:sz w:val="16"/>
                <w:szCs w:val="16"/>
              </w:rPr>
              <w:t xml:space="preserve">, </w:t>
            </w:r>
            <w:r w:rsidRPr="00AA608E">
              <w:rPr>
                <w:rFonts w:ascii="GHEA Grapalat" w:hAnsi="GHEA Grapalat" w:cs="Sylfaen"/>
                <w:sz w:val="16"/>
                <w:szCs w:val="16"/>
              </w:rPr>
              <w:t>չկեղտոտված</w:t>
            </w:r>
            <w:r w:rsidRPr="00AA608E">
              <w:rPr>
                <w:rFonts w:ascii="GHEA Grapalat" w:hAnsi="GHEA Grapalat"/>
                <w:sz w:val="16"/>
                <w:szCs w:val="16"/>
              </w:rPr>
              <w:t xml:space="preserve">, </w:t>
            </w:r>
            <w:r w:rsidRPr="00AA608E">
              <w:rPr>
                <w:rFonts w:ascii="GHEA Grapalat" w:hAnsi="GHEA Grapalat" w:cs="Sylfaen"/>
                <w:sz w:val="16"/>
                <w:szCs w:val="16"/>
              </w:rPr>
              <w:t>առանց</w:t>
            </w:r>
            <w:r w:rsidRPr="00AA608E">
              <w:rPr>
                <w:rFonts w:ascii="GHEA Grapalat" w:hAnsi="GHEA Grapalat"/>
                <w:sz w:val="16"/>
                <w:szCs w:val="16"/>
              </w:rPr>
              <w:t xml:space="preserve"> </w:t>
            </w:r>
            <w:r w:rsidRPr="00AA608E">
              <w:rPr>
                <w:rFonts w:ascii="GHEA Grapalat" w:hAnsi="GHEA Grapalat" w:cs="Sylfaen"/>
                <w:sz w:val="16"/>
                <w:szCs w:val="16"/>
              </w:rPr>
              <w:t>ճաքերի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վնասվածքների</w:t>
            </w:r>
            <w:r w:rsidRPr="00AA608E">
              <w:rPr>
                <w:rFonts w:ascii="GHEA Grapalat" w:hAnsi="GHEA Grapalat"/>
                <w:sz w:val="16"/>
                <w:szCs w:val="16"/>
              </w:rPr>
              <w:t>,նեղ մասի տրամագիծը ոչ պակաս 1 սմ, երկարությունը ոչ պակաս 10սմ և ոչ ավելի քան 15 սմ  &lt;&lt;</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&gt;&gt;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9-</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 xml:space="preserve"> :</w:t>
            </w:r>
            <w:r w:rsidRPr="00AA608E">
              <w:rPr>
                <w:rFonts w:ascii="GHEA Grapalat" w:hAnsi="GHEA Grapalat" w:cs="Sylfaen"/>
                <w:sz w:val="16"/>
                <w:szCs w:val="16"/>
              </w:rPr>
              <w:t>Անվտանգությունն</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1913-</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Arial LatArm"/>
                <w:sz w:val="16"/>
                <w:szCs w:val="16"/>
              </w:rPr>
              <w:t>«</w:t>
            </w: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պտուղ</w:t>
            </w:r>
            <w:r w:rsidRPr="00AA608E">
              <w:rPr>
                <w:rFonts w:ascii="GHEA Grapalat" w:hAnsi="GHEA Grapalat"/>
                <w:sz w:val="16"/>
                <w:szCs w:val="16"/>
              </w:rPr>
              <w:t xml:space="preserve"> </w:t>
            </w:r>
            <w:r w:rsidRPr="00AA608E">
              <w:rPr>
                <w:rFonts w:ascii="GHEA Grapalat" w:hAnsi="GHEA Grapalat" w:cs="Arial LatArm"/>
                <w:sz w:val="16"/>
                <w:szCs w:val="16"/>
              </w:rPr>
              <w:t>–</w:t>
            </w:r>
            <w:r w:rsidRPr="00AA608E">
              <w:rPr>
                <w:rFonts w:ascii="GHEA Grapalat" w:hAnsi="GHEA Grapalat" w:cs="Sylfaen"/>
                <w:sz w:val="16"/>
                <w:szCs w:val="16"/>
              </w:rPr>
              <w:t>բանջարեղենի</w:t>
            </w:r>
            <w:r w:rsidRPr="00AA608E">
              <w:rPr>
                <w:rFonts w:ascii="GHEA Grapalat" w:hAnsi="GHEA Grapalat"/>
                <w:sz w:val="16"/>
                <w:szCs w:val="16"/>
              </w:rPr>
              <w:t xml:space="preserve"> </w:t>
            </w:r>
            <w:r w:rsidRPr="00AA608E">
              <w:rPr>
                <w:rFonts w:ascii="GHEA Grapalat" w:hAnsi="GHEA Grapalat" w:cs="Sylfaen"/>
                <w:sz w:val="16"/>
                <w:szCs w:val="16"/>
              </w:rPr>
              <w:t>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w:t>
            </w:r>
            <w:r w:rsidRPr="00AA608E">
              <w:rPr>
                <w:rFonts w:ascii="GHEA Grapalat" w:hAnsi="GHEA Grapalat" w:cs="Arial LatArm"/>
                <w:sz w:val="16"/>
                <w:szCs w:val="16"/>
              </w:rPr>
              <w:t>»</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&lt;&lt;</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&gt;&gt;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44</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15331163</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Բազուկ/կարմիր ճակնդեղ/</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iCs/>
                <w:sz w:val="16"/>
                <w:szCs w:val="16"/>
                <w:lang w:val="hy-AM"/>
              </w:rPr>
            </w:pPr>
            <w:r w:rsidRPr="00AA608E">
              <w:rPr>
                <w:rFonts w:ascii="GHEA Grapalat" w:hAnsi="GHEA Grapalat" w:cs="Sylfaen"/>
                <w:iCs/>
                <w:sz w:val="16"/>
                <w:szCs w:val="16"/>
                <w:lang w:val="ru-RU"/>
              </w:rPr>
              <w:t>Սովորական</w:t>
            </w:r>
            <w:r w:rsidRPr="00AA608E">
              <w:rPr>
                <w:rFonts w:ascii="GHEA Grapalat" w:hAnsi="GHEA Grapalat" w:cs="Sylfaen"/>
                <w:iCs/>
                <w:sz w:val="16"/>
                <w:szCs w:val="16"/>
              </w:rPr>
              <w:t xml:space="preserve"> </w:t>
            </w:r>
            <w:r w:rsidRPr="00AA608E">
              <w:rPr>
                <w:rFonts w:ascii="GHEA Grapalat" w:hAnsi="GHEA Grapalat" w:cs="Sylfaen"/>
                <w:iCs/>
                <w:sz w:val="16"/>
                <w:szCs w:val="16"/>
                <w:lang w:val="ru-RU"/>
              </w:rPr>
              <w:t>տեսակի</w:t>
            </w:r>
            <w:r w:rsidRPr="00AA608E">
              <w:rPr>
                <w:rFonts w:ascii="GHEA Grapalat" w:hAnsi="GHEA Grapalat" w:cs="Sylfaen"/>
                <w:iCs/>
                <w:sz w:val="16"/>
                <w:szCs w:val="16"/>
              </w:rPr>
              <w:t xml:space="preserve"> </w:t>
            </w:r>
            <w:r w:rsidRPr="00AA608E">
              <w:rPr>
                <w:rFonts w:ascii="GHEA Grapalat" w:hAnsi="GHEA Grapalat" w:cs="Sylfaen"/>
                <w:iCs/>
                <w:sz w:val="16"/>
                <w:szCs w:val="16"/>
                <w:lang w:val="ru-RU"/>
              </w:rPr>
              <w:t>կարմիր</w:t>
            </w:r>
            <w:r w:rsidRPr="00AA608E">
              <w:rPr>
                <w:rFonts w:ascii="GHEA Grapalat" w:hAnsi="GHEA Grapalat" w:cs="Sylfaen"/>
                <w:iCs/>
                <w:sz w:val="16"/>
                <w:szCs w:val="16"/>
              </w:rPr>
              <w:t xml:space="preserve"> </w:t>
            </w:r>
            <w:r w:rsidRPr="00AA608E">
              <w:rPr>
                <w:rFonts w:ascii="GHEA Grapalat" w:hAnsi="GHEA Grapalat" w:cs="Sylfaen"/>
                <w:iCs/>
                <w:sz w:val="16"/>
                <w:szCs w:val="16"/>
                <w:lang w:val="ru-RU"/>
              </w:rPr>
              <w:t>ճակնդեղ</w:t>
            </w:r>
            <w:r w:rsidRPr="00AA608E">
              <w:rPr>
                <w:rFonts w:ascii="GHEA Grapalat" w:hAnsi="GHEA Grapalat" w:cs="Sylfaen"/>
                <w:iCs/>
                <w:sz w:val="16"/>
                <w:szCs w:val="16"/>
              </w:rPr>
              <w:t>,</w:t>
            </w:r>
            <w:r w:rsidRPr="00AA608E">
              <w:rPr>
                <w:rFonts w:ascii="GHEA Grapalat" w:hAnsi="GHEA Grapalat" w:cs="Sylfaen"/>
                <w:iCs/>
                <w:sz w:val="16"/>
                <w:szCs w:val="16"/>
                <w:lang w:val="hy-AM"/>
              </w:rPr>
              <w:t xml:space="preserve">արմատապտուղները թարմ :Արտաքին տեսքը </w:t>
            </w:r>
            <w:r w:rsidRPr="00AA608E">
              <w:rPr>
                <w:rFonts w:ascii="GHEA Grapalat" w:hAnsi="GHEA Grapalat" w:cs="Sylfaen"/>
                <w:iCs/>
                <w:sz w:val="16"/>
                <w:szCs w:val="16"/>
                <w:lang w:val="ru-RU"/>
              </w:rPr>
              <w:t>՝</w:t>
            </w:r>
            <w:r w:rsidRPr="00AA608E">
              <w:rPr>
                <w:rFonts w:ascii="GHEA Grapalat" w:hAnsi="GHEA Grapalat" w:cs="Sylfaen"/>
                <w:iCs/>
                <w:sz w:val="16"/>
                <w:szCs w:val="16"/>
              </w:rPr>
              <w:t xml:space="preserve"> </w:t>
            </w:r>
            <w:r w:rsidRPr="00AA608E">
              <w:rPr>
                <w:rFonts w:ascii="GHEA Grapalat" w:hAnsi="GHEA Grapalat" w:cs="Sylfaen"/>
                <w:iCs/>
                <w:sz w:val="16"/>
                <w:szCs w:val="16"/>
                <w:lang w:val="hy-AM"/>
              </w:rPr>
              <w:t>ամբողջական, առանց հիվանդությունների, չոր, չկեղտոտված, առանց ճաքերի</w:t>
            </w:r>
            <w:r w:rsidRPr="00AA608E">
              <w:rPr>
                <w:rFonts w:ascii="GHEA Grapalat" w:hAnsi="GHEA Grapalat" w:cs="Sylfaen"/>
                <w:iCs/>
                <w:sz w:val="16"/>
                <w:szCs w:val="16"/>
              </w:rPr>
              <w:t xml:space="preserve"> </w:t>
            </w:r>
            <w:r w:rsidRPr="00AA608E">
              <w:rPr>
                <w:rFonts w:ascii="GHEA Grapalat" w:hAnsi="GHEA Grapalat" w:cs="Sylfaen"/>
                <w:iCs/>
                <w:sz w:val="16"/>
                <w:szCs w:val="16"/>
                <w:lang w:val="ru-RU"/>
              </w:rPr>
              <w:t>և</w:t>
            </w:r>
            <w:r w:rsidRPr="00AA608E">
              <w:rPr>
                <w:rFonts w:ascii="GHEA Grapalat" w:hAnsi="GHEA Grapalat" w:cs="Sylfaen"/>
                <w:iCs/>
                <w:sz w:val="16"/>
                <w:szCs w:val="16"/>
                <w:lang w:val="hy-AM"/>
              </w:rPr>
              <w:t xml:space="preserve"> վնասվածքների:Ներքին կառուցվածքը` միջուկը հյութալի,մուգկարմիր:Արմատապտուղների չափսերը 5-14սմ /լայնակի կտրվածքով/: Արմատապտուղներին կպած հողի քանակությունը ոչ ավել քան ընդհանուր քանակի 1%: </w:t>
            </w:r>
            <w:r w:rsidRPr="00AA608E">
              <w:rPr>
                <w:rFonts w:ascii="GHEA Grapalat" w:hAnsi="GHEA Grapalat" w:cs="Calibri"/>
                <w:color w:val="000000"/>
                <w:sz w:val="16"/>
                <w:szCs w:val="16"/>
                <w:lang w:val="hy-AM"/>
              </w:rPr>
              <w:t>ԳՕՍՏ 32285-2013:</w:t>
            </w:r>
            <w:r w:rsidRPr="00AA608E">
              <w:rPr>
                <w:rFonts w:ascii="GHEA Grapalat" w:hAnsi="GHEA Grapalat" w:cs="Sylfaen"/>
                <w:iCs/>
                <w:sz w:val="16"/>
                <w:szCs w:val="16"/>
                <w:lang w:val="hy-AM"/>
              </w:rPr>
              <w:t>Անվտանգությունն ըստ ՀՀ կառավարության 2006թ. դեկտեմբերի 21-ի N 1913-Ն որոշմամբ հաստատված  «Թարմ պտուղ –բանջարեղենի տեխնիկական կանոնակարգի» և &lt;&lt;Սննդամթերքի անվտանգության մասին&gt;&gt;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45</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15331139</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Լոլիկ</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տեղական</w:t>
            </w:r>
            <w:r w:rsidRPr="00AA608E">
              <w:rPr>
                <w:rFonts w:ascii="GHEA Grapalat" w:hAnsi="GHEA Grapalat"/>
                <w:sz w:val="16"/>
                <w:szCs w:val="16"/>
              </w:rPr>
              <w:t xml:space="preserve"> </w:t>
            </w:r>
            <w:r w:rsidRPr="00AA608E">
              <w:rPr>
                <w:rFonts w:ascii="GHEA Grapalat" w:hAnsi="GHEA Grapalat" w:cs="Sylfaen"/>
                <w:sz w:val="16"/>
                <w:szCs w:val="16"/>
              </w:rPr>
              <w:t>արտադրության</w:t>
            </w:r>
            <w:r w:rsidRPr="00AA608E">
              <w:rPr>
                <w:rFonts w:ascii="GHEA Grapalat" w:hAnsi="GHEA Grapalat"/>
                <w:sz w:val="16"/>
                <w:szCs w:val="16"/>
              </w:rPr>
              <w:t xml:space="preserve">, տրամագիծը ոչ պակաս քան 9սմ և ոչ ավելի քան 11սմ, </w:t>
            </w:r>
            <w:r w:rsidRPr="00AA608E">
              <w:rPr>
                <w:rFonts w:ascii="GHEA Grapalat" w:hAnsi="GHEA Grapalat" w:cs="Sylfaen"/>
                <w:sz w:val="16"/>
                <w:szCs w:val="16"/>
              </w:rPr>
              <w:t>Անվտանգությունն</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1913-</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46</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Օ3221124</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Վարունգ</w:t>
            </w:r>
          </w:p>
        </w:tc>
        <w:tc>
          <w:tcPr>
            <w:tcW w:w="4820" w:type="dxa"/>
            <w:vAlign w:val="center"/>
          </w:tcPr>
          <w:p w:rsidR="00AA608E" w:rsidRPr="00AA608E" w:rsidRDefault="00AA608E" w:rsidP="00DC13EB">
            <w:pPr>
              <w:jc w:val="both"/>
              <w:rPr>
                <w:rFonts w:ascii="GHEA Grapalat" w:hAnsi="GHEA Grapalat" w:cs="Sylfaen"/>
                <w:sz w:val="16"/>
                <w:szCs w:val="16"/>
              </w:rPr>
            </w:pPr>
            <w:r w:rsidRPr="00AA608E">
              <w:rPr>
                <w:rFonts w:ascii="GHEA Grapalat" w:hAnsi="GHEA Grapalat" w:cs="Sylfaen"/>
                <w:sz w:val="16"/>
                <w:szCs w:val="16"/>
                <w:lang w:val="hy-AM"/>
              </w:rPr>
              <w:t xml:space="preserve">Թարմ, տեղական </w:t>
            </w: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տեղական</w:t>
            </w:r>
            <w:r w:rsidRPr="00AA608E">
              <w:rPr>
                <w:rFonts w:ascii="GHEA Grapalat" w:hAnsi="GHEA Grapalat"/>
                <w:sz w:val="16"/>
                <w:szCs w:val="16"/>
              </w:rPr>
              <w:t xml:space="preserve"> </w:t>
            </w:r>
            <w:r w:rsidRPr="00AA608E">
              <w:rPr>
                <w:rFonts w:ascii="GHEA Grapalat" w:hAnsi="GHEA Grapalat" w:cs="Sylfaen"/>
                <w:sz w:val="16"/>
                <w:szCs w:val="16"/>
              </w:rPr>
              <w:t>արտադրության</w:t>
            </w:r>
            <w:r w:rsidRPr="00AA608E">
              <w:rPr>
                <w:rFonts w:ascii="GHEA Grapalat" w:hAnsi="GHEA Grapalat"/>
                <w:sz w:val="16"/>
                <w:szCs w:val="16"/>
              </w:rPr>
              <w:t xml:space="preserve">, տրամագիծը 34սմ,երկարությունը 10-12 սմ,, </w:t>
            </w:r>
            <w:r w:rsidRPr="00AA608E">
              <w:rPr>
                <w:rFonts w:ascii="GHEA Grapalat" w:hAnsi="GHEA Grapalat" w:cs="Sylfaen"/>
                <w:sz w:val="16"/>
                <w:szCs w:val="16"/>
              </w:rPr>
              <w:t>Անվտանգությունն</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1913-</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Arial LatArm"/>
                <w:sz w:val="16"/>
                <w:szCs w:val="16"/>
              </w:rPr>
              <w:t>«</w:t>
            </w: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պտուղ</w:t>
            </w:r>
            <w:r w:rsidRPr="00AA608E">
              <w:rPr>
                <w:rFonts w:ascii="GHEA Grapalat" w:hAnsi="GHEA Grapalat"/>
                <w:sz w:val="16"/>
                <w:szCs w:val="16"/>
              </w:rPr>
              <w:t xml:space="preserve"> </w:t>
            </w:r>
            <w:r w:rsidRPr="00AA608E">
              <w:rPr>
                <w:rFonts w:ascii="GHEA Grapalat" w:hAnsi="GHEA Grapalat" w:cs="Arial LatArm"/>
                <w:sz w:val="16"/>
                <w:szCs w:val="16"/>
              </w:rPr>
              <w:t>–</w:t>
            </w:r>
            <w:r w:rsidRPr="00AA608E">
              <w:rPr>
                <w:rFonts w:ascii="GHEA Grapalat" w:hAnsi="GHEA Grapalat" w:cs="Sylfaen"/>
                <w:sz w:val="16"/>
                <w:szCs w:val="16"/>
              </w:rPr>
              <w:t>բանջարեղենի</w:t>
            </w:r>
            <w:r w:rsidRPr="00AA608E">
              <w:rPr>
                <w:rFonts w:ascii="GHEA Grapalat" w:hAnsi="GHEA Grapalat"/>
                <w:sz w:val="16"/>
                <w:szCs w:val="16"/>
              </w:rPr>
              <w:t xml:space="preserve"> </w:t>
            </w:r>
            <w:r w:rsidRPr="00AA608E">
              <w:rPr>
                <w:rFonts w:ascii="GHEA Grapalat" w:hAnsi="GHEA Grapalat" w:cs="Sylfaen"/>
                <w:sz w:val="16"/>
                <w:szCs w:val="16"/>
              </w:rPr>
              <w:t>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w:t>
            </w:r>
            <w:r w:rsidRPr="00AA608E">
              <w:rPr>
                <w:rFonts w:ascii="GHEA Grapalat" w:hAnsi="GHEA Grapalat" w:cs="Arial LatArm"/>
                <w:sz w:val="16"/>
                <w:szCs w:val="16"/>
              </w:rPr>
              <w:t>»</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&lt;&lt;</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&gt;&gt;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w:t>
            </w:r>
            <w:r w:rsidRPr="00AA608E">
              <w:rPr>
                <w:rFonts w:ascii="GHEA Grapalat" w:hAnsi="GHEA Grapalat" w:cs="Calibri"/>
                <w:sz w:val="16"/>
                <w:szCs w:val="16"/>
              </w:rPr>
              <w:lastRenderedPageBreak/>
              <w:t>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47</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15331167</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Կանաչի Խառն</w:t>
            </w:r>
          </w:p>
        </w:tc>
        <w:tc>
          <w:tcPr>
            <w:tcW w:w="4820" w:type="dxa"/>
            <w:vAlign w:val="center"/>
          </w:tcPr>
          <w:p w:rsidR="00AA608E" w:rsidRPr="00AA608E" w:rsidRDefault="00AA608E" w:rsidP="00DC13EB">
            <w:pPr>
              <w:jc w:val="both"/>
              <w:rPr>
                <w:rFonts w:ascii="GHEA Grapalat" w:hAnsi="GHEA Grapalat" w:cs="Sylfaen"/>
                <w:color w:val="000000"/>
                <w:sz w:val="16"/>
                <w:szCs w:val="16"/>
              </w:rPr>
            </w:pPr>
            <w:r w:rsidRPr="00AA608E">
              <w:rPr>
                <w:rFonts w:ascii="GHEA Grapalat" w:hAnsi="GHEA Grapalat" w:cs="Sylfaen"/>
                <w:color w:val="000000"/>
                <w:sz w:val="16"/>
                <w:szCs w:val="16"/>
              </w:rPr>
              <w:t>Կանաչիտարբերտեսակների</w:t>
            </w:r>
            <w:r w:rsidRPr="00AA608E">
              <w:rPr>
                <w:rFonts w:ascii="GHEA Grapalat" w:hAnsi="GHEA Grapalat" w:cs="Sylfaen"/>
                <w:color w:val="000000"/>
                <w:sz w:val="16"/>
                <w:szCs w:val="16"/>
                <w:lang w:val="hy-AM"/>
              </w:rPr>
              <w:t>(մաղադանոս,համեմ,սամիթ,ռեհան):</w:t>
            </w:r>
            <w:r w:rsidRPr="00AA608E">
              <w:rPr>
                <w:rFonts w:ascii="GHEA Grapalat" w:hAnsi="GHEA Grapalat" w:cs="Sylfaen"/>
                <w:color w:val="000000"/>
                <w:sz w:val="16"/>
                <w:szCs w:val="16"/>
              </w:rPr>
              <w:t>200գրքաշը:</w:t>
            </w:r>
            <w:r w:rsidRPr="00AA608E">
              <w:rPr>
                <w:rFonts w:ascii="GHEA Grapalat" w:hAnsi="GHEA Grapalat" w:cs="Calibri"/>
                <w:color w:val="000000"/>
                <w:sz w:val="16"/>
                <w:szCs w:val="16"/>
                <w:lang w:val="hy-AM"/>
              </w:rPr>
              <w:t>Թարմ,առանցվնասնածքների,,անվտանգությունըսանիտարահամաճարակային կանոնների ու նորմերի և &lt;&lt;Սննդամթերքի անվտանգության մասին&gt;&gt; ՀՀ օրենքի: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կապ</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120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48</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Օ3222132</w:t>
            </w:r>
          </w:p>
          <w:p w:rsidR="00AA608E" w:rsidRPr="00AA608E" w:rsidRDefault="00AA608E" w:rsidP="00DC13EB">
            <w:pPr>
              <w:jc w:val="center"/>
              <w:rPr>
                <w:rFonts w:ascii="GHEA Grapalat" w:hAnsi="GHEA Grapalat" w:cs="Calibri"/>
                <w:sz w:val="18"/>
                <w:szCs w:val="18"/>
                <w:lang w:eastAsia="ru-RU"/>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Դեղձ</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Calibri"/>
                <w:color w:val="000000"/>
                <w:sz w:val="16"/>
                <w:szCs w:val="16"/>
              </w:rPr>
              <w:t>Թարմ</w:t>
            </w:r>
            <w:r w:rsidRPr="00AA608E">
              <w:rPr>
                <w:rFonts w:ascii="GHEA Grapalat" w:hAnsi="GHEA Grapalat" w:cs="Calibri"/>
                <w:color w:val="000000"/>
                <w:sz w:val="16"/>
                <w:szCs w:val="16"/>
                <w:lang w:val="hy-AM"/>
              </w:rPr>
              <w:t>,</w:t>
            </w:r>
            <w:r w:rsidRPr="00AA608E">
              <w:rPr>
                <w:rFonts w:ascii="GHEA Grapalat" w:hAnsi="GHEA Grapalat" w:cs="Calibri"/>
                <w:color w:val="000000"/>
                <w:sz w:val="16"/>
                <w:szCs w:val="16"/>
              </w:rPr>
              <w:t>ԳՕՍՏ-21833-76,</w:t>
            </w:r>
            <w:r w:rsidRPr="00AA608E">
              <w:rPr>
                <w:rFonts w:ascii="GHEA Grapalat" w:hAnsi="GHEA Grapalat" w:cs="Calibri"/>
                <w:color w:val="000000"/>
                <w:sz w:val="16"/>
                <w:szCs w:val="16"/>
                <w:lang w:val="hy-AM"/>
              </w:rPr>
              <w:t>տարբեր  տեսակի,միջին չափսի</w:t>
            </w:r>
            <w:r w:rsidRPr="00AA608E">
              <w:rPr>
                <w:rFonts w:ascii="GHEA Grapalat" w:hAnsi="GHEA Grapalat" w:cs="Calibri"/>
                <w:color w:val="000000"/>
                <w:sz w:val="16"/>
                <w:szCs w:val="16"/>
              </w:rPr>
              <w:t xml:space="preserve"> </w:t>
            </w:r>
            <w:r w:rsidRPr="00AA608E">
              <w:rPr>
                <w:rFonts w:ascii="GHEA Grapalat" w:hAnsi="GHEA Grapalat" w:cs="Calibri"/>
                <w:color w:val="000000"/>
                <w:sz w:val="16"/>
                <w:szCs w:val="16"/>
                <w:lang w:val="hy-AM"/>
              </w:rPr>
              <w:t>,</w:t>
            </w:r>
            <w:r w:rsidRPr="00AA608E">
              <w:rPr>
                <w:rFonts w:ascii="GHEA Grapalat" w:hAnsi="GHEA Grapalat" w:cs="Calibri"/>
                <w:color w:val="000000"/>
                <w:sz w:val="16"/>
                <w:szCs w:val="16"/>
              </w:rPr>
              <w:t>առանցվնասվածքներիևարտաքինարատիանվտանգությունըսանիտարահամաճարակային կանոնների և նորմերի &lt;Սննդամթերքի անվտանգության մասին&gt; ՀՀ օրենքի: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49</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Օ3222134</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Սալոր</w:t>
            </w:r>
          </w:p>
        </w:tc>
        <w:tc>
          <w:tcPr>
            <w:tcW w:w="4820" w:type="dxa"/>
            <w:vAlign w:val="center"/>
          </w:tcPr>
          <w:p w:rsidR="00AA608E" w:rsidRPr="00AA608E" w:rsidRDefault="00AA608E" w:rsidP="00DC13EB">
            <w:pPr>
              <w:jc w:val="both"/>
              <w:rPr>
                <w:rFonts w:ascii="GHEA Grapalat" w:hAnsi="GHEA Grapalat"/>
                <w:color w:val="000000"/>
                <w:sz w:val="18"/>
                <w:szCs w:val="18"/>
              </w:rPr>
            </w:pPr>
            <w:r w:rsidRPr="00AA608E">
              <w:rPr>
                <w:rFonts w:ascii="GHEA Grapalat" w:hAnsi="GHEA Grapalat" w:cs="Calibri"/>
                <w:color w:val="000000"/>
                <w:sz w:val="18"/>
                <w:szCs w:val="18"/>
              </w:rPr>
              <w:t>Թարմ ԳՕՍՏ 21920-76</w:t>
            </w:r>
            <w:r w:rsidRPr="00AA608E">
              <w:rPr>
                <w:rFonts w:ascii="GHEA Grapalat" w:hAnsi="GHEA Grapalat" w:cs="Calibri"/>
                <w:color w:val="000000"/>
                <w:sz w:val="18"/>
                <w:szCs w:val="18"/>
                <w:lang w:val="hy-AM"/>
              </w:rPr>
              <w:t>,միջին չափսի</w:t>
            </w:r>
            <w:r w:rsidRPr="00AA608E">
              <w:rPr>
                <w:rFonts w:ascii="GHEA Grapalat" w:hAnsi="GHEA Grapalat" w:cs="Calibri"/>
                <w:color w:val="000000"/>
                <w:sz w:val="18"/>
                <w:szCs w:val="18"/>
              </w:rPr>
              <w:t>, առանց վնասվածքներիև արտաքինարատիանվտանգությունը սանիտարահամաճարակային կանոնների և նորմերի &lt;Սննդամթերքի անվտանգության մասին&gt; ՀՀ օրենքի: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50</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Օ3222128</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Խնձոր</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s="Sylfaen"/>
                <w:sz w:val="16"/>
                <w:szCs w:val="16"/>
                <w:lang w:val="hy-AM"/>
              </w:rPr>
              <w:t>Խնձոր</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թարմ</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պտղաբանական</w:t>
            </w:r>
            <w:r w:rsidRPr="00AA608E">
              <w:rPr>
                <w:rFonts w:ascii="GHEA Grapalat" w:hAnsi="GHEA Grapalat"/>
                <w:sz w:val="16"/>
                <w:szCs w:val="16"/>
                <w:lang w:val="hy-AM"/>
              </w:rPr>
              <w:t xml:space="preserve"> I </w:t>
            </w:r>
            <w:r w:rsidRPr="00AA608E">
              <w:rPr>
                <w:rFonts w:ascii="GHEA Grapalat" w:hAnsi="GHEA Grapalat" w:cs="Sylfaen"/>
                <w:sz w:val="16"/>
                <w:szCs w:val="16"/>
                <w:lang w:val="hy-AM"/>
              </w:rPr>
              <w:t>խմբի</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Հայաստանի</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տարբեր</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տեսակների</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նեղ</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տրամագիծը</w:t>
            </w:r>
            <w:r w:rsidRPr="00AA608E">
              <w:rPr>
                <w:rFonts w:ascii="GHEA Grapalat" w:hAnsi="GHEA Grapalat"/>
                <w:sz w:val="16"/>
                <w:szCs w:val="16"/>
                <w:lang w:val="hy-AM"/>
              </w:rPr>
              <w:t xml:space="preserve"> 5 </w:t>
            </w:r>
            <w:r w:rsidRPr="00AA608E">
              <w:rPr>
                <w:rFonts w:ascii="GHEA Grapalat" w:hAnsi="GHEA Grapalat" w:cs="Sylfaen"/>
                <w:sz w:val="16"/>
                <w:szCs w:val="16"/>
                <w:lang w:val="hy-AM"/>
              </w:rPr>
              <w:t>սմ</w:t>
            </w:r>
            <w:r w:rsidRPr="00AA608E">
              <w:rPr>
                <w:rFonts w:ascii="GHEA Grapalat" w:hAnsi="GHEA Grapalat"/>
                <w:sz w:val="16"/>
                <w:szCs w:val="16"/>
                <w:lang w:val="hy-AM"/>
              </w:rPr>
              <w:t>-</w:t>
            </w:r>
            <w:r w:rsidRPr="00AA608E">
              <w:rPr>
                <w:rFonts w:ascii="GHEA Grapalat" w:hAnsi="GHEA Grapalat" w:cs="Sylfaen"/>
                <w:sz w:val="16"/>
                <w:szCs w:val="16"/>
                <w:lang w:val="hy-AM"/>
              </w:rPr>
              <w:t>ից</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ոչ</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պակաս</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ԳՕՍՏ</w:t>
            </w:r>
            <w:r w:rsidRPr="00AA608E">
              <w:rPr>
                <w:rFonts w:ascii="GHEA Grapalat" w:hAnsi="GHEA Grapalat"/>
                <w:sz w:val="16"/>
                <w:szCs w:val="16"/>
                <w:lang w:val="hy-AM"/>
              </w:rPr>
              <w:t xml:space="preserve"> 21122-75, </w:t>
            </w:r>
            <w:r w:rsidRPr="00AA608E">
              <w:rPr>
                <w:rFonts w:ascii="GHEA Grapalat" w:hAnsi="GHEA Grapalat" w:cs="Sylfaen"/>
                <w:sz w:val="16"/>
                <w:szCs w:val="16"/>
                <w:lang w:val="hy-AM"/>
              </w:rPr>
              <w:t>անվտանգությունը</w:t>
            </w:r>
            <w:r w:rsidRPr="00AA608E">
              <w:rPr>
                <w:rFonts w:ascii="GHEA Grapalat" w:hAnsi="GHEA Grapalat"/>
                <w:sz w:val="16"/>
                <w:szCs w:val="16"/>
                <w:lang w:val="hy-AM"/>
              </w:rPr>
              <w:t xml:space="preserve"> </w:t>
            </w:r>
            <w:r w:rsidRPr="00AA608E">
              <w:rPr>
                <w:rFonts w:ascii="GHEA Grapalat" w:hAnsi="GHEA Grapalat" w:cs="Sylfaen"/>
                <w:sz w:val="16"/>
                <w:szCs w:val="16"/>
                <w:lang w:val="hy-AM"/>
              </w:rPr>
              <w:t>և</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մակնշումը</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ըստ</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ՀՀ</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կառավարության</w:t>
            </w:r>
            <w:r w:rsidRPr="00AA608E">
              <w:rPr>
                <w:rFonts w:ascii="GHEA Grapalat" w:hAnsi="GHEA Grapalat"/>
                <w:sz w:val="16"/>
                <w:szCs w:val="16"/>
                <w:lang w:val="hy-AM"/>
              </w:rPr>
              <w:t xml:space="preserve"> 2006</w:t>
            </w:r>
            <w:r w:rsidRPr="00AA608E">
              <w:rPr>
                <w:rFonts w:ascii="GHEA Grapalat" w:hAnsi="GHEA Grapalat" w:cs="Sylfaen"/>
                <w:sz w:val="16"/>
                <w:szCs w:val="16"/>
                <w:lang w:val="hy-AM"/>
              </w:rPr>
              <w:t>թ</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դեկտեմբերի</w:t>
            </w:r>
            <w:r w:rsidRPr="00AA608E">
              <w:rPr>
                <w:rFonts w:ascii="GHEA Grapalat" w:hAnsi="GHEA Grapalat"/>
                <w:sz w:val="16"/>
                <w:szCs w:val="16"/>
                <w:lang w:val="hy-AM"/>
              </w:rPr>
              <w:t xml:space="preserve"> 21-</w:t>
            </w:r>
            <w:r w:rsidRPr="00AA608E">
              <w:rPr>
                <w:rFonts w:ascii="GHEA Grapalat" w:hAnsi="GHEA Grapalat" w:cs="Sylfaen"/>
                <w:sz w:val="16"/>
                <w:szCs w:val="16"/>
                <w:lang w:val="hy-AM"/>
              </w:rPr>
              <w:t>ի</w:t>
            </w:r>
            <w:r w:rsidRPr="00AA608E">
              <w:rPr>
                <w:rFonts w:ascii="GHEA Grapalat" w:hAnsi="GHEA Grapalat"/>
                <w:sz w:val="16"/>
                <w:szCs w:val="16"/>
                <w:lang w:val="hy-AM"/>
              </w:rPr>
              <w:t xml:space="preserve"> N 1913-</w:t>
            </w:r>
            <w:r w:rsidRPr="00AA608E">
              <w:rPr>
                <w:rFonts w:ascii="GHEA Grapalat" w:hAnsi="GHEA Grapalat" w:cs="Sylfaen"/>
                <w:sz w:val="16"/>
                <w:szCs w:val="16"/>
                <w:lang w:val="hy-AM"/>
              </w:rPr>
              <w:t>Ն</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որոշմամբ</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հաստատված</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Թարմ</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պտուղբանջարեղենի</w:t>
            </w:r>
            <w:r w:rsidRPr="00AA608E">
              <w:rPr>
                <w:rFonts w:ascii="GHEA Grapalat" w:hAnsi="GHEA Grapalat" w:cs="Sylfaen"/>
                <w:sz w:val="16"/>
                <w:szCs w:val="16"/>
              </w:rPr>
              <w:t xml:space="preserve"> </w:t>
            </w:r>
            <w:r w:rsidRPr="00AA608E">
              <w:rPr>
                <w:rFonts w:ascii="GHEA Grapalat" w:hAnsi="GHEA Grapalat" w:cs="Sylfaen"/>
                <w:sz w:val="16"/>
                <w:szCs w:val="16"/>
                <w:lang w:val="hy-AM"/>
              </w:rPr>
              <w:t>տեխնիկական</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կանոնակարգի</w:t>
            </w:r>
            <w:r w:rsidRPr="00AA608E">
              <w:rPr>
                <w:rFonts w:ascii="GHEA Grapalat" w:hAnsi="GHEA Grapalat"/>
                <w:sz w:val="16"/>
                <w:szCs w:val="16"/>
                <w:lang w:val="hy-AM"/>
              </w:rPr>
              <w:t>»</w:t>
            </w:r>
            <w:r w:rsidRPr="00AA608E">
              <w:rPr>
                <w:rFonts w:ascii="GHEA Grapalat" w:hAnsi="GHEA Grapalat"/>
                <w:sz w:val="16"/>
                <w:szCs w:val="16"/>
              </w:rPr>
              <w:t xml:space="preserve"> </w:t>
            </w:r>
            <w:r w:rsidRPr="00AA608E">
              <w:rPr>
                <w:rFonts w:ascii="GHEA Grapalat" w:hAnsi="GHEA Grapalat" w:cs="Sylfaen"/>
                <w:sz w:val="16"/>
                <w:szCs w:val="16"/>
                <w:lang w:val="hy-AM"/>
              </w:rPr>
              <w:t>և</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Սննդամթերքի</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անվտանգության</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մասին</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ՀՀ</w:t>
            </w:r>
            <w:r w:rsidRPr="00AA608E">
              <w:rPr>
                <w:rFonts w:ascii="GHEA Grapalat" w:hAnsi="GHEA Grapalat"/>
                <w:sz w:val="16"/>
                <w:szCs w:val="16"/>
                <w:lang w:val="hy-AM"/>
              </w:rPr>
              <w:t xml:space="preserve"> </w:t>
            </w:r>
            <w:r w:rsidRPr="00AA608E">
              <w:rPr>
                <w:rFonts w:ascii="GHEA Grapalat" w:hAnsi="GHEA Grapalat" w:cs="Sylfaen"/>
                <w:sz w:val="16"/>
                <w:szCs w:val="16"/>
                <w:lang w:val="hy-AM"/>
              </w:rPr>
              <w:t>օրենքի</w:t>
            </w:r>
            <w:r w:rsidRPr="00AA608E">
              <w:rPr>
                <w:rFonts w:ascii="GHEA Grapalat" w:hAnsi="GHEA Grapalat"/>
                <w:sz w:val="16"/>
                <w:szCs w:val="16"/>
                <w:lang w:val="hy-AM"/>
              </w:rPr>
              <w:t xml:space="preserve"> 8-</w:t>
            </w:r>
            <w:r w:rsidRPr="00AA608E">
              <w:rPr>
                <w:rFonts w:ascii="GHEA Grapalat" w:hAnsi="GHEA Grapalat" w:cs="Sylfaen"/>
                <w:sz w:val="16"/>
                <w:szCs w:val="16"/>
                <w:lang w:val="hy-AM"/>
              </w:rPr>
              <w:t>րդ</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51</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03222119</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Նարինջ</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s="Calibri"/>
                <w:sz w:val="16"/>
                <w:szCs w:val="16"/>
                <w:lang w:val="hy-AM"/>
              </w:rPr>
              <w:t>Նարինջ թարմ,առողջ,տրամագիծը 6 սմ</w:t>
            </w:r>
            <w:r w:rsidRPr="00AA608E">
              <w:rPr>
                <w:rFonts w:ascii="GHEA Grapalat" w:hAnsi="GHEA Grapalat" w:cs="Calibri"/>
                <w:sz w:val="16"/>
                <w:szCs w:val="16"/>
              </w:rPr>
              <w:t xml:space="preserve"> </w:t>
            </w:r>
            <w:r w:rsidRPr="00AA608E">
              <w:rPr>
                <w:rFonts w:ascii="GHEA Grapalat" w:hAnsi="GHEA Grapalat" w:cs="Calibri"/>
                <w:sz w:val="16"/>
                <w:szCs w:val="16"/>
                <w:lang w:val="hy-AM"/>
              </w:rPr>
              <w:t>ից</w:t>
            </w:r>
            <w:r w:rsidRPr="00AA608E">
              <w:rPr>
                <w:rFonts w:ascii="GHEA Grapalat" w:hAnsi="GHEA Grapalat" w:cs="Calibri"/>
                <w:sz w:val="16"/>
                <w:szCs w:val="16"/>
              </w:rPr>
              <w:t xml:space="preserve"> </w:t>
            </w:r>
            <w:r w:rsidRPr="00AA608E">
              <w:rPr>
                <w:rFonts w:ascii="GHEA Grapalat" w:hAnsi="GHEA Grapalat" w:cs="Calibri"/>
                <w:sz w:val="16"/>
                <w:szCs w:val="16"/>
                <w:lang w:val="hy-AM"/>
              </w:rPr>
              <w:t>ոչ</w:t>
            </w:r>
            <w:r w:rsidRPr="00AA608E">
              <w:rPr>
                <w:rFonts w:ascii="GHEA Grapalat" w:hAnsi="GHEA Grapalat" w:cs="Calibri"/>
                <w:sz w:val="16"/>
                <w:szCs w:val="16"/>
              </w:rPr>
              <w:t xml:space="preserve"> </w:t>
            </w:r>
            <w:r w:rsidRPr="00AA608E">
              <w:rPr>
                <w:rFonts w:ascii="GHEA Grapalat" w:hAnsi="GHEA Grapalat" w:cs="Calibri"/>
                <w:sz w:val="16"/>
                <w:szCs w:val="16"/>
                <w:lang w:val="hy-AM"/>
              </w:rPr>
              <w:t>պակաս,Անվտանգությունը և</w:t>
            </w:r>
            <w:r w:rsidRPr="00AA608E">
              <w:rPr>
                <w:rFonts w:ascii="GHEA Grapalat" w:hAnsi="GHEA Grapalat" w:cs="Calibri"/>
                <w:sz w:val="16"/>
                <w:szCs w:val="16"/>
              </w:rPr>
              <w:t xml:space="preserve"> </w:t>
            </w:r>
            <w:r w:rsidRPr="00AA608E">
              <w:rPr>
                <w:rFonts w:ascii="GHEA Grapalat" w:hAnsi="GHEA Grapalat" w:cs="Calibri"/>
                <w:sz w:val="16"/>
                <w:szCs w:val="16"/>
                <w:lang w:val="hy-AM"/>
              </w:rPr>
              <w:t>մակնշումը</w:t>
            </w:r>
            <w:r w:rsidRPr="00AA608E">
              <w:rPr>
                <w:rFonts w:ascii="GHEA Grapalat" w:hAnsi="GHEA Grapalat" w:cs="Calibri"/>
                <w:sz w:val="16"/>
                <w:szCs w:val="16"/>
              </w:rPr>
              <w:t xml:space="preserve"> </w:t>
            </w:r>
            <w:r w:rsidRPr="00AA608E">
              <w:rPr>
                <w:rFonts w:ascii="GHEA Grapalat" w:hAnsi="GHEA Grapalat" w:cs="Calibri"/>
                <w:sz w:val="16"/>
                <w:szCs w:val="16"/>
                <w:lang w:val="hy-AM"/>
              </w:rPr>
              <w:t>`ըստ</w:t>
            </w:r>
            <w:r w:rsidRPr="00AA608E">
              <w:rPr>
                <w:rFonts w:ascii="GHEA Grapalat" w:hAnsi="GHEA Grapalat" w:cs="Calibri"/>
                <w:sz w:val="16"/>
                <w:szCs w:val="16"/>
              </w:rPr>
              <w:t xml:space="preserve"> </w:t>
            </w:r>
            <w:r w:rsidRPr="00AA608E">
              <w:rPr>
                <w:rFonts w:ascii="GHEA Grapalat" w:hAnsi="GHEA Grapalat" w:cs="Calibri"/>
                <w:sz w:val="16"/>
                <w:szCs w:val="16"/>
                <w:lang w:val="hy-AM"/>
              </w:rPr>
              <w:t>ՀՀ</w:t>
            </w:r>
            <w:r w:rsidRPr="00AA608E">
              <w:rPr>
                <w:rFonts w:ascii="GHEA Grapalat" w:hAnsi="GHEA Grapalat" w:cs="Calibri"/>
                <w:sz w:val="16"/>
                <w:szCs w:val="16"/>
              </w:rPr>
              <w:t xml:space="preserve"> </w:t>
            </w:r>
            <w:r w:rsidRPr="00AA608E">
              <w:rPr>
                <w:rFonts w:ascii="GHEA Grapalat" w:hAnsi="GHEA Grapalat" w:cs="Calibri"/>
                <w:sz w:val="16"/>
                <w:szCs w:val="16"/>
                <w:lang w:val="hy-AM"/>
              </w:rPr>
              <w:t>կառավարության 2006թ. դեկտեմբերի 21-ի N 1913-Ն որոշմամբ հաստատված “Թարմ պտուղբանջարեղենի</w:t>
            </w:r>
            <w:r w:rsidRPr="00AA608E">
              <w:rPr>
                <w:rFonts w:ascii="GHEA Grapalat" w:hAnsi="GHEA Grapalat" w:cs="Calibri"/>
                <w:sz w:val="16"/>
                <w:szCs w:val="16"/>
              </w:rPr>
              <w:t xml:space="preserve"> </w:t>
            </w:r>
            <w:r w:rsidRPr="00AA608E">
              <w:rPr>
                <w:rFonts w:ascii="GHEA Grapalat" w:hAnsi="GHEA Grapalat" w:cs="Calibri"/>
                <w:sz w:val="16"/>
                <w:szCs w:val="16"/>
                <w:lang w:val="hy-AM"/>
              </w:rPr>
              <w:t xml:space="preserve">տեխնիկական կանոնակարգի” և “Սննդամթերքի </w:t>
            </w:r>
            <w:r w:rsidRPr="00AA608E">
              <w:rPr>
                <w:rFonts w:ascii="GHEA Grapalat" w:hAnsi="GHEA Grapalat" w:cs="Calibri"/>
                <w:sz w:val="16"/>
                <w:szCs w:val="16"/>
                <w:lang w:val="hy-AM"/>
              </w:rPr>
              <w:lastRenderedPageBreak/>
              <w:t>անվտանգության</w:t>
            </w:r>
            <w:r w:rsidRPr="00AA608E">
              <w:rPr>
                <w:rFonts w:ascii="GHEA Grapalat" w:hAnsi="GHEA Grapalat" w:cs="Calibri"/>
                <w:sz w:val="16"/>
                <w:szCs w:val="16"/>
              </w:rPr>
              <w:t xml:space="preserve"> </w:t>
            </w:r>
            <w:r w:rsidRPr="00AA608E">
              <w:rPr>
                <w:rFonts w:ascii="GHEA Grapalat" w:hAnsi="GHEA Grapalat" w:cs="Calibri"/>
                <w:sz w:val="16"/>
                <w:szCs w:val="16"/>
                <w:lang w:val="hy-AM"/>
              </w:rPr>
              <w:t>մասին”ՀՀօրենքի 8-րդ հոդվածի։</w:t>
            </w:r>
            <w:r w:rsidRPr="00AA608E">
              <w:rPr>
                <w:rFonts w:ascii="GHEA Grapalat" w:hAnsi="GHEA Grapalat" w:cs="Arial"/>
                <w:sz w:val="16"/>
                <w:szCs w:val="16"/>
                <w:lang w:val="hy-AM"/>
              </w:rPr>
              <w:t xml:space="preserve"> </w:t>
            </w:r>
            <w:r w:rsidRPr="00AA608E">
              <w:rPr>
                <w:rFonts w:ascii="GHEA Grapalat" w:hAnsi="GHEA Grapalat"/>
                <w:color w:val="000000"/>
                <w:sz w:val="16"/>
                <w:szCs w:val="16"/>
                <w:lang w:val="en-GB"/>
              </w:rPr>
              <w:t>ԳՕՍՏ 4427-82</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w:t>
            </w:r>
            <w:r w:rsidRPr="00AA608E">
              <w:rPr>
                <w:rFonts w:ascii="GHEA Grapalat" w:hAnsi="GHEA Grapalat" w:cs="Calibri"/>
                <w:sz w:val="16"/>
                <w:szCs w:val="16"/>
              </w:rPr>
              <w:lastRenderedPageBreak/>
              <w:t>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lastRenderedPageBreak/>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52</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03222100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Բանան</w:t>
            </w:r>
          </w:p>
        </w:tc>
        <w:tc>
          <w:tcPr>
            <w:tcW w:w="4820" w:type="dxa"/>
            <w:vAlign w:val="center"/>
          </w:tcPr>
          <w:p w:rsidR="00AA608E" w:rsidRPr="00AA608E" w:rsidRDefault="00AA608E" w:rsidP="00DC13EB">
            <w:pPr>
              <w:jc w:val="both"/>
              <w:rPr>
                <w:rFonts w:ascii="GHEA Grapalat" w:hAnsi="GHEA Grapalat" w:cs="Calibri"/>
                <w:sz w:val="16"/>
                <w:szCs w:val="16"/>
                <w:lang w:val="hy-AM"/>
              </w:rPr>
            </w:pPr>
            <w:r w:rsidRPr="00AA608E">
              <w:rPr>
                <w:rFonts w:ascii="GHEA Grapalat" w:hAnsi="GHEA Grapalat" w:cs="Calibri"/>
                <w:sz w:val="16"/>
                <w:szCs w:val="16"/>
                <w:lang w:val="hy-AM"/>
              </w:rPr>
              <w:t xml:space="preserve">Բանան չափավոր դեղնած, </w:t>
            </w:r>
            <w:r w:rsidRPr="00AA608E">
              <w:rPr>
                <w:rFonts w:ascii="GHEA Grapalat" w:hAnsi="GHEA Grapalat" w:cs="Sylfaen"/>
                <w:sz w:val="16"/>
                <w:szCs w:val="16"/>
                <w:lang w:val="hy-AM"/>
              </w:rPr>
              <w:t xml:space="preserve"> երկարություն 15 սմ-ից ոչ պակաս</w:t>
            </w:r>
            <w:r w:rsidRPr="00AA608E">
              <w:rPr>
                <w:rFonts w:ascii="GHEA Grapalat" w:hAnsi="GHEA Grapalat" w:cs="Calibri"/>
                <w:sz w:val="16"/>
                <w:szCs w:val="16"/>
                <w:lang w:val="hy-AM"/>
              </w:rPr>
              <w:t xml:space="preserve"> :Անվտանգությունը և մակնշումը` ըստ ՀՀ կառավարության 2006թ. դեկտեմբերի 21-ի N 1913-Ն որոշմամբ հաստատված “Թարմ պտուղբանջարեղենիտեխնիկական կանոնակարգի” և “Սննդամթերքի անվտանգությանմասին”ՀՀօրենքի 8-րդ հոդվածի::ԳՕՍՏ51603-2000</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53</w:t>
            </w:r>
          </w:p>
        </w:tc>
        <w:tc>
          <w:tcPr>
            <w:tcW w:w="1417" w:type="dxa"/>
            <w:vAlign w:val="center"/>
          </w:tcPr>
          <w:p w:rsidR="00AA608E" w:rsidRPr="00AA608E" w:rsidRDefault="00AA608E" w:rsidP="00DC13EB">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03222121</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Մանդարին</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Calibri"/>
                <w:sz w:val="16"/>
                <w:szCs w:val="16"/>
              </w:rPr>
              <w:t>Մանդարին թարմ, I պտղաբանական խմբի, դեղին կեղևով և պտղամսով, անվտանգությունը,փաթեթավորումը և մակնշումը` ըստ ՀՀ կառ. 2006թ. դեկտեմբերի 21-ի N 1913-Ն որոշմամբ հաստատված “Թարմ պտուղբանջարեղենիտեխ.կանոնակարգի”և“Սննդամթերքիանվտանգության մասին” ՀՀ օրենքի  8-րդ հոդվածի, տրամագիծը 6-8 սմ</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54</w:t>
            </w:r>
          </w:p>
        </w:tc>
        <w:tc>
          <w:tcPr>
            <w:tcW w:w="1417" w:type="dxa"/>
            <w:vAlign w:val="center"/>
          </w:tcPr>
          <w:p w:rsidR="00AA608E" w:rsidRPr="00AA608E" w:rsidRDefault="00AA608E" w:rsidP="00DC13EB">
            <w:pPr>
              <w:jc w:val="center"/>
              <w:rPr>
                <w:rFonts w:ascii="GHEA Grapalat" w:hAnsi="GHEA Grapalat" w:cs="Calibri"/>
                <w:sz w:val="18"/>
                <w:szCs w:val="18"/>
                <w:lang w:val="hy-AM" w:eastAsia="ru-RU"/>
              </w:rPr>
            </w:pPr>
            <w:r w:rsidRPr="00AA608E">
              <w:rPr>
                <w:rFonts w:ascii="GHEA Grapalat" w:hAnsi="GHEA Grapalat" w:cs="Calibri"/>
                <w:sz w:val="18"/>
                <w:szCs w:val="18"/>
                <w:lang w:eastAsia="ru-RU"/>
              </w:rPr>
              <w:t>Օ</w:t>
            </w:r>
            <w:r w:rsidRPr="00AA608E">
              <w:rPr>
                <w:rFonts w:ascii="GHEA Grapalat" w:hAnsi="GHEA Grapalat" w:cs="Calibri"/>
                <w:sz w:val="18"/>
                <w:szCs w:val="18"/>
                <w:lang w:val="hy-AM" w:eastAsia="ru-RU"/>
              </w:rPr>
              <w:t>3222100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Մրգահյութ</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lang w:val="hy-AM"/>
              </w:rPr>
              <w:t>Մրգահյութիցպատրաստվածթարմմրգերիցևպտուղներից,պտղամսով,շաքարի օշարակի հավելումով կամ առանց դրա,արտաքին տեսքով պարզ՝ նստվածքիզանգվածայինմասը0,2</w:t>
            </w:r>
            <w:r w:rsidRPr="00AA608E">
              <w:rPr>
                <w:rFonts w:ascii="GHEA Grapalat" w:hAnsi="GHEA Grapalat"/>
                <w:color w:val="000000"/>
                <w:sz w:val="16"/>
                <w:szCs w:val="16"/>
              </w:rPr>
              <w:t>%</w:t>
            </w:r>
            <w:r w:rsidRPr="00AA608E">
              <w:rPr>
                <w:rFonts w:ascii="GHEA Grapalat" w:hAnsi="GHEA Grapalat"/>
                <w:color w:val="000000"/>
                <w:sz w:val="16"/>
                <w:szCs w:val="16"/>
                <w:lang w:val="en-GB"/>
              </w:rPr>
              <w:t>իցոչավելիևոչպարզ</w:t>
            </w:r>
            <w:r w:rsidRPr="00AA608E">
              <w:rPr>
                <w:rFonts w:ascii="GHEA Grapalat" w:hAnsi="GHEA Grapalat"/>
                <w:color w:val="000000"/>
                <w:sz w:val="16"/>
                <w:szCs w:val="16"/>
              </w:rPr>
              <w:t>0,8</w:t>
            </w:r>
            <w:r w:rsidRPr="00AA608E">
              <w:rPr>
                <w:rFonts w:ascii="GHEA Grapalat" w:hAnsi="GHEA Grapalat"/>
                <w:color w:val="000000"/>
                <w:sz w:val="16"/>
                <w:szCs w:val="16"/>
                <w:lang w:val="hy-AM"/>
              </w:rPr>
              <w:t>%</w:t>
            </w:r>
            <w:r w:rsidRPr="00AA608E">
              <w:rPr>
                <w:rFonts w:ascii="GHEA Grapalat" w:hAnsi="GHEA Grapalat"/>
                <w:color w:val="000000"/>
                <w:sz w:val="16"/>
                <w:szCs w:val="16"/>
              </w:rPr>
              <w:t>ոչպակաս:Անվտանգությունը և մակնշումը՝ըստ ՀՀ կառավարության 2009թ հունիսի 26-ի թիվ 744-Ն որոշմամբ հաստատված,,Հյութերի և հյութամթերքներին ներկայացվող պահանջների տեխնիկական կանոնակարգի՛՛ , ՛՛Սննդամթերքի անվտանգության մասին՛ ՛ՀՀ օրենքի 8-րդ հոդվածի:ԳՕՍՏ 521842003կամհամարժեքԳՕՍՏ52186-2003</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լիտր</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55</w:t>
            </w:r>
          </w:p>
        </w:tc>
        <w:tc>
          <w:tcPr>
            <w:tcW w:w="1417" w:type="dxa"/>
            <w:vAlign w:val="center"/>
          </w:tcPr>
          <w:p w:rsidR="00AA608E" w:rsidRPr="00AA608E" w:rsidRDefault="00AA608E" w:rsidP="00DC13EB">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15871200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քացախ</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rPr>
            </w:pPr>
            <w:r w:rsidRPr="00AA608E">
              <w:rPr>
                <w:rFonts w:ascii="GHEA Grapalat" w:hAnsi="GHEA Grapalat" w:cs="Sylfaen"/>
                <w:color w:val="000000"/>
                <w:sz w:val="16"/>
                <w:szCs w:val="16"/>
              </w:rPr>
              <w:t>Քացախ խնձորի, պատրաստված թարմ խնձորից, թույլատրվող թթուների զանգվածային մասը` 4,0 %, մնացորդային սպիրտի ծավալը 0,3 %։ Անվտանգությունը` ըստ 2-III-4.9-01-2010 հիգիենիկ նորմատիվների, իսկ մակնշումը`"Սննդամթերքի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Լիտր</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56</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15870000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675A00">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lastRenderedPageBreak/>
              <w:t xml:space="preserve">Աղացած </w:t>
            </w:r>
            <w:r w:rsidRPr="00AA608E">
              <w:rPr>
                <w:rFonts w:ascii="GHEA Grapalat" w:hAnsi="GHEA Grapalat" w:cs="Sylfaen"/>
                <w:color w:val="000000"/>
                <w:sz w:val="18"/>
                <w:szCs w:val="18"/>
                <w:lang w:eastAsia="ru-RU"/>
              </w:rPr>
              <w:lastRenderedPageBreak/>
              <w:t xml:space="preserve">պղպեղ սև </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Sylfaen"/>
                <w:sz w:val="16"/>
                <w:szCs w:val="16"/>
                <w:lang w:val="hy-AM"/>
              </w:rPr>
              <w:lastRenderedPageBreak/>
              <w:t>Համեմունք</w:t>
            </w:r>
            <w:r w:rsidRPr="00AA608E">
              <w:rPr>
                <w:rFonts w:ascii="GHEA Grapalat" w:hAnsi="GHEA Grapalat" w:cs="Sylfaen"/>
                <w:sz w:val="16"/>
                <w:szCs w:val="16"/>
              </w:rPr>
              <w:t xml:space="preserve"> </w:t>
            </w:r>
            <w:r w:rsidRPr="00AA608E">
              <w:rPr>
                <w:rFonts w:ascii="GHEA Grapalat" w:hAnsi="GHEA Grapalat" w:cs="Sylfaen"/>
                <w:sz w:val="16"/>
                <w:szCs w:val="16"/>
                <w:lang w:val="hy-AM"/>
              </w:rPr>
              <w:t>աղացած</w:t>
            </w:r>
            <w:r w:rsidRPr="00AA608E">
              <w:rPr>
                <w:rFonts w:ascii="GHEA Grapalat" w:hAnsi="GHEA Grapalat" w:cs="Sylfaen"/>
                <w:sz w:val="16"/>
                <w:szCs w:val="16"/>
              </w:rPr>
              <w:t xml:space="preserve">  սև </w:t>
            </w:r>
            <w:r w:rsidRPr="00AA608E">
              <w:rPr>
                <w:rFonts w:ascii="GHEA Grapalat" w:hAnsi="GHEA Grapalat" w:cs="Sylfaen"/>
                <w:sz w:val="16"/>
                <w:szCs w:val="16"/>
                <w:lang w:val="hy-AM"/>
              </w:rPr>
              <w:t xml:space="preserve">,խոնավությունը՝ 12 %-ից ոչ ավելի, </w:t>
            </w:r>
            <w:r w:rsidRPr="00AA608E">
              <w:rPr>
                <w:rFonts w:ascii="GHEA Grapalat" w:hAnsi="GHEA Grapalat" w:cs="Sylfaen"/>
                <w:sz w:val="16"/>
                <w:szCs w:val="16"/>
                <w:lang w:val="hy-AM"/>
              </w:rPr>
              <w:lastRenderedPageBreak/>
              <w:t xml:space="preserve">եթերային յուղերը՝ 0.8 %-ից ոչ պակաս, մոխրի առկայությունը՝ 5-6 %,ԳՕՍՏ 29053-91: Անվտանգությունն ըստ </w:t>
            </w:r>
            <w:r w:rsidRPr="00AA608E">
              <w:rPr>
                <w:rFonts w:ascii="GHEA Grapalat" w:hAnsi="GHEA Grapalat" w:cs="Sylfaen"/>
                <w:color w:val="000000"/>
                <w:sz w:val="16"/>
                <w:szCs w:val="16"/>
                <w:lang w:val="hy-AM"/>
              </w:rPr>
              <w:t xml:space="preserve">N2-III-4.9-01-2010 հիգիենիկ նորմատիվների և &lt;&lt;Սննդամթերքի անվտանգության մասին&gt;&gt; ՀՀ օրենքի </w:t>
            </w:r>
            <w:r w:rsidRPr="00AA608E">
              <w:rPr>
                <w:rFonts w:ascii="GHEA Grapalat" w:hAnsi="GHEA Grapalat" w:cs="Sylfaen"/>
                <w:color w:val="000000"/>
                <w:sz w:val="16"/>
                <w:szCs w:val="16"/>
                <w:lang w:val="af-ZA"/>
              </w:rPr>
              <w:t>8</w:t>
            </w:r>
            <w:r w:rsidRPr="00AA608E">
              <w:rPr>
                <w:rFonts w:ascii="GHEA Grapalat" w:hAnsi="GHEA Grapalat" w:cs="Sylfaen"/>
                <w:color w:val="000000"/>
                <w:sz w:val="16"/>
                <w:szCs w:val="16"/>
                <w:lang w:val="hy-AM"/>
              </w:rPr>
              <w:t>-րդ հոդվածի</w:t>
            </w:r>
            <w:r w:rsidRPr="00AA608E">
              <w:rPr>
                <w:rFonts w:ascii="GHEA Grapalat" w:hAnsi="GHEA Grapalat" w:cs="Sylfaen"/>
                <w:color w:val="000000"/>
                <w:sz w:val="16"/>
                <w:szCs w:val="16"/>
                <w:lang w:val="af-ZA"/>
              </w:rPr>
              <w:t>:</w:t>
            </w:r>
          </w:p>
        </w:tc>
        <w:tc>
          <w:tcPr>
            <w:tcW w:w="850" w:type="dxa"/>
            <w:vAlign w:val="center"/>
          </w:tcPr>
          <w:p w:rsidR="00AA608E" w:rsidRPr="00AA608E" w:rsidRDefault="00AA608E" w:rsidP="00AA608E">
            <w:pPr>
              <w:jc w:val="center"/>
              <w:rPr>
                <w:rFonts w:ascii="GHEA Grapalat" w:hAnsi="GHEA Grapalat"/>
                <w:sz w:val="20"/>
                <w:lang w:val="af-ZA"/>
              </w:rPr>
            </w:pPr>
            <w:r w:rsidRPr="00AA608E">
              <w:rPr>
                <w:rFonts w:ascii="GHEA Grapalat" w:hAnsi="GHEA Grapalat"/>
                <w:sz w:val="20"/>
                <w:lang w:val="af-ZA"/>
              </w:rPr>
              <w:lastRenderedPageBreak/>
              <w:t>տուփ</w:t>
            </w:r>
          </w:p>
        </w:tc>
        <w:tc>
          <w:tcPr>
            <w:tcW w:w="992" w:type="dxa"/>
            <w:vAlign w:val="center"/>
          </w:tcPr>
          <w:p w:rsidR="00AA608E" w:rsidRPr="00AA608E" w:rsidRDefault="00AA608E" w:rsidP="00AA608E">
            <w:pPr>
              <w:jc w:val="center"/>
              <w:rPr>
                <w:rFonts w:ascii="GHEA Grapalat" w:hAnsi="GHEA Grapalat"/>
                <w:sz w:val="20"/>
                <w:lang w:val="af-ZA"/>
              </w:rPr>
            </w:pPr>
          </w:p>
        </w:tc>
        <w:tc>
          <w:tcPr>
            <w:tcW w:w="993" w:type="dxa"/>
            <w:vAlign w:val="center"/>
          </w:tcPr>
          <w:p w:rsidR="00AA608E" w:rsidRPr="00AA608E" w:rsidRDefault="00AA608E" w:rsidP="00AA608E">
            <w:pPr>
              <w:jc w:val="center"/>
              <w:rPr>
                <w:rFonts w:ascii="GHEA Grapalat" w:hAnsi="GHEA Grapalat"/>
                <w:sz w:val="20"/>
                <w:lang w:val="af-ZA"/>
              </w:rPr>
            </w:pPr>
          </w:p>
        </w:tc>
        <w:tc>
          <w:tcPr>
            <w:tcW w:w="992" w:type="dxa"/>
            <w:vAlign w:val="center"/>
          </w:tcPr>
          <w:p w:rsidR="00AA608E" w:rsidRPr="00AA608E" w:rsidRDefault="00AA608E" w:rsidP="00AA608E">
            <w:pPr>
              <w:jc w:val="center"/>
              <w:rPr>
                <w:rFonts w:ascii="GHEA Grapalat" w:hAnsi="GHEA Grapalat"/>
                <w:sz w:val="20"/>
                <w:lang w:val="af-ZA"/>
              </w:rPr>
            </w:pPr>
            <w:r w:rsidRPr="00AA608E">
              <w:rPr>
                <w:rFonts w:ascii="GHEA Grapalat" w:hAnsi="GHEA Grapalat"/>
                <w:sz w:val="20"/>
                <w:lang w:val="af-ZA"/>
              </w:rPr>
              <w:t>10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lang w:val="af-ZA"/>
              </w:rPr>
            </w:pPr>
            <w:r w:rsidRPr="00AA608E">
              <w:rPr>
                <w:rFonts w:ascii="GHEA Grapalat" w:hAnsi="GHEA Grapalat"/>
                <w:sz w:val="16"/>
                <w:szCs w:val="16"/>
              </w:rPr>
              <w:lastRenderedPageBreak/>
              <w:t>մանկ</w:t>
            </w:r>
            <w:r w:rsidRPr="00AA608E">
              <w:rPr>
                <w:rFonts w:ascii="GHEA Grapalat" w:hAnsi="GHEA Grapalat"/>
                <w:b/>
                <w:sz w:val="16"/>
                <w:szCs w:val="16"/>
              </w:rPr>
              <w:t>ա</w:t>
            </w:r>
            <w:r w:rsidRPr="00AA608E">
              <w:rPr>
                <w:rFonts w:ascii="GHEA Grapalat" w:hAnsi="GHEA Grapalat"/>
                <w:sz w:val="16"/>
                <w:szCs w:val="16"/>
              </w:rPr>
              <w:t>պար</w:t>
            </w:r>
            <w:r w:rsidRPr="00AA608E">
              <w:rPr>
                <w:rFonts w:ascii="GHEA Grapalat" w:hAnsi="GHEA Grapalat"/>
                <w:sz w:val="16"/>
                <w:szCs w:val="16"/>
                <w:lang w:val="af-ZA"/>
              </w:rPr>
              <w:t xml:space="preserve"> </w:t>
            </w:r>
            <w:r w:rsidRPr="00AA608E">
              <w:rPr>
                <w:rFonts w:ascii="GHEA Grapalat" w:hAnsi="GHEA Grapalat"/>
                <w:sz w:val="16"/>
                <w:szCs w:val="16"/>
              </w:rPr>
              <w:t>տեզ</w:t>
            </w:r>
            <w:r w:rsidRPr="00AA608E">
              <w:rPr>
                <w:rFonts w:ascii="GHEA Grapalat" w:hAnsi="GHEA Grapalat"/>
                <w:sz w:val="16"/>
                <w:szCs w:val="16"/>
                <w:lang w:val="af-ZA"/>
              </w:rPr>
              <w:t xml:space="preserve">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lastRenderedPageBreak/>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19426A"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57</w:t>
            </w:r>
          </w:p>
        </w:tc>
        <w:tc>
          <w:tcPr>
            <w:tcW w:w="1417" w:type="dxa"/>
            <w:vAlign w:val="center"/>
          </w:tcPr>
          <w:p w:rsidR="00AA608E" w:rsidRPr="00AA608E" w:rsidRDefault="00AA608E" w:rsidP="00675A00">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15870000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675A00">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Աղացած պղպեղ կարմիր</w:t>
            </w:r>
          </w:p>
        </w:tc>
        <w:tc>
          <w:tcPr>
            <w:tcW w:w="4820" w:type="dxa"/>
            <w:vAlign w:val="center"/>
          </w:tcPr>
          <w:p w:rsidR="00AA608E" w:rsidRPr="00AA608E" w:rsidRDefault="00AA608E" w:rsidP="00AA608E">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Sylfaen"/>
                <w:sz w:val="16"/>
                <w:szCs w:val="16"/>
                <w:lang w:val="hy-AM"/>
              </w:rPr>
              <w:t>Համեմունք</w:t>
            </w:r>
            <w:r w:rsidRPr="00AA608E">
              <w:rPr>
                <w:rFonts w:ascii="GHEA Grapalat" w:hAnsi="GHEA Grapalat" w:cs="Sylfaen"/>
                <w:sz w:val="16"/>
                <w:szCs w:val="16"/>
              </w:rPr>
              <w:t xml:space="preserve"> </w:t>
            </w:r>
            <w:r w:rsidRPr="00AA608E">
              <w:rPr>
                <w:rFonts w:ascii="GHEA Grapalat" w:hAnsi="GHEA Grapalat" w:cs="Sylfaen"/>
                <w:sz w:val="16"/>
                <w:szCs w:val="16"/>
                <w:lang w:val="hy-AM"/>
              </w:rPr>
              <w:t>աղացած,</w:t>
            </w:r>
            <w:r w:rsidRPr="00AA608E">
              <w:rPr>
                <w:rFonts w:ascii="GHEA Grapalat" w:hAnsi="GHEA Grapalat" w:cs="Sylfaen"/>
                <w:sz w:val="16"/>
                <w:szCs w:val="16"/>
              </w:rPr>
              <w:t xml:space="preserve"> կարմիր </w:t>
            </w:r>
            <w:r w:rsidRPr="00AA608E">
              <w:rPr>
                <w:rFonts w:ascii="GHEA Grapalat" w:hAnsi="GHEA Grapalat" w:cs="Sylfaen"/>
                <w:sz w:val="16"/>
                <w:szCs w:val="16"/>
                <w:lang w:val="hy-AM"/>
              </w:rPr>
              <w:t xml:space="preserve">խոնավությունը՝ 12 %-ից ոչ ավելի, եթերային յուղերը՝ 0.8 %-ից ոչ պակաս, մոխրի առկայությունը՝ 5-6 %,ԳՕՍՏ 29053-91: Անվտանգությունն ըստ </w:t>
            </w:r>
            <w:r w:rsidRPr="00AA608E">
              <w:rPr>
                <w:rFonts w:ascii="GHEA Grapalat" w:hAnsi="GHEA Grapalat" w:cs="Sylfaen"/>
                <w:color w:val="000000"/>
                <w:sz w:val="16"/>
                <w:szCs w:val="16"/>
                <w:lang w:val="hy-AM"/>
              </w:rPr>
              <w:t xml:space="preserve">N2-III-4.9-01-2010 հիգիենիկ նորմատիվների և &lt;&lt;Սննդամթերքի անվտանգության մասին&gt;&gt; ՀՀ օրենքի </w:t>
            </w:r>
            <w:r w:rsidRPr="00AA608E">
              <w:rPr>
                <w:rFonts w:ascii="GHEA Grapalat" w:hAnsi="GHEA Grapalat" w:cs="Sylfaen"/>
                <w:color w:val="000000"/>
                <w:sz w:val="16"/>
                <w:szCs w:val="16"/>
                <w:lang w:val="af-ZA"/>
              </w:rPr>
              <w:t>8</w:t>
            </w:r>
            <w:r w:rsidRPr="00AA608E">
              <w:rPr>
                <w:rFonts w:ascii="GHEA Grapalat" w:hAnsi="GHEA Grapalat" w:cs="Sylfaen"/>
                <w:color w:val="000000"/>
                <w:sz w:val="16"/>
                <w:szCs w:val="16"/>
                <w:lang w:val="hy-AM"/>
              </w:rPr>
              <w:t>-րդ հոդվածի</w:t>
            </w:r>
            <w:r w:rsidRPr="00AA608E">
              <w:rPr>
                <w:rFonts w:ascii="GHEA Grapalat" w:hAnsi="GHEA Grapalat" w:cs="Sylfaen"/>
                <w:color w:val="000000"/>
                <w:sz w:val="16"/>
                <w:szCs w:val="16"/>
                <w:lang w:val="af-ZA"/>
              </w:rPr>
              <w:t>:</w:t>
            </w:r>
          </w:p>
        </w:tc>
        <w:tc>
          <w:tcPr>
            <w:tcW w:w="850" w:type="dxa"/>
            <w:vAlign w:val="center"/>
          </w:tcPr>
          <w:p w:rsidR="00AA608E" w:rsidRPr="00AA608E" w:rsidRDefault="00AA608E" w:rsidP="00AA608E">
            <w:pPr>
              <w:jc w:val="center"/>
              <w:rPr>
                <w:rFonts w:ascii="GHEA Grapalat" w:hAnsi="GHEA Grapalat"/>
                <w:sz w:val="20"/>
                <w:lang w:val="af-ZA"/>
              </w:rPr>
            </w:pPr>
            <w:r w:rsidRPr="00AA608E">
              <w:rPr>
                <w:rFonts w:ascii="GHEA Grapalat" w:hAnsi="GHEA Grapalat"/>
                <w:sz w:val="20"/>
                <w:lang w:val="af-ZA"/>
              </w:rPr>
              <w:t>տուփ</w:t>
            </w:r>
          </w:p>
        </w:tc>
        <w:tc>
          <w:tcPr>
            <w:tcW w:w="992" w:type="dxa"/>
            <w:vAlign w:val="center"/>
          </w:tcPr>
          <w:p w:rsidR="00AA608E" w:rsidRPr="00AA608E" w:rsidRDefault="00AA608E" w:rsidP="00AA608E">
            <w:pPr>
              <w:jc w:val="center"/>
              <w:rPr>
                <w:rFonts w:ascii="GHEA Grapalat" w:hAnsi="GHEA Grapalat"/>
                <w:sz w:val="20"/>
                <w:lang w:val="af-ZA"/>
              </w:rPr>
            </w:pPr>
          </w:p>
        </w:tc>
        <w:tc>
          <w:tcPr>
            <w:tcW w:w="993" w:type="dxa"/>
            <w:vAlign w:val="center"/>
          </w:tcPr>
          <w:p w:rsidR="00AA608E" w:rsidRPr="00AA608E" w:rsidRDefault="00AA608E" w:rsidP="00AA608E">
            <w:pPr>
              <w:jc w:val="center"/>
              <w:rPr>
                <w:rFonts w:ascii="GHEA Grapalat" w:hAnsi="GHEA Grapalat"/>
                <w:sz w:val="20"/>
                <w:lang w:val="af-ZA"/>
              </w:rPr>
            </w:pPr>
          </w:p>
        </w:tc>
        <w:tc>
          <w:tcPr>
            <w:tcW w:w="992" w:type="dxa"/>
            <w:vAlign w:val="center"/>
          </w:tcPr>
          <w:p w:rsidR="00AA608E" w:rsidRPr="00AA608E" w:rsidRDefault="00AA608E" w:rsidP="00AA608E">
            <w:pPr>
              <w:jc w:val="center"/>
              <w:rPr>
                <w:rFonts w:ascii="GHEA Grapalat" w:hAnsi="GHEA Grapalat"/>
                <w:sz w:val="20"/>
                <w:lang w:val="af-ZA"/>
              </w:rPr>
            </w:pPr>
            <w:r w:rsidRPr="00AA608E">
              <w:rPr>
                <w:rFonts w:ascii="GHEA Grapalat" w:hAnsi="GHEA Grapalat"/>
                <w:sz w:val="20"/>
                <w:lang w:val="af-ZA"/>
              </w:rPr>
              <w:t>100</w:t>
            </w:r>
          </w:p>
        </w:tc>
        <w:tc>
          <w:tcPr>
            <w:tcW w:w="1134" w:type="dxa"/>
            <w:vAlign w:val="center"/>
          </w:tcPr>
          <w:p w:rsidR="00AA608E" w:rsidRPr="00AA608E" w:rsidRDefault="00AA608E" w:rsidP="00AA608E">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AA608E">
            <w:pPr>
              <w:jc w:val="center"/>
              <w:rPr>
                <w:rFonts w:ascii="GHEA Grapalat" w:hAnsi="GHEA Grapalat"/>
                <w:sz w:val="20"/>
                <w:lang w:val="af-ZA"/>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պար</w:t>
            </w:r>
            <w:r w:rsidRPr="00AA608E">
              <w:rPr>
                <w:rFonts w:ascii="GHEA Grapalat" w:hAnsi="GHEA Grapalat"/>
                <w:sz w:val="16"/>
                <w:szCs w:val="16"/>
                <w:lang w:val="af-ZA"/>
              </w:rPr>
              <w:t xml:space="preserve"> </w:t>
            </w:r>
            <w:r w:rsidRPr="00AA608E">
              <w:rPr>
                <w:rFonts w:ascii="GHEA Grapalat" w:hAnsi="GHEA Grapalat"/>
                <w:sz w:val="16"/>
                <w:szCs w:val="16"/>
              </w:rPr>
              <w:t>տեզ</w:t>
            </w:r>
            <w:r w:rsidRPr="00AA608E">
              <w:rPr>
                <w:rFonts w:ascii="GHEA Grapalat" w:hAnsi="GHEA Grapalat"/>
                <w:sz w:val="16"/>
                <w:szCs w:val="16"/>
                <w:lang w:val="af-ZA"/>
              </w:rPr>
              <w:t xml:space="preserve">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bl>
    <w:p w:rsidR="008E0B31" w:rsidRPr="00AA608E" w:rsidRDefault="008E0B31" w:rsidP="008E0B31">
      <w:pPr>
        <w:jc w:val="both"/>
        <w:rPr>
          <w:rFonts w:ascii="GHEA Grapalat" w:hAnsi="GHEA Grapalat"/>
          <w:sz w:val="20"/>
          <w:lang w:val="af-ZA"/>
        </w:rPr>
      </w:pPr>
    </w:p>
    <w:p w:rsidR="008E0B31" w:rsidRPr="00AA608E" w:rsidRDefault="008E0B31" w:rsidP="008E0B31">
      <w:pPr>
        <w:jc w:val="both"/>
        <w:rPr>
          <w:rFonts w:ascii="GHEA Grapalat" w:hAnsi="GHEA Grapalat" w:cs="Sylfaen"/>
          <w:i/>
          <w:sz w:val="18"/>
          <w:szCs w:val="18"/>
          <w:lang w:val="pt-BR"/>
        </w:rPr>
      </w:pPr>
      <w:r w:rsidRPr="00AA608E">
        <w:rPr>
          <w:rFonts w:ascii="GHEA Grapalat" w:hAnsi="GHEA Grapalat"/>
          <w:sz w:val="20"/>
          <w:lang w:val="af-ZA"/>
        </w:rPr>
        <w:t xml:space="preserve"> * </w:t>
      </w:r>
      <w:r w:rsidRPr="00AA608E">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8E0B31" w:rsidRPr="00AA608E" w:rsidRDefault="008E0B31" w:rsidP="008E0B31">
      <w:pPr>
        <w:pStyle w:val="af2"/>
        <w:jc w:val="both"/>
        <w:rPr>
          <w:lang w:val="pt-BR"/>
        </w:rPr>
      </w:pPr>
      <w:r w:rsidRPr="00AA608E">
        <w:rPr>
          <w:rFonts w:ascii="GHEA Grapalat" w:hAnsi="GHEA Grapalat" w:cs="Sylfaen"/>
          <w:i/>
          <w:sz w:val="18"/>
          <w:szCs w:val="18"/>
          <w:lang w:val="pt-BR" w:eastAsia="en-US"/>
        </w:rPr>
        <w:t xml:space="preserve">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8E0B31" w:rsidRPr="00AA608E" w:rsidRDefault="008E0B31" w:rsidP="008E0B31">
      <w:pPr>
        <w:jc w:val="both"/>
        <w:rPr>
          <w:rFonts w:ascii="GHEA Grapalat" w:hAnsi="GHEA Grapalat"/>
          <w:sz w:val="12"/>
          <w:szCs w:val="12"/>
          <w:lang w:val="pt-BR"/>
        </w:rPr>
      </w:pPr>
    </w:p>
    <w:p w:rsidR="008E0B31" w:rsidRPr="00AA608E" w:rsidRDefault="008E0B31" w:rsidP="008E0B31">
      <w:pPr>
        <w:jc w:val="both"/>
        <w:rPr>
          <w:rFonts w:ascii="GHEA Grapalat" w:hAnsi="GHEA Grapalat"/>
          <w:sz w:val="20"/>
          <w:lang w:val="pt-BR"/>
        </w:rPr>
      </w:pPr>
      <w:r w:rsidRPr="00AA608E">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hy-AM"/>
        </w:rPr>
      </w:pPr>
      <w:r w:rsidRPr="00AA608E">
        <w:rPr>
          <w:rFonts w:ascii="GHEA Grapalat" w:hAnsi="GHEA Grapalat"/>
          <w:i/>
          <w:sz w:val="18"/>
          <w:szCs w:val="18"/>
          <w:lang w:val="nb-NO"/>
        </w:rPr>
        <w:t>4. Մատակարարման իրականցվում է գնորդի հետ համաձայնեցված ժամին</w:t>
      </w:r>
      <w:r w:rsidRPr="00AA608E">
        <w:rPr>
          <w:rFonts w:ascii="GHEA Grapalat" w:hAnsi="GHEA Grapalat"/>
          <w:i/>
          <w:sz w:val="18"/>
          <w:szCs w:val="18"/>
          <w:lang w:val="hy-AM"/>
        </w:rPr>
        <w:t>:</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AA608E" w:rsidRPr="00AA608E" w:rsidRDefault="00AA608E" w:rsidP="00AA608E">
      <w:pPr>
        <w:jc w:val="both"/>
        <w:rPr>
          <w:rFonts w:ascii="GHEA Grapalat" w:hAnsi="GHEA Grapalat"/>
          <w:i/>
          <w:sz w:val="18"/>
          <w:szCs w:val="18"/>
          <w:lang w:val="nb-NO"/>
        </w:rPr>
      </w:pPr>
      <w:r w:rsidRPr="00AA608E">
        <w:rPr>
          <w:rFonts w:ascii="GHEA Grapalat" w:hAnsi="GHEA Grapalat"/>
          <w:i/>
          <w:sz w:val="18"/>
          <w:szCs w:val="18"/>
          <w:lang w:val="nb-NO"/>
        </w:rPr>
        <w:t>8. Նախատեսվում է գնել  2020 թվականի  ընթացքում՝ ընդ որում մինչև ամսվա համար սահմանված վերջին աշխատանքային օրը ներառյալ</w:t>
      </w:r>
    </w:p>
    <w:p w:rsidR="00AA608E" w:rsidRPr="00AA608E" w:rsidRDefault="00AA608E" w:rsidP="00AA608E">
      <w:pPr>
        <w:jc w:val="both"/>
        <w:rPr>
          <w:rFonts w:ascii="GHEA Grapalat" w:hAnsi="GHEA Grapalat" w:cs="Sylfaen"/>
          <w:i/>
          <w:sz w:val="18"/>
          <w:szCs w:val="18"/>
          <w:lang w:val="pt-BR"/>
        </w:rPr>
      </w:pPr>
      <w:r w:rsidRPr="00AA608E">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AA608E" w:rsidRPr="00AA608E" w:rsidRDefault="00AA608E" w:rsidP="00AA608E">
      <w:pPr>
        <w:jc w:val="both"/>
        <w:rPr>
          <w:rFonts w:ascii="GHEA Grapalat" w:hAnsi="GHEA Grapalat"/>
          <w:i/>
          <w:sz w:val="20"/>
          <w:lang w:val="pt-BR"/>
        </w:rPr>
      </w:pPr>
      <w:r w:rsidRPr="00AA608E">
        <w:rPr>
          <w:rFonts w:ascii="GHEA Grapalat" w:hAnsi="GHEA Grapalat"/>
          <w:i/>
          <w:sz w:val="20"/>
          <w:lang w:val="pt-BR"/>
        </w:rPr>
        <w:t>Պայմանագիրը գործում է մինչև 30.12.2020թ.</w:t>
      </w:r>
    </w:p>
    <w:p w:rsidR="008E0B31" w:rsidRPr="00AA608E" w:rsidRDefault="008E0B31" w:rsidP="008E0B31">
      <w:pPr>
        <w:jc w:val="center"/>
        <w:rPr>
          <w:rFonts w:ascii="GHEA Grapalat" w:hAnsi="GHEA Grapalat"/>
          <w:sz w:val="20"/>
          <w:lang w:val="pt-BR"/>
        </w:rPr>
      </w:pPr>
    </w:p>
    <w:tbl>
      <w:tblPr>
        <w:tblW w:w="10348" w:type="dxa"/>
        <w:tblInd w:w="1185" w:type="dxa"/>
        <w:tblLayout w:type="fixed"/>
        <w:tblLook w:val="0000" w:firstRow="0" w:lastRow="0" w:firstColumn="0" w:lastColumn="0" w:noHBand="0" w:noVBand="0"/>
      </w:tblPr>
      <w:tblGrid>
        <w:gridCol w:w="5245"/>
        <w:gridCol w:w="760"/>
        <w:gridCol w:w="4343"/>
      </w:tblGrid>
      <w:tr w:rsidR="003B2BB1" w:rsidRPr="00AA608E" w:rsidTr="003B2BB1">
        <w:tc>
          <w:tcPr>
            <w:tcW w:w="5245" w:type="dxa"/>
          </w:tcPr>
          <w:p w:rsidR="003B2BB1" w:rsidRPr="00AA608E" w:rsidRDefault="003B2BB1" w:rsidP="003B2BB1">
            <w:pPr>
              <w:jc w:val="center"/>
              <w:rPr>
                <w:rFonts w:ascii="GHEA Grapalat" w:hAnsi="GHEA Grapalat" w:cs="Sylfaen"/>
                <w:b/>
                <w:bCs/>
                <w:lang w:val="nb-NO"/>
              </w:rPr>
            </w:pPr>
            <w:r w:rsidRPr="00AA608E">
              <w:rPr>
                <w:rFonts w:ascii="GHEA Grapalat" w:hAnsi="GHEA Grapalat" w:cs="Sylfaen"/>
                <w:b/>
                <w:bCs/>
                <w:lang w:val="nb-NO"/>
              </w:rPr>
              <w:t>ԳՆՈՐԴ</w:t>
            </w:r>
          </w:p>
          <w:p w:rsidR="003B2BB1" w:rsidRPr="00AA608E" w:rsidRDefault="003B2BB1" w:rsidP="003B2BB1">
            <w:pPr>
              <w:jc w:val="center"/>
              <w:rPr>
                <w:rFonts w:ascii="GHEA Grapalat" w:hAnsi="GHEA Grapalat" w:cs="Sylfaen"/>
                <w:b/>
                <w:bCs/>
                <w:lang w:val="nb-NO"/>
              </w:rPr>
            </w:pPr>
          </w:p>
          <w:p w:rsidR="003B2BB1" w:rsidRPr="00AA608E" w:rsidRDefault="003B2BB1" w:rsidP="003B2BB1">
            <w:pPr>
              <w:jc w:val="center"/>
              <w:rPr>
                <w:rFonts w:ascii="GHEA Grapalat" w:hAnsi="GHEA Grapalat"/>
                <w:b/>
                <w:sz w:val="20"/>
                <w:szCs w:val="20"/>
                <w:lang w:val="nb-NO"/>
              </w:rPr>
            </w:pPr>
            <w:r w:rsidRPr="00AA608E">
              <w:rPr>
                <w:rFonts w:ascii="GHEA Grapalat" w:hAnsi="GHEA Grapalat" w:cs="Sylfaen"/>
                <w:sz w:val="20"/>
                <w:lang w:val="hy-AM"/>
              </w:rPr>
              <w:t>Աբովյան համայնքի մանկապարտեզ ՀՈԱԿ</w:t>
            </w:r>
          </w:p>
          <w:p w:rsidR="003B2BB1" w:rsidRPr="00AA608E" w:rsidRDefault="003B2BB1" w:rsidP="003B2BB1">
            <w:pPr>
              <w:jc w:val="center"/>
              <w:rPr>
                <w:rFonts w:ascii="GHEA Grapalat" w:hAnsi="GHEA Grapalat"/>
                <w:sz w:val="20"/>
                <w:szCs w:val="20"/>
                <w:lang w:val="nb-NO"/>
              </w:rPr>
            </w:pPr>
            <w:r w:rsidRPr="00AA608E">
              <w:rPr>
                <w:rFonts w:ascii="GHEA Grapalat" w:hAnsi="GHEA Grapalat"/>
                <w:sz w:val="20"/>
                <w:szCs w:val="20"/>
                <w:lang w:val="hy-AM"/>
              </w:rPr>
              <w:t>Արարատի</w:t>
            </w:r>
            <w:r w:rsidRPr="00AA608E">
              <w:rPr>
                <w:rFonts w:ascii="GHEA Grapalat" w:hAnsi="GHEA Grapalat"/>
                <w:sz w:val="20"/>
                <w:szCs w:val="20"/>
                <w:lang w:val="nb-NO"/>
              </w:rPr>
              <w:t xml:space="preserve"> </w:t>
            </w:r>
            <w:r w:rsidRPr="00AA608E">
              <w:rPr>
                <w:rFonts w:ascii="GHEA Grapalat" w:hAnsi="GHEA Grapalat"/>
                <w:sz w:val="20"/>
                <w:szCs w:val="20"/>
                <w:lang w:val="hy-AM"/>
              </w:rPr>
              <w:t>մարզ</w:t>
            </w:r>
            <w:r w:rsidRPr="00AA608E">
              <w:rPr>
                <w:rFonts w:ascii="GHEA Grapalat" w:hAnsi="GHEA Grapalat"/>
                <w:sz w:val="20"/>
                <w:szCs w:val="20"/>
                <w:lang w:val="nb-NO"/>
              </w:rPr>
              <w:t xml:space="preserve">, </w:t>
            </w:r>
            <w:r w:rsidRPr="00AA608E">
              <w:rPr>
                <w:rFonts w:ascii="GHEA Grapalat" w:hAnsi="GHEA Grapalat"/>
                <w:sz w:val="20"/>
                <w:szCs w:val="20"/>
                <w:lang w:val="hy-AM"/>
              </w:rPr>
              <w:t>գ</w:t>
            </w:r>
            <w:r w:rsidRPr="00AA608E">
              <w:rPr>
                <w:rFonts w:ascii="GHEA Grapalat" w:hAnsi="GHEA Grapalat"/>
                <w:sz w:val="20"/>
                <w:szCs w:val="20"/>
                <w:lang w:val="nb-NO"/>
              </w:rPr>
              <w:t xml:space="preserve">. </w:t>
            </w:r>
            <w:r w:rsidRPr="00AA608E">
              <w:rPr>
                <w:rFonts w:ascii="GHEA Grapalat" w:hAnsi="GHEA Grapalat"/>
                <w:sz w:val="20"/>
                <w:szCs w:val="20"/>
                <w:lang w:val="hy-AM"/>
              </w:rPr>
              <w:t>Աբովյան</w:t>
            </w:r>
            <w:r w:rsidRPr="00AA608E">
              <w:rPr>
                <w:rFonts w:ascii="GHEA Grapalat" w:hAnsi="GHEA Grapalat"/>
                <w:sz w:val="20"/>
                <w:szCs w:val="20"/>
                <w:lang w:val="nb-NO"/>
              </w:rPr>
              <w:t xml:space="preserve">  Թեհլերյան 1/1</w:t>
            </w:r>
          </w:p>
          <w:p w:rsidR="003B2BB1" w:rsidRPr="00AA608E" w:rsidRDefault="003B2BB1" w:rsidP="003B2BB1">
            <w:pPr>
              <w:jc w:val="center"/>
              <w:rPr>
                <w:rFonts w:ascii="GHEA Grapalat" w:hAnsi="GHEA Grapalat"/>
                <w:sz w:val="20"/>
                <w:szCs w:val="20"/>
                <w:lang w:val="nb-NO"/>
              </w:rPr>
            </w:pPr>
            <w:r w:rsidRPr="00AA608E">
              <w:rPr>
                <w:rFonts w:ascii="GHEA Grapalat" w:hAnsi="GHEA Grapalat"/>
                <w:sz w:val="20"/>
                <w:szCs w:val="20"/>
                <w:lang w:val="nb-NO"/>
              </w:rPr>
              <w:t>Հ/Հ 900418000650</w:t>
            </w:r>
          </w:p>
          <w:p w:rsidR="003B2BB1" w:rsidRPr="00AA608E" w:rsidRDefault="003B2BB1" w:rsidP="003B2BB1">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rPr>
              <w:t>ՀՀ</w:t>
            </w:r>
            <w:r w:rsidRPr="00AA608E">
              <w:rPr>
                <w:rFonts w:ascii="GHEA Grapalat" w:hAnsi="GHEA Grapalat"/>
                <w:sz w:val="20"/>
                <w:szCs w:val="20"/>
                <w:lang w:val="nb-NO"/>
              </w:rPr>
              <w:t xml:space="preserve"> </w:t>
            </w:r>
            <w:r w:rsidRPr="00AA608E">
              <w:rPr>
                <w:rFonts w:ascii="GHEA Grapalat" w:hAnsi="GHEA Grapalat"/>
                <w:sz w:val="20"/>
                <w:szCs w:val="20"/>
              </w:rPr>
              <w:t>ՖՆ</w:t>
            </w:r>
            <w:r w:rsidRPr="00AA608E">
              <w:rPr>
                <w:rFonts w:ascii="GHEA Grapalat" w:hAnsi="GHEA Grapalat"/>
                <w:sz w:val="20"/>
                <w:szCs w:val="20"/>
                <w:lang w:val="nb-NO"/>
              </w:rPr>
              <w:t xml:space="preserve"> </w:t>
            </w:r>
            <w:r w:rsidRPr="00AA608E">
              <w:rPr>
                <w:rFonts w:ascii="GHEA Grapalat" w:hAnsi="GHEA Grapalat"/>
                <w:sz w:val="20"/>
                <w:szCs w:val="20"/>
              </w:rPr>
              <w:t>գործառնական</w:t>
            </w:r>
            <w:r w:rsidRPr="00AA608E">
              <w:rPr>
                <w:rFonts w:ascii="GHEA Grapalat" w:hAnsi="GHEA Grapalat"/>
                <w:sz w:val="20"/>
                <w:szCs w:val="20"/>
                <w:lang w:val="nb-NO"/>
              </w:rPr>
              <w:t xml:space="preserve"> </w:t>
            </w:r>
            <w:r w:rsidRPr="00AA608E">
              <w:rPr>
                <w:rFonts w:ascii="GHEA Grapalat" w:hAnsi="GHEA Grapalat"/>
                <w:sz w:val="20"/>
                <w:szCs w:val="20"/>
              </w:rPr>
              <w:t>վարչություն</w:t>
            </w:r>
          </w:p>
          <w:p w:rsidR="003B2BB1" w:rsidRPr="00AA608E" w:rsidRDefault="003B2BB1" w:rsidP="003B2BB1">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lang w:val="hy-AM"/>
              </w:rPr>
              <w:t xml:space="preserve">ՀՎՀՀ </w:t>
            </w:r>
            <w:r w:rsidRPr="00AA608E">
              <w:rPr>
                <w:rFonts w:ascii="GHEA Grapalat" w:hAnsi="GHEA Grapalat"/>
                <w:sz w:val="20"/>
                <w:szCs w:val="20"/>
                <w:lang w:val="nb-NO"/>
              </w:rPr>
              <w:t>04233948</w:t>
            </w:r>
          </w:p>
          <w:p w:rsidR="003B2BB1" w:rsidRPr="00AA608E" w:rsidRDefault="003B2BB1" w:rsidP="003B2BB1">
            <w:pPr>
              <w:rPr>
                <w:rFonts w:ascii="GHEA Grapalat" w:hAnsi="GHEA Grapalat"/>
                <w:lang w:val="nb-NO"/>
              </w:rPr>
            </w:pPr>
          </w:p>
          <w:p w:rsidR="003B2BB1" w:rsidRPr="00AA608E" w:rsidRDefault="003B2BB1" w:rsidP="003B2BB1">
            <w:pPr>
              <w:rPr>
                <w:rFonts w:ascii="GHEA Grapalat" w:hAnsi="GHEA Grapalat"/>
                <w:lang w:val="nb-NO"/>
              </w:rPr>
            </w:pPr>
          </w:p>
          <w:p w:rsidR="003B2BB1" w:rsidRPr="00AA608E" w:rsidRDefault="003B2BB1" w:rsidP="003B2BB1">
            <w:pPr>
              <w:jc w:val="center"/>
              <w:rPr>
                <w:rFonts w:ascii="GHEA Grapalat" w:hAnsi="GHEA Grapalat"/>
                <w:lang w:val="hy-AM"/>
              </w:rPr>
            </w:pPr>
            <w:r w:rsidRPr="00AA608E">
              <w:rPr>
                <w:rFonts w:ascii="GHEA Grapalat" w:hAnsi="GHEA Grapalat"/>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3B2BB1" w:rsidRPr="00AA608E" w:rsidRDefault="003B2BB1" w:rsidP="003B2BB1">
            <w:pPr>
              <w:tabs>
                <w:tab w:val="left" w:pos="215"/>
              </w:tabs>
              <w:jc w:val="center"/>
              <w:rPr>
                <w:rFonts w:ascii="GHEA Grapalat" w:hAnsi="GHEA Grapalat"/>
                <w:lang w:val="hy-AM"/>
              </w:rPr>
            </w:pPr>
          </w:p>
        </w:tc>
        <w:tc>
          <w:tcPr>
            <w:tcW w:w="4343" w:type="dxa"/>
          </w:tcPr>
          <w:p w:rsidR="003B2BB1" w:rsidRPr="00AA608E" w:rsidRDefault="003B2BB1" w:rsidP="003B2BB1">
            <w:pPr>
              <w:jc w:val="center"/>
              <w:rPr>
                <w:rFonts w:ascii="GHEA Grapalat" w:hAnsi="GHEA Grapalat" w:cs="Sylfaen"/>
                <w:b/>
                <w:bCs/>
                <w:lang w:val="hy-AM"/>
              </w:rPr>
            </w:pPr>
            <w:r w:rsidRPr="00AA608E">
              <w:rPr>
                <w:rFonts w:ascii="GHEA Grapalat" w:hAnsi="GHEA Grapalat" w:cs="Sylfaen"/>
                <w:b/>
                <w:bCs/>
                <w:lang w:val="hy-AM"/>
              </w:rPr>
              <w:t>ՎԱՃԱՌՈՂ</w:t>
            </w:r>
          </w:p>
          <w:p w:rsidR="003B2BB1" w:rsidRPr="00AA608E" w:rsidRDefault="003B2BB1" w:rsidP="003B2BB1">
            <w:pPr>
              <w:jc w:val="center"/>
              <w:rPr>
                <w:rFonts w:ascii="GHEA Grapalat" w:hAnsi="GHEA Grapalat"/>
                <w:lang w:val="hy-AM"/>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lang w:val="hy-AM"/>
              </w:rPr>
            </w:pPr>
            <w:r w:rsidRPr="00AA608E">
              <w:rPr>
                <w:rFonts w:ascii="GHEA Grapalat" w:hAnsi="GHEA Grapalat"/>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B2BB1" w:rsidRPr="00AA608E" w:rsidRDefault="003B2BB1" w:rsidP="003B2BB1">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center"/>
        <w:rPr>
          <w:rFonts w:ascii="GHEA Grapalat" w:hAnsi="GHEA Grapalat"/>
          <w:sz w:val="20"/>
        </w:rPr>
      </w:pPr>
      <w:r w:rsidRPr="00AA608E">
        <w:rPr>
          <w:rFonts w:ascii="GHEA Grapalat" w:hAnsi="GHEA Grapalat"/>
          <w:sz w:val="20"/>
        </w:rPr>
        <w:lastRenderedPageBreak/>
        <w:br w:type="page"/>
      </w:r>
    </w:p>
    <w:p w:rsidR="008E0B31" w:rsidRPr="00AA608E" w:rsidRDefault="008E0B31" w:rsidP="008E0B31">
      <w:pPr>
        <w:jc w:val="right"/>
        <w:rPr>
          <w:rFonts w:ascii="GHEA Grapalat" w:hAnsi="GHEA Grapalat"/>
          <w:sz w:val="20"/>
        </w:r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Հավելված N 2</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tabs>
          <w:tab w:val="left" w:pos="9540"/>
        </w:tabs>
        <w:rPr>
          <w:rFonts w:ascii="GHEA Grapalat" w:hAnsi="GHEA Grapalat"/>
          <w:sz w:val="20"/>
        </w:rPr>
      </w:pPr>
    </w:p>
    <w:p w:rsidR="008E0B31" w:rsidRPr="00AA608E" w:rsidRDefault="008E0B31" w:rsidP="008E0B31">
      <w:pPr>
        <w:tabs>
          <w:tab w:val="left" w:pos="9540"/>
        </w:tabs>
        <w:rPr>
          <w:rFonts w:ascii="GHEA Grapalat" w:hAnsi="GHEA Grapalat"/>
          <w:sz w:val="20"/>
        </w:rPr>
      </w:pPr>
    </w:p>
    <w:p w:rsidR="008E0B31" w:rsidRPr="00AA608E" w:rsidRDefault="008E0B31" w:rsidP="008E0B31">
      <w:pPr>
        <w:jc w:val="center"/>
        <w:rPr>
          <w:rFonts w:ascii="GHEA Grapalat" w:hAnsi="GHEA Grapalat"/>
          <w:sz w:val="20"/>
        </w:rPr>
      </w:pP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sz w:val="20"/>
        </w:rPr>
        <w:t>ՎՃԱՐՄԱՆ ԺԱՄԱՆԱԿԱՑՈՒՅՑ*</w:t>
      </w:r>
    </w:p>
    <w:p w:rsidR="008E0B31" w:rsidRPr="00AA608E" w:rsidRDefault="008E0B31" w:rsidP="008E0B31">
      <w:pPr>
        <w:jc w:val="center"/>
        <w:rPr>
          <w:rFonts w:ascii="GHEA Grapalat" w:hAnsi="GHEA Grapalat"/>
          <w:sz w:val="20"/>
        </w:rPr>
      </w:pPr>
      <w:r w:rsidRPr="00AA608E">
        <w:rPr>
          <w:rFonts w:ascii="GHEA Grapalat" w:hAnsi="GHEA Grapalat"/>
          <w:sz w:val="20"/>
        </w:rPr>
        <w:t xml:space="preserve">                                                                                                                                                                                                            </w:t>
      </w:r>
      <w:r w:rsidRPr="00AA608E">
        <w:rPr>
          <w:rFonts w:ascii="GHEA Grapalat" w:hAnsi="GHEA Grapalat" w:cs="Sylfaen"/>
          <w:sz w:val="18"/>
        </w:rPr>
        <w:t>ՀՀ</w:t>
      </w:r>
      <w:r w:rsidRPr="00AA608E">
        <w:rPr>
          <w:rFonts w:ascii="GHEA Grapalat" w:hAnsi="GHEA Grapalat" w:cs="Sylfaen"/>
          <w:sz w:val="18"/>
          <w:lang w:val="es-ES"/>
        </w:rPr>
        <w:t xml:space="preserve"> </w:t>
      </w:r>
      <w:r w:rsidRPr="00AA608E">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2977"/>
        <w:gridCol w:w="709"/>
        <w:gridCol w:w="709"/>
        <w:gridCol w:w="708"/>
        <w:gridCol w:w="567"/>
        <w:gridCol w:w="709"/>
        <w:gridCol w:w="567"/>
        <w:gridCol w:w="567"/>
        <w:gridCol w:w="709"/>
        <w:gridCol w:w="567"/>
        <w:gridCol w:w="567"/>
        <w:gridCol w:w="709"/>
        <w:gridCol w:w="850"/>
        <w:gridCol w:w="1101"/>
      </w:tblGrid>
      <w:tr w:rsidR="008E0B31" w:rsidRPr="00AA608E" w:rsidTr="00E562FB">
        <w:tc>
          <w:tcPr>
            <w:tcW w:w="14851" w:type="dxa"/>
            <w:gridSpan w:val="16"/>
          </w:tcPr>
          <w:p w:rsidR="008E0B31" w:rsidRPr="00AA608E" w:rsidRDefault="008E0B31" w:rsidP="00E562FB">
            <w:pPr>
              <w:jc w:val="center"/>
              <w:rPr>
                <w:rFonts w:ascii="GHEA Grapalat" w:hAnsi="GHEA Grapalat"/>
                <w:sz w:val="18"/>
                <w:lang w:val="es-ES"/>
              </w:rPr>
            </w:pPr>
            <w:r w:rsidRPr="00AA608E">
              <w:rPr>
                <w:rFonts w:ascii="GHEA Grapalat" w:hAnsi="GHEA Grapalat"/>
                <w:sz w:val="18"/>
                <w:lang w:val="es-ES"/>
              </w:rPr>
              <w:t>Ապրանքի</w:t>
            </w:r>
          </w:p>
        </w:tc>
      </w:tr>
      <w:tr w:rsidR="008E0B31" w:rsidRPr="0019426A" w:rsidTr="00E562FB">
        <w:tc>
          <w:tcPr>
            <w:tcW w:w="993"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հրավերով նախատեսված չափաբաժնի համարը</w:t>
            </w:r>
          </w:p>
        </w:tc>
        <w:tc>
          <w:tcPr>
            <w:tcW w:w="1842"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գնումների</w:t>
            </w:r>
            <w:r w:rsidRPr="00AA608E">
              <w:rPr>
                <w:rFonts w:ascii="GHEA Grapalat" w:hAnsi="GHEA Grapalat"/>
                <w:sz w:val="18"/>
                <w:lang w:val="es-ES"/>
              </w:rPr>
              <w:t xml:space="preserve"> </w:t>
            </w:r>
            <w:r w:rsidRPr="00AA608E">
              <w:rPr>
                <w:rFonts w:ascii="GHEA Grapalat" w:hAnsi="GHEA Grapalat"/>
                <w:sz w:val="18"/>
              </w:rPr>
              <w:t>պլանով</w:t>
            </w:r>
            <w:r w:rsidRPr="00AA608E">
              <w:rPr>
                <w:rFonts w:ascii="GHEA Grapalat" w:hAnsi="GHEA Grapalat"/>
                <w:sz w:val="18"/>
                <w:lang w:val="es-ES"/>
              </w:rPr>
              <w:t xml:space="preserve"> </w:t>
            </w:r>
            <w:r w:rsidRPr="00AA608E">
              <w:rPr>
                <w:rFonts w:ascii="GHEA Grapalat" w:hAnsi="GHEA Grapalat"/>
                <w:sz w:val="18"/>
              </w:rPr>
              <w:t>նախատեսված</w:t>
            </w:r>
            <w:r w:rsidRPr="00AA608E">
              <w:rPr>
                <w:rFonts w:ascii="GHEA Grapalat" w:hAnsi="GHEA Grapalat"/>
                <w:sz w:val="18"/>
                <w:lang w:val="es-ES"/>
              </w:rPr>
              <w:t xml:space="preserve"> </w:t>
            </w:r>
            <w:r w:rsidRPr="00AA608E">
              <w:rPr>
                <w:rFonts w:ascii="GHEA Grapalat" w:hAnsi="GHEA Grapalat"/>
                <w:sz w:val="18"/>
              </w:rPr>
              <w:t>միջանցիկ</w:t>
            </w:r>
            <w:r w:rsidRPr="00AA608E">
              <w:rPr>
                <w:rFonts w:ascii="GHEA Grapalat" w:hAnsi="GHEA Grapalat"/>
                <w:sz w:val="18"/>
                <w:lang w:val="es-ES"/>
              </w:rPr>
              <w:t xml:space="preserve"> </w:t>
            </w:r>
            <w:r w:rsidRPr="00AA608E">
              <w:rPr>
                <w:rFonts w:ascii="GHEA Grapalat" w:hAnsi="GHEA Grapalat"/>
                <w:sz w:val="18"/>
              </w:rPr>
              <w:t>ծածկագիրը</w:t>
            </w:r>
            <w:r w:rsidRPr="00AA608E">
              <w:rPr>
                <w:rFonts w:ascii="GHEA Grapalat" w:hAnsi="GHEA Grapalat"/>
                <w:sz w:val="18"/>
                <w:lang w:val="es-ES"/>
              </w:rPr>
              <w:t xml:space="preserve">` </w:t>
            </w:r>
            <w:r w:rsidRPr="00AA608E">
              <w:rPr>
                <w:rFonts w:ascii="GHEA Grapalat" w:hAnsi="GHEA Grapalat"/>
                <w:sz w:val="18"/>
              </w:rPr>
              <w:t>ըստ</w:t>
            </w:r>
            <w:r w:rsidRPr="00AA608E">
              <w:rPr>
                <w:rFonts w:ascii="GHEA Grapalat" w:hAnsi="GHEA Grapalat"/>
                <w:sz w:val="18"/>
                <w:lang w:val="es-ES"/>
              </w:rPr>
              <w:t xml:space="preserve"> </w:t>
            </w:r>
            <w:r w:rsidRPr="00AA608E">
              <w:rPr>
                <w:rFonts w:ascii="GHEA Grapalat" w:hAnsi="GHEA Grapalat"/>
                <w:sz w:val="18"/>
              </w:rPr>
              <w:t>ԳՄԱ</w:t>
            </w:r>
            <w:r w:rsidRPr="00AA608E">
              <w:rPr>
                <w:rFonts w:ascii="GHEA Grapalat" w:hAnsi="GHEA Grapalat"/>
                <w:sz w:val="18"/>
                <w:lang w:val="es-ES"/>
              </w:rPr>
              <w:t xml:space="preserve"> </w:t>
            </w:r>
            <w:r w:rsidRPr="00AA608E">
              <w:rPr>
                <w:rFonts w:ascii="GHEA Grapalat" w:hAnsi="GHEA Grapalat"/>
                <w:sz w:val="18"/>
              </w:rPr>
              <w:t>դասակարգման</w:t>
            </w:r>
            <w:r w:rsidRPr="00AA608E">
              <w:rPr>
                <w:rFonts w:ascii="GHEA Grapalat" w:hAnsi="GHEA Grapalat"/>
                <w:sz w:val="18"/>
                <w:lang w:val="es-ES"/>
              </w:rPr>
              <w:t xml:space="preserve"> (CPV)</w:t>
            </w:r>
          </w:p>
        </w:tc>
        <w:tc>
          <w:tcPr>
            <w:tcW w:w="2977"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անվանումը</w:t>
            </w:r>
          </w:p>
        </w:tc>
        <w:tc>
          <w:tcPr>
            <w:tcW w:w="9039" w:type="dxa"/>
            <w:gridSpan w:val="13"/>
            <w:vAlign w:val="center"/>
          </w:tcPr>
          <w:p w:rsidR="008E0B31" w:rsidRPr="00AA608E" w:rsidRDefault="008E0B31" w:rsidP="00E562FB">
            <w:pPr>
              <w:jc w:val="both"/>
              <w:rPr>
                <w:rFonts w:ascii="GHEA Grapalat" w:hAnsi="GHEA Grapalat"/>
                <w:sz w:val="18"/>
                <w:lang w:val="es-ES"/>
              </w:rPr>
            </w:pPr>
            <w:r w:rsidRPr="00AA608E">
              <w:rPr>
                <w:rFonts w:ascii="GHEA Grapalat" w:hAnsi="GHEA Grapalat"/>
                <w:sz w:val="18"/>
                <w:lang w:val="es-ES"/>
              </w:rPr>
              <w:t>դիմաց վճարումները նախատեսվում է իրականացնել 20  թ-ին` ըստ ամիսների, այդ թվում**</w:t>
            </w:r>
          </w:p>
        </w:tc>
      </w:tr>
      <w:tr w:rsidR="00E562FB" w:rsidRPr="00AA608E" w:rsidTr="0026752E">
        <w:trPr>
          <w:trHeight w:val="1873"/>
        </w:trPr>
        <w:tc>
          <w:tcPr>
            <w:tcW w:w="993" w:type="dxa"/>
          </w:tcPr>
          <w:p w:rsidR="008E0B31" w:rsidRPr="00AA608E" w:rsidRDefault="008E0B31" w:rsidP="00E562FB">
            <w:pPr>
              <w:jc w:val="center"/>
              <w:rPr>
                <w:rFonts w:ascii="GHEA Grapalat" w:hAnsi="GHEA Grapalat"/>
                <w:sz w:val="20"/>
                <w:lang w:val="es-ES"/>
              </w:rPr>
            </w:pPr>
          </w:p>
        </w:tc>
        <w:tc>
          <w:tcPr>
            <w:tcW w:w="1842" w:type="dxa"/>
          </w:tcPr>
          <w:p w:rsidR="008E0B31" w:rsidRPr="00AA608E" w:rsidRDefault="008E0B31" w:rsidP="00E562FB">
            <w:pPr>
              <w:jc w:val="center"/>
              <w:rPr>
                <w:rFonts w:ascii="GHEA Grapalat" w:hAnsi="GHEA Grapalat"/>
                <w:sz w:val="20"/>
                <w:lang w:val="es-ES"/>
              </w:rPr>
            </w:pPr>
          </w:p>
        </w:tc>
        <w:tc>
          <w:tcPr>
            <w:tcW w:w="2977" w:type="dxa"/>
          </w:tcPr>
          <w:p w:rsidR="008E0B31" w:rsidRPr="00AA608E" w:rsidRDefault="008E0B31" w:rsidP="00E562FB">
            <w:pPr>
              <w:jc w:val="center"/>
              <w:rPr>
                <w:rFonts w:ascii="GHEA Grapalat" w:hAnsi="GHEA Grapalat"/>
                <w:sz w:val="20"/>
                <w:lang w:val="es-ES"/>
              </w:rPr>
            </w:pP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հունվար</w:t>
            </w:r>
          </w:p>
        </w:tc>
        <w:tc>
          <w:tcPr>
            <w:tcW w:w="709"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փետրվար</w:t>
            </w:r>
          </w:p>
        </w:tc>
        <w:tc>
          <w:tcPr>
            <w:tcW w:w="708"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մարտ</w:t>
            </w:r>
          </w:p>
        </w:tc>
        <w:tc>
          <w:tcPr>
            <w:tcW w:w="567"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ապրիլ</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մայիս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հուլիս</w:t>
            </w:r>
            <w:r w:rsidRPr="00AA608E">
              <w:rPr>
                <w:rFonts w:ascii="GHEA Grapalat" w:hAnsi="GHEA Grapalat" w:cs="Times Armenian"/>
                <w:sz w:val="18"/>
                <w:szCs w:val="22"/>
                <w:lang w:val="pt-BR"/>
              </w:rPr>
              <w:t xml:space="preserve"> </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օգոստոս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սեպտեմբեր</w:t>
            </w:r>
            <w:r w:rsidRPr="00AA608E">
              <w:rPr>
                <w:rFonts w:ascii="GHEA Grapalat" w:hAnsi="GHEA Grapalat" w:cs="Times Armenian"/>
                <w:sz w:val="18"/>
                <w:szCs w:val="22"/>
                <w:lang w:val="pt-BR"/>
              </w:rPr>
              <w:t xml:space="preserve"> </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հոկտեմբեր</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sz w:val="18"/>
              </w:rPr>
              <w:t xml:space="preserve"> </w:t>
            </w:r>
            <w:r w:rsidRPr="00AA608E">
              <w:rPr>
                <w:rFonts w:ascii="GHEA Grapalat" w:hAnsi="GHEA Grapalat" w:cs="Sylfaen"/>
                <w:sz w:val="18"/>
                <w:szCs w:val="22"/>
                <w:lang w:val="pt-BR"/>
              </w:rPr>
              <w:t>նոյեմբեր</w:t>
            </w:r>
          </w:p>
        </w:tc>
        <w:tc>
          <w:tcPr>
            <w:tcW w:w="850"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դեկտեմբեր</w:t>
            </w:r>
          </w:p>
        </w:tc>
        <w:tc>
          <w:tcPr>
            <w:tcW w:w="1101" w:type="dxa"/>
            <w:vAlign w:val="center"/>
          </w:tcPr>
          <w:p w:rsidR="008E0B31" w:rsidRPr="00AA608E" w:rsidRDefault="008E0B31" w:rsidP="00E562FB">
            <w:pPr>
              <w:ind w:right="-1"/>
              <w:jc w:val="center"/>
              <w:rPr>
                <w:rFonts w:ascii="GHEA Grapalat" w:hAnsi="GHEA Grapalat"/>
                <w:sz w:val="18"/>
                <w:szCs w:val="22"/>
                <w:lang w:val="pt-BR"/>
              </w:rPr>
            </w:pPr>
            <w:r w:rsidRPr="00AA608E">
              <w:rPr>
                <w:rFonts w:ascii="GHEA Grapalat" w:hAnsi="GHEA Grapalat" w:cs="Sylfaen"/>
                <w:sz w:val="18"/>
                <w:szCs w:val="22"/>
                <w:lang w:val="pt-BR"/>
              </w:rPr>
              <w:t>Ընդամենը</w:t>
            </w:r>
          </w:p>
          <w:p w:rsidR="008E0B31" w:rsidRPr="00AA608E" w:rsidRDefault="008E0B31" w:rsidP="00E562FB">
            <w:pPr>
              <w:jc w:val="center"/>
              <w:rPr>
                <w:rFonts w:ascii="GHEA Grapalat" w:hAnsi="GHEA Grapalat"/>
                <w:sz w:val="18"/>
                <w:lang w:val="es-ES"/>
              </w:rPr>
            </w:pP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15811100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Հաց մատնաքաշ</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15531100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Կարագ</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3</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15421100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Բուսական   ձեթ/արևածաղկի/</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4</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15511100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Կաթ պաստերացված</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15551600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Մածուն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6</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15512000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Թթվասեր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7</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15541200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Պանիր չանախ</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7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8</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15831000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Շաքարավազ</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AA608E">
        <w:trPr>
          <w:trHeight w:val="143"/>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9</w:t>
            </w:r>
          </w:p>
        </w:tc>
        <w:tc>
          <w:tcPr>
            <w:tcW w:w="1842" w:type="dxa"/>
            <w:vAlign w:val="center"/>
          </w:tcPr>
          <w:p w:rsidR="00EB6A3A" w:rsidRPr="00AA608E" w:rsidRDefault="00AA608E"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15511600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Խտացրած կաթ</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AA608E">
        <w:trPr>
          <w:trHeight w:val="221"/>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10</w:t>
            </w:r>
          </w:p>
        </w:tc>
        <w:tc>
          <w:tcPr>
            <w:tcW w:w="1842" w:type="dxa"/>
            <w:vAlign w:val="center"/>
          </w:tcPr>
          <w:p w:rsidR="00EB6A3A" w:rsidRPr="00AA608E" w:rsidRDefault="00EB6A3A" w:rsidP="00AA608E">
            <w:pP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15842100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Շոկոլադե կրեմ</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11</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15111120</w:t>
            </w:r>
          </w:p>
          <w:p w:rsidR="00EB6A3A" w:rsidRPr="00AA608E" w:rsidRDefault="00EB6A3A" w:rsidP="00AA608E">
            <w:pPr>
              <w:jc w:val="center"/>
              <w:rPr>
                <w:rFonts w:ascii="GHEA Grapalat" w:hAnsi="GHEA Grapalat"/>
                <w:sz w:val="18"/>
                <w:szCs w:val="18"/>
              </w:rPr>
            </w:pP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Sylfaen"/>
                <w:sz w:val="18"/>
                <w:szCs w:val="18"/>
                <w:lang w:eastAsia="ru-RU"/>
              </w:rPr>
              <w:t>Միս տավարի /փափուկ/</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lastRenderedPageBreak/>
              <w:t>12</w:t>
            </w:r>
          </w:p>
        </w:tc>
        <w:tc>
          <w:tcPr>
            <w:tcW w:w="1842" w:type="dxa"/>
            <w:vAlign w:val="center"/>
          </w:tcPr>
          <w:p w:rsidR="00AA608E" w:rsidRPr="00AA608E" w:rsidRDefault="00AA608E"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15112160</w:t>
            </w:r>
          </w:p>
          <w:p w:rsidR="00EB6A3A" w:rsidRPr="00AA608E" w:rsidRDefault="00EB6A3A" w:rsidP="00AA608E">
            <w:pPr>
              <w:rPr>
                <w:rFonts w:ascii="GHEA Grapalat" w:hAnsi="GHEA Grapalat"/>
                <w:sz w:val="18"/>
                <w:szCs w:val="18"/>
              </w:rPr>
            </w:pP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Sylfaen"/>
                <w:sz w:val="18"/>
                <w:szCs w:val="18"/>
                <w:lang w:eastAsia="ru-RU"/>
              </w:rPr>
              <w:t>Հավի կրծքամիս</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13</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color w:val="000000"/>
                <w:sz w:val="18"/>
                <w:szCs w:val="18"/>
                <w:lang w:eastAsia="ru-RU"/>
              </w:rPr>
              <w:t>15331180</w:t>
            </w:r>
          </w:p>
          <w:p w:rsidR="00EB6A3A" w:rsidRPr="00AA608E" w:rsidRDefault="00EB6A3A" w:rsidP="00AA608E">
            <w:pPr>
              <w:jc w:val="center"/>
              <w:rPr>
                <w:rFonts w:ascii="GHEA Grapalat" w:hAnsi="GHEA Grapalat"/>
                <w:sz w:val="18"/>
                <w:szCs w:val="18"/>
              </w:rPr>
            </w:pP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եգիպտացորեն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14</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Օ3211300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Բրինձ</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15</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15850000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Մակարոն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16</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15331153</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Ոսպ</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17</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Օ3221117</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Ոլոռ</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18</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15331180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ոլոռ/կանաչ/</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19</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15616000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Հնդկաձավար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20</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15623200</w:t>
            </w:r>
          </w:p>
          <w:p w:rsidR="00EB6A3A" w:rsidRPr="00AA608E" w:rsidRDefault="00EB6A3A" w:rsidP="00AA608E">
            <w:pPr>
              <w:jc w:val="center"/>
              <w:rPr>
                <w:rFonts w:ascii="GHEA Grapalat" w:hAnsi="GHEA Grapalat"/>
                <w:sz w:val="18"/>
                <w:szCs w:val="18"/>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Սպիտակաձավար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21</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15617000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Ցորենաձավար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22</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15619000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Հաճարաձավար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23</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15613350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Վարսակի փաթիլներ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24</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15621500</w:t>
            </w:r>
          </w:p>
          <w:p w:rsidR="00EB6A3A" w:rsidRPr="00AA608E" w:rsidRDefault="00EB6A3A" w:rsidP="00AA608E">
            <w:pPr>
              <w:jc w:val="center"/>
              <w:rPr>
                <w:rFonts w:ascii="GHEA Grapalat" w:hAnsi="GHEA Grapalat" w:cs="Calibri"/>
                <w:color w:val="000000"/>
                <w:sz w:val="18"/>
                <w:szCs w:val="18"/>
                <w:lang w:val="hy-AM"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Պտղաշաքար/կիսել մրգապտղային/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25</w:t>
            </w:r>
          </w:p>
        </w:tc>
        <w:tc>
          <w:tcPr>
            <w:tcW w:w="1842" w:type="dxa"/>
            <w:vAlign w:val="center"/>
          </w:tcPr>
          <w:p w:rsidR="00EB6A3A" w:rsidRPr="00AA608E" w:rsidRDefault="00EB6A3A" w:rsidP="00AA608E">
            <w:pP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val="hy-AM" w:eastAsia="ru-RU"/>
              </w:rPr>
            </w:pPr>
            <w:r w:rsidRPr="00AA608E">
              <w:rPr>
                <w:rFonts w:ascii="GHEA Grapalat" w:hAnsi="GHEA Grapalat" w:cs="Calibri"/>
                <w:color w:val="000000"/>
                <w:sz w:val="18"/>
                <w:szCs w:val="18"/>
                <w:lang w:val="hy-AM" w:eastAsia="ru-RU"/>
              </w:rPr>
              <w:t>15872400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Աղ կերակրի /մանր/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26</w:t>
            </w:r>
          </w:p>
        </w:tc>
        <w:tc>
          <w:tcPr>
            <w:tcW w:w="1842" w:type="dxa"/>
            <w:vAlign w:val="center"/>
          </w:tcPr>
          <w:p w:rsidR="00EB6A3A" w:rsidRPr="00AA608E" w:rsidRDefault="00AA608E"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15841400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Կակաոյի փոշի</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27</w:t>
            </w:r>
          </w:p>
        </w:tc>
        <w:tc>
          <w:tcPr>
            <w:tcW w:w="1842" w:type="dxa"/>
            <w:vAlign w:val="center"/>
          </w:tcPr>
          <w:p w:rsidR="00EB6A3A" w:rsidRPr="00AA608E" w:rsidRDefault="00EB6A3A" w:rsidP="00AA608E">
            <w:pP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15863200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Թեյ սև</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28</w:t>
            </w:r>
          </w:p>
        </w:tc>
        <w:tc>
          <w:tcPr>
            <w:tcW w:w="1842" w:type="dxa"/>
            <w:vAlign w:val="center"/>
          </w:tcPr>
          <w:p w:rsidR="00EB6A3A" w:rsidRPr="00AA608E" w:rsidRDefault="00EB6A3A" w:rsidP="00AA608E">
            <w:pP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15333100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Տոմատի մածուկ</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29</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15332291</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Ջեմ ծիրանի</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30</w:t>
            </w:r>
          </w:p>
        </w:tc>
        <w:tc>
          <w:tcPr>
            <w:tcW w:w="1842" w:type="dxa"/>
            <w:vAlign w:val="center"/>
          </w:tcPr>
          <w:p w:rsidR="00EB6A3A" w:rsidRPr="00AA608E" w:rsidRDefault="00AA608E" w:rsidP="00AA608E">
            <w:pPr>
              <w:jc w:val="center"/>
              <w:rPr>
                <w:rFonts w:ascii="GHEA Grapalat" w:hAnsi="GHEA Grapalat" w:cs="Arial"/>
                <w:sz w:val="18"/>
                <w:szCs w:val="18"/>
              </w:rPr>
            </w:pPr>
            <w:r w:rsidRPr="00AA608E">
              <w:rPr>
                <w:rFonts w:ascii="GHEA Grapalat" w:hAnsi="GHEA Grapalat" w:cs="Arial"/>
                <w:sz w:val="18"/>
                <w:szCs w:val="18"/>
              </w:rPr>
              <w:t>15872600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Սոդա /կերակրի/</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31</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15872310</w:t>
            </w:r>
          </w:p>
        </w:tc>
        <w:tc>
          <w:tcPr>
            <w:tcW w:w="2977" w:type="dxa"/>
            <w:vAlign w:val="center"/>
          </w:tcPr>
          <w:p w:rsidR="00EB6A3A" w:rsidRPr="00AA608E" w:rsidRDefault="00EB6A3A" w:rsidP="00AA608E">
            <w:pPr>
              <w:jc w:val="center"/>
              <w:rPr>
                <w:rFonts w:ascii="GHEA Grapalat" w:hAnsi="GHEA Grapalat" w:cs="Sylfaen"/>
                <w:sz w:val="18"/>
                <w:szCs w:val="18"/>
                <w:lang w:eastAsia="ru-RU"/>
              </w:rPr>
            </w:pPr>
            <w:r w:rsidRPr="00AA608E">
              <w:rPr>
                <w:rFonts w:ascii="GHEA Grapalat" w:hAnsi="GHEA Grapalat" w:cs="Sylfaen"/>
                <w:sz w:val="18"/>
                <w:szCs w:val="18"/>
                <w:lang w:eastAsia="ru-RU"/>
              </w:rPr>
              <w:t>Դափնետերև</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32</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Օ3142510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Ձու      01-կարգ</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33</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cs="Calibri"/>
                <w:sz w:val="18"/>
                <w:szCs w:val="18"/>
                <w:lang w:eastAsia="ru-RU"/>
              </w:rPr>
              <w:t>15612180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Ալյուր</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34</w:t>
            </w:r>
          </w:p>
        </w:tc>
        <w:tc>
          <w:tcPr>
            <w:tcW w:w="1842" w:type="dxa"/>
            <w:vAlign w:val="center"/>
          </w:tcPr>
          <w:p w:rsidR="00EB6A3A" w:rsidRPr="00AA608E" w:rsidRDefault="00EB6A3A" w:rsidP="00AA608E">
            <w:pPr>
              <w:jc w:val="center"/>
              <w:rPr>
                <w:rFonts w:ascii="GHEA Grapalat" w:hAnsi="GHEA Grapalat" w:cs="Calibri"/>
                <w:color w:val="000000"/>
                <w:sz w:val="20"/>
                <w:szCs w:val="20"/>
              </w:rPr>
            </w:pPr>
            <w:r w:rsidRPr="00AA608E">
              <w:rPr>
                <w:rFonts w:ascii="GHEA Grapalat" w:hAnsi="GHEA Grapalat" w:cs="Calibri"/>
                <w:color w:val="000000"/>
                <w:sz w:val="20"/>
                <w:szCs w:val="20"/>
              </w:rPr>
              <w:t>15821500</w:t>
            </w:r>
          </w:p>
          <w:p w:rsidR="00EB6A3A" w:rsidRPr="00AA608E" w:rsidRDefault="00EB6A3A" w:rsidP="00AA608E">
            <w:pPr>
              <w:jc w:val="center"/>
              <w:rPr>
                <w:rFonts w:ascii="GHEA Grapalat" w:hAnsi="GHEA Grapalat" w:cs="Calibri"/>
                <w:sz w:val="18"/>
                <w:szCs w:val="18"/>
                <w:lang w:eastAsia="ru-RU"/>
              </w:rPr>
            </w:pP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Թխվածքա- բլիթ/պեչենի/</w:t>
            </w:r>
          </w:p>
          <w:p w:rsidR="00EB6A3A" w:rsidRPr="00AA608E" w:rsidRDefault="00EB6A3A" w:rsidP="00AA608E">
            <w:pPr>
              <w:jc w:val="center"/>
              <w:rPr>
                <w:rFonts w:ascii="GHEA Grapalat" w:hAnsi="GHEA Grapalat" w:cs="Calibri"/>
                <w:sz w:val="18"/>
                <w:szCs w:val="18"/>
                <w:lang w:eastAsia="ru-RU"/>
              </w:rPr>
            </w:pP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lastRenderedPageBreak/>
              <w:t>35</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15821500</w:t>
            </w:r>
          </w:p>
        </w:tc>
        <w:tc>
          <w:tcPr>
            <w:tcW w:w="2977"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cs="Sylfaen"/>
                <w:sz w:val="18"/>
                <w:szCs w:val="18"/>
              </w:rPr>
              <w:t>Վաֆլի</w:t>
            </w:r>
            <w:r w:rsidRPr="00AA608E">
              <w:rPr>
                <w:rFonts w:ascii="GHEA Grapalat" w:hAnsi="GHEA Grapalat"/>
                <w:sz w:val="18"/>
                <w:szCs w:val="18"/>
              </w:rPr>
              <w:t xml:space="preserve">    /</w:t>
            </w:r>
            <w:r w:rsidRPr="00AA608E">
              <w:rPr>
                <w:rFonts w:ascii="GHEA Grapalat" w:hAnsi="GHEA Grapalat" w:cs="Sylfaen"/>
                <w:sz w:val="18"/>
                <w:szCs w:val="18"/>
              </w:rPr>
              <w:t>թխվածքաբլիթ</w:t>
            </w:r>
            <w:r w:rsidRPr="00AA608E">
              <w:rPr>
                <w:rFonts w:ascii="GHEA Grapalat" w:hAnsi="GHEA Grapalat"/>
                <w:sz w:val="18"/>
                <w:szCs w:val="18"/>
              </w:rPr>
              <w:t>/</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36</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15842310</w:t>
            </w:r>
          </w:p>
        </w:tc>
        <w:tc>
          <w:tcPr>
            <w:tcW w:w="2977"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cs="Sylfaen"/>
                <w:sz w:val="18"/>
                <w:szCs w:val="18"/>
              </w:rPr>
              <w:t>Կոնֆետ</w:t>
            </w:r>
            <w:r w:rsidRPr="00AA608E">
              <w:rPr>
                <w:rFonts w:ascii="GHEA Grapalat" w:hAnsi="GHEA Grapalat"/>
                <w:sz w:val="18"/>
                <w:szCs w:val="18"/>
              </w:rPr>
              <w:t xml:space="preserve"> </w:t>
            </w:r>
            <w:r w:rsidRPr="00AA608E">
              <w:rPr>
                <w:rFonts w:ascii="GHEA Grapalat" w:hAnsi="GHEA Grapalat" w:cs="Sylfaen"/>
                <w:sz w:val="18"/>
                <w:szCs w:val="18"/>
              </w:rPr>
              <w:t>կարամել</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37</w:t>
            </w:r>
          </w:p>
        </w:tc>
        <w:tc>
          <w:tcPr>
            <w:tcW w:w="1842" w:type="dxa"/>
            <w:vAlign w:val="center"/>
          </w:tcPr>
          <w:p w:rsidR="00EB6A3A" w:rsidRPr="00AA608E" w:rsidRDefault="00AA608E" w:rsidP="00AA608E">
            <w:pPr>
              <w:jc w:val="center"/>
              <w:rPr>
                <w:rFonts w:ascii="GHEA Grapalat" w:hAnsi="GHEA Grapalat" w:cs="Calibri"/>
                <w:color w:val="000000"/>
                <w:sz w:val="20"/>
                <w:szCs w:val="20"/>
              </w:rPr>
            </w:pPr>
            <w:r w:rsidRPr="00AA608E">
              <w:rPr>
                <w:rFonts w:ascii="GHEA Grapalat" w:hAnsi="GHEA Grapalat" w:cs="Calibri"/>
                <w:color w:val="000000"/>
                <w:sz w:val="20"/>
                <w:szCs w:val="20"/>
              </w:rPr>
              <w:t>15842110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Կոնֆետ իրիս</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38</w:t>
            </w:r>
          </w:p>
        </w:tc>
        <w:tc>
          <w:tcPr>
            <w:tcW w:w="1842" w:type="dxa"/>
            <w:vAlign w:val="center"/>
          </w:tcPr>
          <w:p w:rsidR="00EB6A3A" w:rsidRPr="00AA608E" w:rsidRDefault="00EB6A3A" w:rsidP="00AA608E">
            <w:pPr>
              <w:jc w:val="center"/>
              <w:rPr>
                <w:rFonts w:ascii="GHEA Grapalat" w:hAnsi="GHEA Grapalat" w:cs="Calibri"/>
                <w:color w:val="000000"/>
                <w:sz w:val="20"/>
                <w:szCs w:val="20"/>
              </w:rPr>
            </w:pPr>
            <w:r w:rsidRPr="00AA608E">
              <w:rPr>
                <w:rFonts w:ascii="GHEA Grapalat" w:hAnsi="GHEA Grapalat" w:cs="Calibri"/>
                <w:color w:val="000000"/>
                <w:sz w:val="20"/>
                <w:szCs w:val="20"/>
              </w:rPr>
              <w:t>15831710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Հալվա</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39</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15332412</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Չամիչ</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40</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15311100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Կարտոֆիլ</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41</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15331161</w:t>
            </w:r>
          </w:p>
        </w:tc>
        <w:tc>
          <w:tcPr>
            <w:tcW w:w="2977" w:type="dxa"/>
            <w:vAlign w:val="center"/>
          </w:tcPr>
          <w:p w:rsidR="00EB6A3A" w:rsidRPr="00AA608E" w:rsidRDefault="00EB6A3A" w:rsidP="00AA608E">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Սոխ գլուխ</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42</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Օ3221410</w:t>
            </w:r>
          </w:p>
        </w:tc>
        <w:tc>
          <w:tcPr>
            <w:tcW w:w="2977" w:type="dxa"/>
            <w:vAlign w:val="center"/>
          </w:tcPr>
          <w:p w:rsidR="00EB6A3A" w:rsidRPr="00AA608E" w:rsidRDefault="00EB6A3A" w:rsidP="00AA608E">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Կաղամբ</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43</w:t>
            </w:r>
          </w:p>
        </w:tc>
        <w:tc>
          <w:tcPr>
            <w:tcW w:w="1842" w:type="dxa"/>
            <w:vAlign w:val="center"/>
          </w:tcPr>
          <w:p w:rsidR="00EB6A3A" w:rsidRPr="00AA608E" w:rsidRDefault="00EB6A3A" w:rsidP="00AA608E">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03221110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Գազար    /ստեպղին/</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44</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15331163</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Բազուկ/կարմիր ճակնդեղ/</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45</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15331139</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Լոլիկ</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46</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Օ3221124</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Վարունգ</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47</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15331167</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Կանաչի Խառն</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48</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Օ322213</w:t>
            </w:r>
            <w:r w:rsidR="00AA608E" w:rsidRPr="00AA608E">
              <w:rPr>
                <w:rFonts w:ascii="GHEA Grapalat" w:hAnsi="GHEA Grapalat" w:cs="Calibri"/>
                <w:sz w:val="18"/>
                <w:szCs w:val="18"/>
                <w:lang w:eastAsia="ru-RU"/>
              </w:rPr>
              <w:t>2</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Դեղձ</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49</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Օ3222134</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Սալոր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50</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Օ3222128</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Խնձոր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51</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03222119</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Նարինջ</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52</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03222100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Բանան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53</w:t>
            </w:r>
          </w:p>
        </w:tc>
        <w:tc>
          <w:tcPr>
            <w:tcW w:w="1842" w:type="dxa"/>
            <w:vAlign w:val="center"/>
          </w:tcPr>
          <w:p w:rsidR="00EB6A3A" w:rsidRPr="00AA608E" w:rsidRDefault="00EB6A3A" w:rsidP="00AA608E">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03222121</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Մանդարին</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54</w:t>
            </w:r>
          </w:p>
        </w:tc>
        <w:tc>
          <w:tcPr>
            <w:tcW w:w="1842" w:type="dxa"/>
            <w:vAlign w:val="center"/>
          </w:tcPr>
          <w:p w:rsidR="00EB6A3A" w:rsidRPr="00AA608E" w:rsidRDefault="00EB6A3A" w:rsidP="00AA608E">
            <w:pPr>
              <w:jc w:val="center"/>
              <w:rPr>
                <w:rFonts w:ascii="GHEA Grapalat" w:hAnsi="GHEA Grapalat" w:cs="Calibri"/>
                <w:sz w:val="18"/>
                <w:szCs w:val="18"/>
                <w:lang w:val="hy-AM" w:eastAsia="ru-RU"/>
              </w:rPr>
            </w:pPr>
            <w:r w:rsidRPr="00AA608E">
              <w:rPr>
                <w:rFonts w:ascii="GHEA Grapalat" w:hAnsi="GHEA Grapalat" w:cs="Calibri"/>
                <w:sz w:val="18"/>
                <w:szCs w:val="18"/>
                <w:lang w:eastAsia="ru-RU"/>
              </w:rPr>
              <w:t>Օ</w:t>
            </w:r>
            <w:r w:rsidRPr="00AA608E">
              <w:rPr>
                <w:rFonts w:ascii="GHEA Grapalat" w:hAnsi="GHEA Grapalat" w:cs="Calibri"/>
                <w:sz w:val="18"/>
                <w:szCs w:val="18"/>
                <w:lang w:val="hy-AM" w:eastAsia="ru-RU"/>
              </w:rPr>
              <w:t>3222100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Մրգահյութ</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55</w:t>
            </w:r>
          </w:p>
        </w:tc>
        <w:tc>
          <w:tcPr>
            <w:tcW w:w="1842" w:type="dxa"/>
            <w:vAlign w:val="center"/>
          </w:tcPr>
          <w:p w:rsidR="00EB6A3A" w:rsidRPr="00AA608E" w:rsidRDefault="00EB6A3A" w:rsidP="00AA608E">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15871200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քացախ</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56</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15870000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 xml:space="preserve">Աղացած պղպեղ սև </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57</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15870000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 xml:space="preserve">Աղացած պղպեղ </w:t>
            </w:r>
            <w:r w:rsidR="00AA608E" w:rsidRPr="00AA608E">
              <w:rPr>
                <w:rFonts w:ascii="GHEA Grapalat" w:hAnsi="GHEA Grapalat" w:cs="Sylfaen"/>
                <w:color w:val="000000"/>
                <w:sz w:val="18"/>
                <w:szCs w:val="18"/>
                <w:lang w:eastAsia="ru-RU"/>
              </w:rPr>
              <w:t xml:space="preserve">կարմիր </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bl>
    <w:p w:rsidR="00EB6A3A" w:rsidRPr="00AA608E" w:rsidRDefault="00EB6A3A"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8E0B31" w:rsidRPr="00AA608E" w:rsidRDefault="008E0B31" w:rsidP="008E0B31">
      <w:pPr>
        <w:rPr>
          <w:rFonts w:ascii="GHEA Grapalat" w:hAnsi="GHEA Grapalat" w:cs="Sylfaen"/>
          <w:i/>
          <w:sz w:val="18"/>
          <w:szCs w:val="18"/>
          <w:lang w:val="pt-BR"/>
        </w:rPr>
      </w:pPr>
      <w:r w:rsidRPr="00AA608E">
        <w:rPr>
          <w:rFonts w:ascii="GHEA Grapalat" w:hAnsi="GHEA Grapalat" w:cs="Sylfaen"/>
          <w:i/>
          <w:sz w:val="18"/>
          <w:szCs w:val="18"/>
          <w:lang w:val="pt-BR"/>
        </w:rPr>
        <w:t>Վճարման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ենթակա</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գումարները</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ներկայացվում են աճողական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E0B31" w:rsidRPr="00AA608E" w:rsidRDefault="008E0B31" w:rsidP="008E0B31">
      <w:pPr>
        <w:rPr>
          <w:rFonts w:ascii="GHEA Grapalat" w:hAnsi="GHEA Grapalat"/>
          <w:i/>
          <w:sz w:val="18"/>
          <w:szCs w:val="18"/>
          <w:lang w:val="pt-BR"/>
        </w:rPr>
      </w:pPr>
      <w:r w:rsidRPr="00AA608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E0B31" w:rsidRPr="00AA608E" w:rsidRDefault="008E0B31"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tbl>
      <w:tblPr>
        <w:tblW w:w="10348" w:type="dxa"/>
        <w:tblInd w:w="250" w:type="dxa"/>
        <w:tblLayout w:type="fixed"/>
        <w:tblLook w:val="0000" w:firstRow="0" w:lastRow="0" w:firstColumn="0" w:lastColumn="0" w:noHBand="0" w:noVBand="0"/>
      </w:tblPr>
      <w:tblGrid>
        <w:gridCol w:w="5245"/>
        <w:gridCol w:w="760"/>
        <w:gridCol w:w="4343"/>
      </w:tblGrid>
      <w:tr w:rsidR="003B2BB1" w:rsidRPr="00AA608E" w:rsidTr="003B2BB1">
        <w:tc>
          <w:tcPr>
            <w:tcW w:w="5245" w:type="dxa"/>
          </w:tcPr>
          <w:p w:rsidR="003B2BB1" w:rsidRPr="00AA608E" w:rsidRDefault="003B2BB1" w:rsidP="003B2BB1">
            <w:pPr>
              <w:jc w:val="center"/>
              <w:rPr>
                <w:rFonts w:ascii="GHEA Grapalat" w:hAnsi="GHEA Grapalat" w:cs="Sylfaen"/>
                <w:b/>
                <w:bCs/>
                <w:lang w:val="nb-NO"/>
              </w:rPr>
            </w:pPr>
            <w:r w:rsidRPr="00AA608E">
              <w:rPr>
                <w:rFonts w:ascii="GHEA Grapalat" w:hAnsi="GHEA Grapalat" w:cs="Sylfaen"/>
                <w:b/>
                <w:bCs/>
                <w:lang w:val="nb-NO"/>
              </w:rPr>
              <w:t>ԳՆՈՐԴ</w:t>
            </w:r>
          </w:p>
          <w:p w:rsidR="003B2BB1" w:rsidRPr="00AA608E" w:rsidRDefault="003B2BB1" w:rsidP="003B2BB1">
            <w:pPr>
              <w:jc w:val="center"/>
              <w:rPr>
                <w:rFonts w:ascii="GHEA Grapalat" w:hAnsi="GHEA Grapalat" w:cs="Sylfaen"/>
                <w:b/>
                <w:bCs/>
                <w:lang w:val="nb-NO"/>
              </w:rPr>
            </w:pPr>
          </w:p>
          <w:p w:rsidR="003B2BB1" w:rsidRPr="00AA608E" w:rsidRDefault="003B2BB1" w:rsidP="003B2BB1">
            <w:pPr>
              <w:jc w:val="center"/>
              <w:rPr>
                <w:rFonts w:ascii="GHEA Grapalat" w:hAnsi="GHEA Grapalat"/>
                <w:b/>
                <w:sz w:val="20"/>
                <w:szCs w:val="20"/>
                <w:lang w:val="nb-NO"/>
              </w:rPr>
            </w:pPr>
            <w:r w:rsidRPr="00AA608E">
              <w:rPr>
                <w:rFonts w:ascii="GHEA Grapalat" w:hAnsi="GHEA Grapalat" w:cs="Sylfaen"/>
                <w:sz w:val="20"/>
                <w:lang w:val="hy-AM"/>
              </w:rPr>
              <w:t>Աբովյան համայնքի մանկապարտեզ ՀՈԱԿ</w:t>
            </w:r>
          </w:p>
          <w:p w:rsidR="003B2BB1" w:rsidRPr="00AA608E" w:rsidRDefault="003B2BB1" w:rsidP="003B2BB1">
            <w:pPr>
              <w:jc w:val="center"/>
              <w:rPr>
                <w:rFonts w:ascii="GHEA Grapalat" w:hAnsi="GHEA Grapalat"/>
                <w:sz w:val="20"/>
                <w:szCs w:val="20"/>
                <w:lang w:val="nb-NO"/>
              </w:rPr>
            </w:pPr>
            <w:r w:rsidRPr="00AA608E">
              <w:rPr>
                <w:rFonts w:ascii="GHEA Grapalat" w:hAnsi="GHEA Grapalat"/>
                <w:sz w:val="20"/>
                <w:szCs w:val="20"/>
                <w:lang w:val="hy-AM"/>
              </w:rPr>
              <w:t>Արարատի</w:t>
            </w:r>
            <w:r w:rsidRPr="00AA608E">
              <w:rPr>
                <w:rFonts w:ascii="GHEA Grapalat" w:hAnsi="GHEA Grapalat"/>
                <w:sz w:val="20"/>
                <w:szCs w:val="20"/>
                <w:lang w:val="nb-NO"/>
              </w:rPr>
              <w:t xml:space="preserve"> </w:t>
            </w:r>
            <w:r w:rsidRPr="00AA608E">
              <w:rPr>
                <w:rFonts w:ascii="GHEA Grapalat" w:hAnsi="GHEA Grapalat"/>
                <w:sz w:val="20"/>
                <w:szCs w:val="20"/>
                <w:lang w:val="hy-AM"/>
              </w:rPr>
              <w:t>մարզ</w:t>
            </w:r>
            <w:r w:rsidRPr="00AA608E">
              <w:rPr>
                <w:rFonts w:ascii="GHEA Grapalat" w:hAnsi="GHEA Grapalat"/>
                <w:sz w:val="20"/>
                <w:szCs w:val="20"/>
                <w:lang w:val="nb-NO"/>
              </w:rPr>
              <w:t xml:space="preserve">, </w:t>
            </w:r>
            <w:r w:rsidRPr="00AA608E">
              <w:rPr>
                <w:rFonts w:ascii="GHEA Grapalat" w:hAnsi="GHEA Grapalat"/>
                <w:sz w:val="20"/>
                <w:szCs w:val="20"/>
                <w:lang w:val="hy-AM"/>
              </w:rPr>
              <w:t>գ</w:t>
            </w:r>
            <w:r w:rsidRPr="00AA608E">
              <w:rPr>
                <w:rFonts w:ascii="GHEA Grapalat" w:hAnsi="GHEA Grapalat"/>
                <w:sz w:val="20"/>
                <w:szCs w:val="20"/>
                <w:lang w:val="nb-NO"/>
              </w:rPr>
              <w:t xml:space="preserve">. </w:t>
            </w:r>
            <w:r w:rsidRPr="00AA608E">
              <w:rPr>
                <w:rFonts w:ascii="GHEA Grapalat" w:hAnsi="GHEA Grapalat"/>
                <w:sz w:val="20"/>
                <w:szCs w:val="20"/>
                <w:lang w:val="hy-AM"/>
              </w:rPr>
              <w:t>Աբովյան</w:t>
            </w:r>
            <w:r w:rsidRPr="00AA608E">
              <w:rPr>
                <w:rFonts w:ascii="GHEA Grapalat" w:hAnsi="GHEA Grapalat"/>
                <w:sz w:val="20"/>
                <w:szCs w:val="20"/>
                <w:lang w:val="nb-NO"/>
              </w:rPr>
              <w:t xml:space="preserve">  Թեհլերյան 1/1</w:t>
            </w:r>
          </w:p>
          <w:p w:rsidR="003B2BB1" w:rsidRPr="00AA608E" w:rsidRDefault="003B2BB1" w:rsidP="003B2BB1">
            <w:pPr>
              <w:jc w:val="center"/>
              <w:rPr>
                <w:rFonts w:ascii="GHEA Grapalat" w:hAnsi="GHEA Grapalat"/>
                <w:sz w:val="20"/>
                <w:szCs w:val="20"/>
                <w:lang w:val="nb-NO"/>
              </w:rPr>
            </w:pPr>
            <w:r w:rsidRPr="00AA608E">
              <w:rPr>
                <w:rFonts w:ascii="GHEA Grapalat" w:hAnsi="GHEA Grapalat"/>
                <w:sz w:val="20"/>
                <w:szCs w:val="20"/>
                <w:lang w:val="nb-NO"/>
              </w:rPr>
              <w:t>Հ/Հ 900418000650</w:t>
            </w:r>
          </w:p>
          <w:p w:rsidR="003B2BB1" w:rsidRPr="00AA608E" w:rsidRDefault="003B2BB1" w:rsidP="003B2BB1">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rPr>
              <w:t>ՀՀ</w:t>
            </w:r>
            <w:r w:rsidRPr="00AA608E">
              <w:rPr>
                <w:rFonts w:ascii="GHEA Grapalat" w:hAnsi="GHEA Grapalat"/>
                <w:sz w:val="20"/>
                <w:szCs w:val="20"/>
                <w:lang w:val="nb-NO"/>
              </w:rPr>
              <w:t xml:space="preserve"> </w:t>
            </w:r>
            <w:r w:rsidRPr="00AA608E">
              <w:rPr>
                <w:rFonts w:ascii="GHEA Grapalat" w:hAnsi="GHEA Grapalat"/>
                <w:sz w:val="20"/>
                <w:szCs w:val="20"/>
              </w:rPr>
              <w:t>ՖՆ</w:t>
            </w:r>
            <w:r w:rsidRPr="00AA608E">
              <w:rPr>
                <w:rFonts w:ascii="GHEA Grapalat" w:hAnsi="GHEA Grapalat"/>
                <w:sz w:val="20"/>
                <w:szCs w:val="20"/>
                <w:lang w:val="nb-NO"/>
              </w:rPr>
              <w:t xml:space="preserve"> </w:t>
            </w:r>
            <w:r w:rsidRPr="00AA608E">
              <w:rPr>
                <w:rFonts w:ascii="GHEA Grapalat" w:hAnsi="GHEA Grapalat"/>
                <w:sz w:val="20"/>
                <w:szCs w:val="20"/>
              </w:rPr>
              <w:t>գործառնական</w:t>
            </w:r>
            <w:r w:rsidRPr="00AA608E">
              <w:rPr>
                <w:rFonts w:ascii="GHEA Grapalat" w:hAnsi="GHEA Grapalat"/>
                <w:sz w:val="20"/>
                <w:szCs w:val="20"/>
                <w:lang w:val="nb-NO"/>
              </w:rPr>
              <w:t xml:space="preserve"> </w:t>
            </w:r>
            <w:r w:rsidRPr="00AA608E">
              <w:rPr>
                <w:rFonts w:ascii="GHEA Grapalat" w:hAnsi="GHEA Grapalat"/>
                <w:sz w:val="20"/>
                <w:szCs w:val="20"/>
              </w:rPr>
              <w:t>վարչություն</w:t>
            </w:r>
          </w:p>
          <w:p w:rsidR="003B2BB1" w:rsidRPr="00AA608E" w:rsidRDefault="003B2BB1" w:rsidP="003B2BB1">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lang w:val="hy-AM"/>
              </w:rPr>
              <w:t xml:space="preserve">ՀՎՀՀ </w:t>
            </w:r>
            <w:r w:rsidRPr="00AA608E">
              <w:rPr>
                <w:rFonts w:ascii="GHEA Grapalat" w:hAnsi="GHEA Grapalat"/>
                <w:sz w:val="20"/>
                <w:szCs w:val="20"/>
                <w:lang w:val="nb-NO"/>
              </w:rPr>
              <w:t>04233948</w:t>
            </w:r>
          </w:p>
          <w:p w:rsidR="003B2BB1" w:rsidRPr="00AA608E" w:rsidRDefault="003B2BB1" w:rsidP="003B2BB1">
            <w:pPr>
              <w:rPr>
                <w:rFonts w:ascii="GHEA Grapalat" w:hAnsi="GHEA Grapalat"/>
                <w:lang w:val="nb-NO"/>
              </w:rPr>
            </w:pPr>
          </w:p>
          <w:p w:rsidR="003B2BB1" w:rsidRPr="00AA608E" w:rsidRDefault="003B2BB1" w:rsidP="003B2BB1">
            <w:pPr>
              <w:rPr>
                <w:rFonts w:ascii="GHEA Grapalat" w:hAnsi="GHEA Grapalat"/>
                <w:lang w:val="nb-NO"/>
              </w:rPr>
            </w:pPr>
          </w:p>
          <w:p w:rsidR="003B2BB1" w:rsidRPr="00AA608E" w:rsidRDefault="003B2BB1" w:rsidP="003B2BB1">
            <w:pPr>
              <w:jc w:val="center"/>
              <w:rPr>
                <w:rFonts w:ascii="GHEA Grapalat" w:hAnsi="GHEA Grapalat"/>
                <w:lang w:val="hy-AM"/>
              </w:rPr>
            </w:pPr>
            <w:r w:rsidRPr="00AA608E">
              <w:rPr>
                <w:rFonts w:ascii="GHEA Grapalat" w:hAnsi="GHEA Grapalat"/>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3B2BB1" w:rsidRPr="00AA608E" w:rsidRDefault="003B2BB1" w:rsidP="003B2BB1">
            <w:pPr>
              <w:tabs>
                <w:tab w:val="left" w:pos="215"/>
              </w:tabs>
              <w:jc w:val="center"/>
              <w:rPr>
                <w:rFonts w:ascii="GHEA Grapalat" w:hAnsi="GHEA Grapalat"/>
                <w:lang w:val="hy-AM"/>
              </w:rPr>
            </w:pPr>
          </w:p>
        </w:tc>
        <w:tc>
          <w:tcPr>
            <w:tcW w:w="4343" w:type="dxa"/>
          </w:tcPr>
          <w:p w:rsidR="003B2BB1" w:rsidRPr="00AA608E" w:rsidRDefault="003B2BB1" w:rsidP="003B2BB1">
            <w:pPr>
              <w:jc w:val="center"/>
              <w:rPr>
                <w:rFonts w:ascii="GHEA Grapalat" w:hAnsi="GHEA Grapalat" w:cs="Sylfaen"/>
                <w:b/>
                <w:bCs/>
                <w:lang w:val="hy-AM"/>
              </w:rPr>
            </w:pPr>
            <w:r w:rsidRPr="00AA608E">
              <w:rPr>
                <w:rFonts w:ascii="GHEA Grapalat" w:hAnsi="GHEA Grapalat" w:cs="Sylfaen"/>
                <w:b/>
                <w:bCs/>
                <w:lang w:val="hy-AM"/>
              </w:rPr>
              <w:t>ՎԱՃԱՌՈՂ</w:t>
            </w:r>
          </w:p>
          <w:p w:rsidR="003B2BB1" w:rsidRPr="00AA608E" w:rsidRDefault="003B2BB1" w:rsidP="003B2BB1">
            <w:pPr>
              <w:jc w:val="center"/>
              <w:rPr>
                <w:rFonts w:ascii="GHEA Grapalat" w:hAnsi="GHEA Grapalat"/>
                <w:lang w:val="hy-AM"/>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lang w:val="hy-AM"/>
              </w:rPr>
            </w:pPr>
            <w:r w:rsidRPr="00AA608E">
              <w:rPr>
                <w:rFonts w:ascii="GHEA Grapalat" w:hAnsi="GHEA Grapalat"/>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B2BB1" w:rsidRPr="00AA608E" w:rsidRDefault="003B2BB1" w:rsidP="003B2BB1">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right"/>
        <w:rPr>
          <w:rFonts w:ascii="GHEA Grapalat" w:hAnsi="GHEA Grapalat"/>
          <w:sz w:val="20"/>
          <w:lang w:val="es-ES"/>
        </w:rPr>
      </w:pPr>
    </w:p>
    <w:p w:rsidR="008E0B31" w:rsidRPr="00AA608E" w:rsidRDefault="008E0B31" w:rsidP="008E0B31">
      <w:pPr>
        <w:rPr>
          <w:rFonts w:ascii="GHEA Grapalat" w:hAnsi="GHEA Grapalat"/>
          <w:sz w:val="20"/>
          <w:lang w:val="ru-RU"/>
        </w:rPr>
        <w:sectPr w:rsidR="008E0B31" w:rsidRPr="00AA608E" w:rsidSect="00D909B5">
          <w:footnotePr>
            <w:pos w:val="beneathText"/>
          </w:footnotePr>
          <w:pgSz w:w="16838" w:h="11906" w:orient="landscape" w:code="9"/>
          <w:pgMar w:top="662" w:right="533" w:bottom="1138" w:left="720" w:header="562" w:footer="562" w:gutter="0"/>
          <w:cols w:space="720"/>
        </w:sectPr>
      </w:pPr>
    </w:p>
    <w:p w:rsidR="008E0B31" w:rsidRPr="00AA608E" w:rsidRDefault="008E0B31" w:rsidP="008E0B31">
      <w:pPr>
        <w:rPr>
          <w:rFonts w:ascii="GHEA Grapalat" w:hAnsi="GHEA Grapalat"/>
          <w:sz w:val="20"/>
          <w:lang w:val="ru-RU"/>
        </w:rPr>
      </w:pPr>
    </w:p>
    <w:p w:rsidR="008E0B31" w:rsidRPr="00E852FA" w:rsidRDefault="008E0B31" w:rsidP="008E0B31">
      <w:pPr>
        <w:jc w:val="right"/>
        <w:rPr>
          <w:rFonts w:ascii="GHEA Grapalat" w:hAnsi="GHEA Grapalat"/>
          <w:i/>
          <w:sz w:val="18"/>
          <w:lang w:val="ru-RU"/>
        </w:rPr>
      </w:pPr>
      <w:r w:rsidRPr="00AA608E">
        <w:rPr>
          <w:rFonts w:ascii="GHEA Grapalat" w:hAnsi="GHEA Grapalat"/>
          <w:i/>
          <w:sz w:val="18"/>
          <w:lang w:val="hy-AM"/>
        </w:rPr>
        <w:t xml:space="preserve">Հավելված N </w:t>
      </w:r>
      <w:r w:rsidRPr="00E852FA">
        <w:rPr>
          <w:rFonts w:ascii="GHEA Grapalat" w:hAnsi="GHEA Grapalat"/>
          <w:i/>
          <w:sz w:val="18"/>
          <w:lang w:val="ru-RU"/>
        </w:rPr>
        <w:t>3</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E852FA" w:rsidRDefault="008E0B31" w:rsidP="008E0B31">
      <w:pPr>
        <w:ind w:left="-142" w:firstLine="142"/>
        <w:jc w:val="center"/>
        <w:rPr>
          <w:rFonts w:ascii="GHEA Grapalat" w:hAnsi="GHEA Grapalat" w:cs="Sylfaen"/>
          <w:b/>
          <w:lang w:val="ru-RU"/>
        </w:rPr>
      </w:pPr>
    </w:p>
    <w:p w:rsidR="008E0B31" w:rsidRPr="00E852FA" w:rsidRDefault="008E0B31" w:rsidP="008E0B31">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8E0B31" w:rsidRPr="00E852FA" w:rsidTr="00D909B5">
        <w:trPr>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noProof/>
                <w:lang w:val="ru-RU" w:eastAsia="ru-RU"/>
              </w:rPr>
              <mc:AlternateContent>
                <mc:Choice Requires="wps">
                  <w:drawing>
                    <wp:anchor distT="0" distB="0" distL="114300" distR="114300" simplePos="0" relativeHeight="251659264" behindDoc="0" locked="0" layoutInCell="1" allowOverlap="1" wp14:anchorId="68BFB472" wp14:editId="1D7A75B9">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կողմ</w:t>
            </w:r>
            <w:r w:rsidRPr="00AA608E">
              <w:rPr>
                <w:rFonts w:ascii="GHEA Grapalat" w:hAnsi="GHEA Grapalat"/>
                <w:iCs/>
                <w:color w:val="000000"/>
                <w:sz w:val="21"/>
                <w:szCs w:val="21"/>
                <w:lang w:val="pt-BR"/>
              </w:rPr>
              <w:t xml:space="preserve">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 xml:space="preserve"> _________________________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 xml:space="preserve"> _______________________ </w:t>
            </w:r>
          </w:p>
        </w:tc>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Պատվիրատու</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___________________________</w:t>
            </w:r>
          </w:p>
        </w:tc>
      </w:tr>
    </w:tbl>
    <w:p w:rsidR="008E0B31" w:rsidRPr="00AA608E" w:rsidRDefault="008E0B31" w:rsidP="008E0B31">
      <w:pPr>
        <w:ind w:firstLine="375"/>
        <w:rPr>
          <w:rFonts w:ascii="Arial" w:hAnsi="Arial" w:cs="Arial"/>
          <w:iCs/>
          <w:color w:val="000000"/>
          <w:sz w:val="21"/>
          <w:szCs w:val="21"/>
          <w:lang w:val="pt-BR"/>
        </w:rPr>
      </w:pPr>
      <w:r w:rsidRPr="00AA608E">
        <w:rPr>
          <w:rFonts w:ascii="Arial" w:hAnsi="Arial" w:cs="Arial"/>
          <w:iCs/>
          <w:color w:val="000000"/>
          <w:sz w:val="21"/>
          <w:szCs w:val="21"/>
          <w:lang w:val="pt-BR"/>
        </w:rPr>
        <w:t>  </w:t>
      </w:r>
    </w:p>
    <w:p w:rsidR="008E0B31" w:rsidRPr="00AA608E" w:rsidRDefault="008E0B31" w:rsidP="008E0B31">
      <w:pPr>
        <w:ind w:firstLine="375"/>
        <w:rPr>
          <w:rFonts w:ascii="GHEA Grapalat" w:hAnsi="GHEA Grapalat"/>
          <w:iCs/>
          <w:color w:val="000000"/>
          <w:sz w:val="15"/>
          <w:szCs w:val="21"/>
          <w:lang w:val="pt-BR"/>
        </w:rPr>
      </w:pPr>
    </w:p>
    <w:p w:rsidR="008E0B31" w:rsidRPr="00AA608E" w:rsidRDefault="008E0B31" w:rsidP="008E0B31">
      <w:pPr>
        <w:ind w:firstLine="375"/>
        <w:jc w:val="center"/>
        <w:rPr>
          <w:rFonts w:ascii="GHEA Grapalat" w:hAnsi="GHEA Grapalat"/>
          <w:iCs/>
          <w:color w:val="000000"/>
          <w:sz w:val="22"/>
          <w:szCs w:val="22"/>
          <w:lang w:val="pt-BR"/>
        </w:rPr>
      </w:pPr>
      <w:r w:rsidRPr="00AA608E">
        <w:rPr>
          <w:rFonts w:ascii="GHEA Grapalat" w:hAnsi="GHEA Grapalat"/>
          <w:b/>
          <w:bCs/>
          <w:iCs/>
          <w:color w:val="000000"/>
          <w:sz w:val="22"/>
          <w:szCs w:val="22"/>
        </w:rPr>
        <w:t>ԱՐՁԱՆԱԳՐՈՒԹՅՈՒՆ</w:t>
      </w:r>
      <w:r w:rsidRPr="00AA608E">
        <w:rPr>
          <w:rFonts w:ascii="GHEA Grapalat" w:hAnsi="GHEA Grapalat"/>
          <w:b/>
          <w:bCs/>
          <w:iCs/>
          <w:color w:val="000000"/>
          <w:sz w:val="22"/>
          <w:szCs w:val="22"/>
          <w:lang w:val="pt-BR"/>
        </w:rPr>
        <w:t xml:space="preserve"> N</w:t>
      </w:r>
    </w:p>
    <w:p w:rsidR="008E0B31" w:rsidRPr="00AA608E" w:rsidRDefault="008E0B31" w:rsidP="008E0B31">
      <w:pPr>
        <w:ind w:firstLine="375"/>
        <w:jc w:val="center"/>
        <w:rPr>
          <w:rFonts w:ascii="GHEA Grapalat" w:hAnsi="GHEA Grapalat"/>
          <w:b/>
          <w:bCs/>
          <w:iCs/>
          <w:color w:val="000000"/>
          <w:sz w:val="22"/>
          <w:szCs w:val="22"/>
          <w:lang w:val="pt-BR"/>
        </w:rPr>
      </w:pPr>
      <w:r w:rsidRPr="00AA608E">
        <w:rPr>
          <w:rFonts w:ascii="GHEA Grapalat" w:hAnsi="GHEA Grapalat"/>
          <w:b/>
          <w:bCs/>
          <w:iCs/>
          <w:color w:val="000000"/>
          <w:sz w:val="22"/>
          <w:szCs w:val="22"/>
        </w:rPr>
        <w:t>ՊԱՅՄԱՆԱԳՐԻ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ԿԱՄ</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ԴՐԱ</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ՄԱՍԻ</w:t>
      </w:r>
      <w:r w:rsidRPr="00AA608E">
        <w:rPr>
          <w:rFonts w:ascii="GHEA Grapalat" w:hAnsi="GHEA Grapalat"/>
          <w:b/>
          <w:bCs/>
          <w:iCs/>
          <w:color w:val="000000"/>
          <w:sz w:val="22"/>
          <w:szCs w:val="22"/>
          <w:lang w:val="pt-BR"/>
        </w:rPr>
        <w:t xml:space="preserve"> ԿԱՏԱՐՄԱՆ ԱՐԴՅՈՒՆՔՆԵՐԻ </w:t>
      </w:r>
    </w:p>
    <w:p w:rsidR="008E0B31" w:rsidRPr="00AA608E" w:rsidRDefault="008E0B31" w:rsidP="008E0B31">
      <w:pPr>
        <w:ind w:firstLine="375"/>
        <w:jc w:val="center"/>
        <w:rPr>
          <w:rFonts w:ascii="Arial Unicode" w:hAnsi="Arial Unicode"/>
          <w:iCs/>
          <w:color w:val="000000"/>
          <w:sz w:val="22"/>
          <w:szCs w:val="22"/>
          <w:lang w:val="pt-BR"/>
        </w:rPr>
      </w:pPr>
      <w:r w:rsidRPr="00AA608E">
        <w:rPr>
          <w:rFonts w:ascii="GHEA Grapalat" w:hAnsi="GHEA Grapalat"/>
          <w:b/>
          <w:bCs/>
          <w:iCs/>
          <w:color w:val="000000"/>
          <w:sz w:val="22"/>
          <w:szCs w:val="22"/>
        </w:rPr>
        <w:t>ՀԱՆՁՆՄԱՆ</w:t>
      </w:r>
      <w:r w:rsidRPr="00AA608E">
        <w:rPr>
          <w:rFonts w:ascii="GHEA Grapalat" w:hAnsi="GHEA Grapalat"/>
          <w:b/>
          <w:bCs/>
          <w:iCs/>
          <w:color w:val="000000"/>
          <w:sz w:val="22"/>
          <w:szCs w:val="22"/>
          <w:lang w:val="pt-BR"/>
        </w:rPr>
        <w:t>-</w:t>
      </w:r>
      <w:r w:rsidRPr="00AA608E">
        <w:rPr>
          <w:rFonts w:ascii="GHEA Grapalat" w:hAnsi="GHEA Grapalat"/>
          <w:b/>
          <w:bCs/>
          <w:iCs/>
          <w:color w:val="000000"/>
          <w:sz w:val="22"/>
          <w:szCs w:val="22"/>
        </w:rPr>
        <w:t>ԸՆԴՈՒՆՄԱՆ</w:t>
      </w:r>
    </w:p>
    <w:p w:rsidR="008E0B31" w:rsidRPr="00AA608E" w:rsidRDefault="008E0B31" w:rsidP="008E0B31">
      <w:pPr>
        <w:pStyle w:val="a3"/>
        <w:spacing w:line="240" w:lineRule="auto"/>
        <w:ind w:firstLine="0"/>
        <w:jc w:val="center"/>
        <w:rPr>
          <w:b/>
          <w:bCs/>
          <w:iCs/>
          <w:lang w:val="es-ES"/>
        </w:rPr>
      </w:pPr>
    </w:p>
    <w:p w:rsidR="008E0B31" w:rsidRPr="00AA608E" w:rsidRDefault="008E0B31" w:rsidP="008E0B31">
      <w:pPr>
        <w:pStyle w:val="a3"/>
        <w:spacing w:line="240" w:lineRule="auto"/>
        <w:ind w:firstLine="540"/>
        <w:rPr>
          <w:iCs/>
          <w:lang w:val="es-ES"/>
        </w:rPr>
      </w:pPr>
      <w:r w:rsidRPr="00AA608E">
        <w:rPr>
          <w:rFonts w:ascii="GHEA Grapalat" w:hAnsi="GHEA Grapalat"/>
          <w:color w:val="000000"/>
          <w:sz w:val="21"/>
          <w:szCs w:val="21"/>
          <w:lang w:val="es-ES" w:eastAsia="ru-RU"/>
        </w:rPr>
        <w:t>«      » «              »</w:t>
      </w:r>
      <w:r w:rsidRPr="00AA608E">
        <w:rPr>
          <w:iCs/>
          <w:lang w:val="es-ES"/>
        </w:rPr>
        <w:t xml:space="preserve">  </w:t>
      </w:r>
      <w:r w:rsidRPr="00AA608E">
        <w:rPr>
          <w:rFonts w:ascii="GHEA Grapalat" w:hAnsi="GHEA Grapalat"/>
          <w:color w:val="000000"/>
          <w:sz w:val="21"/>
          <w:szCs w:val="21"/>
          <w:lang w:val="es-ES" w:eastAsia="ru-RU"/>
        </w:rPr>
        <w:t xml:space="preserve">20    </w:t>
      </w:r>
      <w:r w:rsidRPr="00AA608E">
        <w:rPr>
          <w:rFonts w:ascii="GHEA Grapalat" w:hAnsi="GHEA Grapalat"/>
          <w:color w:val="000000"/>
          <w:sz w:val="21"/>
          <w:szCs w:val="21"/>
          <w:lang w:eastAsia="ru-RU"/>
        </w:rPr>
        <w:t>թ</w:t>
      </w:r>
      <w:r w:rsidRPr="00AA608E">
        <w:rPr>
          <w:rFonts w:ascii="GHEA Grapalat" w:hAnsi="GHEA Grapalat"/>
          <w:color w:val="000000"/>
          <w:sz w:val="21"/>
          <w:szCs w:val="21"/>
          <w:lang w:val="es-ES" w:eastAsia="ru-RU"/>
        </w:rPr>
        <w:t>.</w:t>
      </w:r>
    </w:p>
    <w:p w:rsidR="008E0B31" w:rsidRPr="00AA608E" w:rsidRDefault="008E0B31" w:rsidP="008E0B31">
      <w:pPr>
        <w:pStyle w:val="a3"/>
        <w:spacing w:line="240" w:lineRule="auto"/>
        <w:ind w:firstLine="0"/>
        <w:rPr>
          <w:iCs/>
          <w:lang w:val="es-ES"/>
        </w:rPr>
      </w:pP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այսուհետ</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Պայմանագիր</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անվանումը</w:t>
      </w:r>
      <w:r w:rsidRPr="00AA608E">
        <w:rPr>
          <w:rFonts w:ascii="GHEA Grapalat" w:hAnsi="GHEA Grapalat"/>
          <w:color w:val="000000"/>
          <w:sz w:val="21"/>
          <w:szCs w:val="21"/>
          <w:lang w:val="es-ES"/>
        </w:rPr>
        <w:t>` ____________________________________________________________________________________________</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կնքման</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ամսաթիվը</w:t>
      </w:r>
      <w:r w:rsidRPr="00AA608E">
        <w:rPr>
          <w:rFonts w:ascii="GHEA Grapalat" w:hAnsi="GHEA Grapalat"/>
          <w:color w:val="000000"/>
          <w:sz w:val="21"/>
          <w:szCs w:val="21"/>
          <w:lang w:val="es-ES"/>
        </w:rPr>
        <w:t xml:space="preserve">` «____» «__________________» 20 </w:t>
      </w:r>
      <w:r w:rsidRPr="00AA608E">
        <w:rPr>
          <w:rFonts w:ascii="GHEA Grapalat" w:hAnsi="GHEA Grapalat"/>
          <w:color w:val="000000"/>
          <w:sz w:val="21"/>
          <w:szCs w:val="21"/>
        </w:rPr>
        <w:t>թ</w:t>
      </w:r>
      <w:r w:rsidRPr="00AA608E">
        <w:rPr>
          <w:rFonts w:ascii="GHEA Grapalat" w:hAnsi="GHEA Grapalat"/>
          <w:color w:val="000000"/>
          <w:sz w:val="21"/>
          <w:szCs w:val="21"/>
          <w:lang w:val="es-ES"/>
        </w:rPr>
        <w:t>.</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համարը</w:t>
      </w:r>
      <w:r w:rsidRPr="00AA608E">
        <w:rPr>
          <w:rFonts w:ascii="GHEA Grapalat" w:hAnsi="GHEA Grapalat"/>
          <w:color w:val="000000"/>
          <w:sz w:val="21"/>
          <w:szCs w:val="21"/>
          <w:lang w:val="es-ES"/>
        </w:rPr>
        <w:t>`    __________</w:t>
      </w:r>
    </w:p>
    <w:p w:rsidR="008E0B31" w:rsidRPr="00AA608E" w:rsidRDefault="008E0B31" w:rsidP="008E0B31">
      <w:pPr>
        <w:jc w:val="both"/>
        <w:rPr>
          <w:rFonts w:ascii="GHEA Grapalat" w:hAnsi="GHEA Grapalat" w:cs="Sylfaen"/>
          <w:iCs/>
          <w:lang w:val="es-ES"/>
        </w:rPr>
      </w:pPr>
      <w:r w:rsidRPr="00AA608E">
        <w:rPr>
          <w:rFonts w:ascii="GHEA Grapalat" w:hAnsi="GHEA Grapalat"/>
          <w:iCs/>
          <w:color w:val="000000"/>
          <w:sz w:val="21"/>
          <w:szCs w:val="21"/>
        </w:rPr>
        <w:t>Պատվիրատուն</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և</w:t>
      </w:r>
      <w:r w:rsidRPr="00AA608E">
        <w:rPr>
          <w:rFonts w:ascii="GHEA Grapalat" w:hAnsi="GHEA Grapalat"/>
          <w:iCs/>
          <w:color w:val="000000"/>
          <w:sz w:val="21"/>
          <w:szCs w:val="21"/>
          <w:lang w:val="es-ES"/>
        </w:rPr>
        <w:t xml:space="preserve">  </w:t>
      </w: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կողմը՝</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հիմք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ընդունելով</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պայմանագրի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կատարման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վերաբերյալ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20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թ. դուրս գրված </w:t>
      </w:r>
      <w:r w:rsidRPr="00AA608E">
        <w:rPr>
          <w:rFonts w:ascii="GHEA Grapalat" w:hAnsi="GHEA Grapalat"/>
          <w:color w:val="000000"/>
          <w:sz w:val="21"/>
          <w:szCs w:val="21"/>
          <w:lang w:val="es-ES"/>
        </w:rPr>
        <w:t xml:space="preserve">N ___   </w:t>
      </w:r>
      <w:r w:rsidRPr="00AA608E">
        <w:rPr>
          <w:rFonts w:ascii="GHEA Grapalat" w:hAnsi="GHEA Grapalat"/>
          <w:color w:val="000000"/>
          <w:sz w:val="21"/>
          <w:szCs w:val="21"/>
          <w:lang w:val="hy-AM"/>
        </w:rPr>
        <w:t xml:space="preserve">հաշիվ ապրանքագիրը, </w:t>
      </w:r>
      <w:r w:rsidRPr="00AA608E">
        <w:rPr>
          <w:rFonts w:ascii="GHEA Grapalat" w:hAnsi="GHEA Grapalat"/>
          <w:color w:val="000000"/>
          <w:sz w:val="21"/>
          <w:szCs w:val="21"/>
          <w:lang w:val="es-ES"/>
        </w:rPr>
        <w:t>կազմեցին սույն արձանագրությունը հետևյալի մասին.</w:t>
      </w:r>
    </w:p>
    <w:p w:rsidR="008E0B31" w:rsidRPr="00AA608E" w:rsidRDefault="008E0B31" w:rsidP="008E0B31">
      <w:pPr>
        <w:jc w:val="both"/>
        <w:rPr>
          <w:rFonts w:ascii="GHEA Grapalat" w:hAnsi="GHEA Grapalat"/>
          <w:iCs/>
          <w:color w:val="000000"/>
          <w:sz w:val="21"/>
          <w:szCs w:val="21"/>
          <w:lang w:val="hy-AM"/>
        </w:rPr>
      </w:pP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շրջանակներում</w:t>
      </w:r>
      <w:r w:rsidRPr="00AA608E">
        <w:rPr>
          <w:rFonts w:ascii="GHEA Grapalat" w:hAnsi="GHEA Grapalat"/>
          <w:iCs/>
          <w:color w:val="000000"/>
          <w:sz w:val="21"/>
          <w:szCs w:val="21"/>
          <w:lang w:val="es-ES"/>
        </w:rPr>
        <w:t xml:space="preserve"> </w:t>
      </w:r>
      <w:r w:rsidRPr="00AA608E">
        <w:rPr>
          <w:rFonts w:ascii="GHEA Grapalat" w:hAnsi="GHEA Grapalat"/>
          <w:iCs/>
          <w:snapToGrid w:val="0"/>
          <w:color w:val="000000"/>
          <w:sz w:val="21"/>
          <w:szCs w:val="21"/>
          <w:lang w:val="es-ES"/>
        </w:rPr>
        <w:t xml:space="preserve">Պայմանագրի կողմը  </w:t>
      </w:r>
      <w:r w:rsidRPr="00AA608E">
        <w:rPr>
          <w:rFonts w:ascii="GHEA Grapalat" w:hAnsi="GHEA Grapalat"/>
          <w:iCs/>
          <w:color w:val="000000"/>
          <w:sz w:val="21"/>
          <w:szCs w:val="21"/>
        </w:rPr>
        <w:t>մատակարարել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է</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հետևյալ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ապրանքները՝</w:t>
      </w:r>
    </w:p>
    <w:p w:rsidR="008E0B31" w:rsidRPr="00AA608E" w:rsidRDefault="008E0B31" w:rsidP="008E0B3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E0B31" w:rsidRPr="00AA608E" w:rsidTr="00D909B5">
        <w:trPr>
          <w:jc w:val="right"/>
        </w:trPr>
        <w:tc>
          <w:tcPr>
            <w:tcW w:w="357"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N</w:t>
            </w:r>
          </w:p>
        </w:tc>
        <w:tc>
          <w:tcPr>
            <w:tcW w:w="10348" w:type="dxa"/>
            <w:gridSpan w:val="8"/>
            <w:shd w:val="clear" w:color="auto" w:fill="auto"/>
            <w:vAlign w:val="center"/>
          </w:tcPr>
          <w:p w:rsidR="008E0B31" w:rsidRPr="00AA608E" w:rsidRDefault="008E0B31" w:rsidP="00D9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A608E">
              <w:rPr>
                <w:rFonts w:ascii="GHEA Grapalat" w:hAnsi="GHEA Grapalat" w:cs="Sylfaen"/>
                <w:sz w:val="18"/>
                <w:szCs w:val="18"/>
              </w:rPr>
              <w:t>Մատակարարված</w:t>
            </w:r>
            <w:r w:rsidRPr="00AA608E">
              <w:rPr>
                <w:rFonts w:ascii="GHEA Grapalat" w:hAnsi="GHEA Grapalat" w:cs="Courier New"/>
                <w:sz w:val="18"/>
                <w:szCs w:val="18"/>
              </w:rPr>
              <w:t xml:space="preserve"> </w:t>
            </w:r>
            <w:r w:rsidRPr="00AA608E">
              <w:rPr>
                <w:rFonts w:ascii="GHEA Grapalat" w:hAnsi="GHEA Grapalat" w:cs="Sylfaen"/>
                <w:sz w:val="18"/>
                <w:szCs w:val="18"/>
              </w:rPr>
              <w:t>ապրանքների</w:t>
            </w:r>
          </w:p>
        </w:tc>
      </w:tr>
      <w:tr w:rsidR="008E0B31" w:rsidRPr="00AA608E" w:rsidTr="00D909B5">
        <w:trPr>
          <w:jc w:val="right"/>
        </w:trPr>
        <w:tc>
          <w:tcPr>
            <w:tcW w:w="357" w:type="dxa"/>
            <w:vMerge/>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անվանումը</w:t>
            </w:r>
          </w:p>
        </w:tc>
        <w:tc>
          <w:tcPr>
            <w:tcW w:w="1440"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քանակական ցուցանիշը</w:t>
            </w:r>
          </w:p>
        </w:tc>
        <w:tc>
          <w:tcPr>
            <w:tcW w:w="297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կատարման ժամկետը</w:t>
            </w:r>
          </w:p>
        </w:tc>
        <w:tc>
          <w:tcPr>
            <w:tcW w:w="1168"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ժամկետը /ըստ վճարման ժամանակացույցի/</w:t>
            </w:r>
          </w:p>
        </w:tc>
      </w:tr>
      <w:tr w:rsidR="008E0B31" w:rsidRPr="00AA608E" w:rsidTr="00D909B5">
        <w:trPr>
          <w:trHeight w:val="1105"/>
          <w:jc w:val="right"/>
        </w:trPr>
        <w:tc>
          <w:tcPr>
            <w:tcW w:w="357" w:type="dxa"/>
            <w:vMerge/>
            <w:tcBorders>
              <w:bottom w:val="single" w:sz="4" w:space="0" w:color="auto"/>
            </w:tcBorders>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73"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44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0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16"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42"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34"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68"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675"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r>
    </w:tbl>
    <w:p w:rsidR="008E0B31" w:rsidRPr="00AA608E" w:rsidRDefault="008E0B31" w:rsidP="008E0B31">
      <w:pPr>
        <w:ind w:firstLine="375"/>
        <w:jc w:val="both"/>
        <w:rPr>
          <w:rFonts w:ascii="Arial" w:hAnsi="Arial" w:cs="Arial"/>
          <w:iCs/>
          <w:color w:val="000000"/>
          <w:sz w:val="21"/>
          <w:szCs w:val="21"/>
          <w:lang w:val="es-ES"/>
        </w:rPr>
      </w:pPr>
      <w:r w:rsidRPr="00AA608E">
        <w:rPr>
          <w:rFonts w:ascii="Arial" w:hAnsi="Arial" w:cs="Arial"/>
          <w:iCs/>
          <w:color w:val="000000"/>
          <w:sz w:val="21"/>
          <w:szCs w:val="21"/>
          <w:lang w:val="es-ES"/>
        </w:rPr>
        <w:t> </w:t>
      </w:r>
    </w:p>
    <w:p w:rsidR="008E0B31" w:rsidRPr="00AA608E" w:rsidRDefault="008E0B31" w:rsidP="008E0B31">
      <w:pPr>
        <w:ind w:firstLine="375"/>
        <w:jc w:val="both"/>
        <w:rPr>
          <w:rFonts w:ascii="GHEA Grapalat" w:hAnsi="GHEA Grapalat"/>
          <w:iCs/>
          <w:snapToGrid w:val="0"/>
          <w:color w:val="000000"/>
          <w:sz w:val="21"/>
          <w:szCs w:val="21"/>
          <w:lang w:val="es-ES"/>
        </w:rPr>
      </w:pPr>
      <w:r w:rsidRPr="00AA608E">
        <w:rPr>
          <w:rFonts w:ascii="Arial" w:hAnsi="Arial" w:cs="Arial"/>
          <w:iCs/>
          <w:color w:val="000000"/>
          <w:sz w:val="21"/>
          <w:szCs w:val="21"/>
          <w:lang w:val="es-ES"/>
        </w:rPr>
        <w:t> </w:t>
      </w:r>
      <w:r w:rsidRPr="00AA608E">
        <w:rPr>
          <w:rFonts w:ascii="GHEA Grapalat" w:hAnsi="GHEA Grapalat"/>
          <w:iCs/>
          <w:snapToGrid w:val="0"/>
          <w:color w:val="000000"/>
          <w:sz w:val="21"/>
          <w:szCs w:val="21"/>
          <w:lang w:val="hy-AM"/>
        </w:rPr>
        <w:t xml:space="preserve">Սույն </w:t>
      </w:r>
      <w:r w:rsidRPr="00AA608E">
        <w:rPr>
          <w:rFonts w:ascii="GHEA Grapalat" w:hAnsi="GHEA Grapalat"/>
          <w:iCs/>
          <w:snapToGrid w:val="0"/>
          <w:color w:val="000000"/>
          <w:sz w:val="21"/>
          <w:szCs w:val="21"/>
        </w:rPr>
        <w:t>արձանագրության</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երկկողմ</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հաստատման համար հիմք հանդիսացած</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հաշիվ</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ապրանքագիրը</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և</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 xml:space="preserve">դրական </w:t>
      </w:r>
      <w:r w:rsidRPr="00AA608E">
        <w:rPr>
          <w:rFonts w:ascii="GHEA Grapalat" w:hAnsi="GHEA Grapalat"/>
          <w:color w:val="000000"/>
          <w:sz w:val="21"/>
          <w:szCs w:val="21"/>
          <w:lang w:val="es-ES"/>
        </w:rPr>
        <w:t>եզրակացությունը</w:t>
      </w:r>
      <w:r w:rsidRPr="00AA608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8E0B31" w:rsidRPr="00AA608E" w:rsidRDefault="008E0B31" w:rsidP="008E0B31">
      <w:pPr>
        <w:ind w:firstLine="375"/>
        <w:jc w:val="both"/>
        <w:rPr>
          <w:rFonts w:ascii="GHEA Grapalat" w:hAnsi="GHEA Grapalat"/>
          <w:iCs/>
          <w:snapToGrid w:val="0"/>
          <w:color w:val="000000"/>
          <w:sz w:val="21"/>
          <w:szCs w:val="21"/>
          <w:lang w:val="es-ES"/>
        </w:rPr>
      </w:pPr>
    </w:p>
    <w:p w:rsidR="008E0B31" w:rsidRPr="00AA608E" w:rsidRDefault="008E0B31" w:rsidP="008E0B31">
      <w:pPr>
        <w:ind w:firstLine="375"/>
        <w:jc w:val="both"/>
        <w:rPr>
          <w:rFonts w:ascii="GHEA Grapalat" w:hAnsi="GHEA Grapalat"/>
          <w:iCs/>
          <w:snapToGrid w:val="0"/>
          <w:color w:val="000000"/>
          <w:sz w:val="2"/>
          <w:szCs w:val="21"/>
          <w:lang w:val="es-ES"/>
        </w:rPr>
      </w:pPr>
    </w:p>
    <w:p w:rsidR="008E0B31" w:rsidRPr="00AA608E" w:rsidRDefault="008E0B31" w:rsidP="008E0B31">
      <w:pPr>
        <w:ind w:firstLine="375"/>
        <w:rPr>
          <w:rFonts w:ascii="GHEA Grapalat" w:hAnsi="GHEA Grapalat"/>
          <w:iCs/>
          <w:snapToGrid w:val="0"/>
          <w:color w:val="000000"/>
          <w:sz w:val="2"/>
          <w:szCs w:val="21"/>
          <w:lang w:val="es-ES"/>
        </w:rPr>
      </w:pPr>
      <w:r w:rsidRPr="00AA608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E0B31" w:rsidRPr="00AA608E" w:rsidTr="00D909B5">
        <w:trPr>
          <w:trHeight w:val="266"/>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 xml:space="preserve">Ապրանքը հանձնեց </w:t>
            </w:r>
          </w:p>
        </w:tc>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Ապրանքը ընդունեց</w:t>
            </w:r>
          </w:p>
        </w:tc>
      </w:tr>
      <w:tr w:rsidR="008E0B31" w:rsidRPr="00AA608E" w:rsidTr="00D909B5">
        <w:trPr>
          <w:trHeight w:val="47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r>
      <w:tr w:rsidR="008E0B31" w:rsidRPr="00AA608E" w:rsidTr="00D909B5">
        <w:trPr>
          <w:trHeight w:val="50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r>
      <w:tr w:rsidR="008E0B31" w:rsidRPr="00AA608E" w:rsidTr="00D909B5">
        <w:trPr>
          <w:trHeight w:val="281"/>
          <w:tblCellSpacing w:w="7" w:type="dxa"/>
          <w:jc w:val="center"/>
        </w:trPr>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GHEA Grapalat" w:hAnsi="GHEA Grapalat"/>
                <w:iCs/>
                <w:color w:val="000000"/>
                <w:sz w:val="21"/>
                <w:szCs w:val="21"/>
              </w:rPr>
              <w:t xml:space="preserve">                              Կ.Տ.</w:t>
            </w:r>
            <w:r w:rsidRPr="00AA608E">
              <w:rPr>
                <w:rFonts w:ascii="Arial" w:hAnsi="Arial" w:cs="Arial"/>
                <w:iCs/>
                <w:color w:val="000000"/>
                <w:sz w:val="21"/>
                <w:szCs w:val="21"/>
              </w:rPr>
              <w:t xml:space="preserve">                                                                                 </w:t>
            </w:r>
          </w:p>
        </w:tc>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Arial" w:hAnsi="Arial" w:cs="Arial"/>
                <w:iCs/>
                <w:color w:val="000000"/>
                <w:sz w:val="21"/>
                <w:szCs w:val="21"/>
              </w:rPr>
              <w:t xml:space="preserve">                                     </w:t>
            </w:r>
            <w:r w:rsidRPr="00AA608E">
              <w:rPr>
                <w:rFonts w:ascii="GHEA Grapalat" w:hAnsi="GHEA Grapalat"/>
                <w:iCs/>
                <w:color w:val="000000"/>
                <w:sz w:val="21"/>
                <w:szCs w:val="21"/>
              </w:rPr>
              <w:t>Կ.Տ.</w:t>
            </w:r>
          </w:p>
        </w:tc>
      </w:tr>
    </w:tbl>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Հավելված 3.1</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              20  թ. կնքված </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ծածկագրով պայմանագրի</w:t>
      </w: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ind w:left="-142" w:firstLine="142"/>
        <w:jc w:val="center"/>
        <w:rPr>
          <w:rFonts w:ascii="GHEA Grapalat" w:hAnsi="GHEA Grapalat" w:cs="Sylfaen"/>
          <w:lang w:val="pt-BR"/>
        </w:rPr>
      </w:pPr>
    </w:p>
    <w:p w:rsidR="008E0B31" w:rsidRPr="00AA608E" w:rsidRDefault="008E0B31" w:rsidP="008E0B31">
      <w:pPr>
        <w:jc w:val="center"/>
        <w:rPr>
          <w:rFonts w:ascii="GHEA Grapalat" w:hAnsi="GHEA Grapalat" w:cs="Sylfaen"/>
          <w:bCs/>
          <w:sz w:val="18"/>
          <w:szCs w:val="18"/>
          <w:lang w:val="pt-BR"/>
        </w:rPr>
      </w:pPr>
      <w:r w:rsidRPr="00AA608E">
        <w:rPr>
          <w:rFonts w:ascii="GHEA Grapalat" w:hAnsi="GHEA Grapalat" w:cs="Sylfaen"/>
          <w:bCs/>
          <w:sz w:val="18"/>
          <w:szCs w:val="18"/>
        </w:rPr>
        <w:t>ԱԿՏ</w:t>
      </w:r>
      <w:r w:rsidRPr="00AA608E">
        <w:rPr>
          <w:rFonts w:ascii="GHEA Grapalat" w:hAnsi="GHEA Grapalat" w:cs="Sylfaen"/>
          <w:bCs/>
          <w:sz w:val="18"/>
          <w:szCs w:val="18"/>
          <w:lang w:val="pt-BR"/>
        </w:rPr>
        <w:t xml:space="preserve">    N </w:t>
      </w:r>
      <w:r w:rsidRPr="00AA608E">
        <w:rPr>
          <w:rFonts w:ascii="GHEA Grapalat" w:hAnsi="GHEA Grapalat" w:cs="Sylfaen"/>
          <w:bCs/>
          <w:sz w:val="18"/>
          <w:szCs w:val="18"/>
          <w:u w:val="single"/>
          <w:lang w:val="pt-BR"/>
        </w:rPr>
        <w:tab/>
      </w: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 w:val="left" w:pos="2250"/>
        </w:tabs>
        <w:jc w:val="center"/>
        <w:rPr>
          <w:rFonts w:ascii="GHEA Grapalat" w:hAnsi="GHEA Grapalat" w:cs="Sylfaen"/>
          <w:bCs/>
          <w:sz w:val="18"/>
          <w:szCs w:val="18"/>
          <w:lang w:val="pt-BR"/>
        </w:rPr>
      </w:pPr>
      <w:r w:rsidRPr="00AA608E">
        <w:rPr>
          <w:rFonts w:ascii="GHEA Grapalat" w:hAnsi="GHEA Grapalat" w:cs="Sylfaen"/>
          <w:bCs/>
          <w:sz w:val="18"/>
          <w:szCs w:val="18"/>
        </w:rPr>
        <w:t>պայմանագրի</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արդյունքը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Գնորդին</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հանձնելու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փաստը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ֆիքսելու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վերաբերյալ</w:t>
      </w:r>
      <w:r w:rsidRPr="00AA608E">
        <w:rPr>
          <w:rFonts w:ascii="GHEA Grapalat" w:hAnsi="GHEA Grapalat" w:cs="Sylfaen"/>
          <w:bCs/>
          <w:sz w:val="18"/>
          <w:szCs w:val="18"/>
          <w:lang w:val="pt-BR"/>
        </w:rPr>
        <w:t xml:space="preserve">                                                                                                                               </w:t>
      </w:r>
    </w:p>
    <w:p w:rsidR="008E0B31" w:rsidRPr="00AA608E" w:rsidRDefault="008E0B31" w:rsidP="008E0B31">
      <w:pPr>
        <w:jc w:val="center"/>
        <w:rPr>
          <w:rFonts w:ascii="GHEA Grapalat" w:hAnsi="GHEA Grapalat" w:cs="Sylfaen"/>
          <w:b/>
          <w:bCs/>
          <w:sz w:val="18"/>
          <w:szCs w:val="18"/>
          <w:lang w:val="pt-BR"/>
        </w:rPr>
      </w:pP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s>
        <w:rPr>
          <w:rFonts w:ascii="GHEA Grapalat" w:hAnsi="GHEA Grapalat" w:cs="Sylfaen"/>
          <w:sz w:val="18"/>
          <w:szCs w:val="22"/>
          <w:lang w:val="pt-BR"/>
        </w:rPr>
      </w:pPr>
    </w:p>
    <w:p w:rsidR="008E0B31" w:rsidRPr="00AA608E" w:rsidRDefault="008E0B31" w:rsidP="008E0B31">
      <w:pPr>
        <w:tabs>
          <w:tab w:val="left" w:pos="360"/>
          <w:tab w:val="left" w:pos="540"/>
        </w:tabs>
        <w:ind w:left="-540" w:firstLine="180"/>
        <w:jc w:val="both"/>
        <w:rPr>
          <w:rFonts w:ascii="GHEA Grapalat" w:hAnsi="GHEA Grapalat" w:cs="Sylfaen"/>
          <w:sz w:val="20"/>
          <w:lang w:val="pt-BR"/>
        </w:rPr>
      </w:pPr>
      <w:r w:rsidRPr="00AA608E">
        <w:rPr>
          <w:rFonts w:ascii="GHEA Grapalat" w:hAnsi="GHEA Grapalat" w:cs="Sylfaen"/>
          <w:sz w:val="20"/>
          <w:lang w:val="pt-BR"/>
        </w:rPr>
        <w:tab/>
      </w:r>
      <w:r w:rsidRPr="00AA608E">
        <w:rPr>
          <w:rFonts w:ascii="GHEA Grapalat" w:hAnsi="GHEA Grapalat" w:cs="Sylfaen"/>
          <w:sz w:val="20"/>
          <w:lang w:val="hy-AM"/>
        </w:rPr>
        <w:t xml:space="preserve">Սույնով </w:t>
      </w:r>
      <w:r w:rsidRPr="00AA608E">
        <w:rPr>
          <w:rFonts w:ascii="GHEA Grapalat" w:hAnsi="GHEA Grapalat" w:cs="Sylfaen"/>
          <w:sz w:val="20"/>
        </w:rPr>
        <w:t>արձանագրվում</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hy-AM"/>
        </w:rPr>
        <w:t xml:space="preserve">, որ </w:t>
      </w:r>
      <w:r w:rsidRPr="00AA608E">
        <w:rPr>
          <w:rFonts w:ascii="GHEA Grapalat" w:hAnsi="GHEA Grapalat" w:cs="Sylfaen"/>
          <w:sz w:val="20"/>
          <w:u w:val="single"/>
          <w:lang w:val="pt-BR"/>
        </w:rPr>
        <w:tab/>
      </w:r>
      <w:r w:rsidRPr="00AA608E">
        <w:rPr>
          <w:rFonts w:ascii="GHEA Grapalat" w:hAnsi="GHEA Grapalat" w:cs="Sylfaen"/>
          <w:sz w:val="20"/>
          <w:u w:val="single"/>
          <w:lang w:val="pt-BR"/>
        </w:rPr>
        <w:tab/>
        <w:t xml:space="preserve">        </w:t>
      </w:r>
      <w:r w:rsidRPr="00AA608E">
        <w:rPr>
          <w:rFonts w:ascii="GHEA Grapalat" w:hAnsi="GHEA Grapalat" w:cs="Sylfaen"/>
          <w:sz w:val="20"/>
          <w:lang w:val="pt-BR"/>
        </w:rPr>
        <w:t>-</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այսուհետ</w:t>
      </w:r>
      <w:r w:rsidRPr="00AA608E">
        <w:rPr>
          <w:rFonts w:ascii="GHEA Grapalat" w:hAnsi="GHEA Grapalat" w:cs="Sylfaen"/>
          <w:sz w:val="20"/>
          <w:lang w:val="pt-BR"/>
        </w:rPr>
        <w:t xml:space="preserve">` </w:t>
      </w:r>
      <w:r w:rsidRPr="00AA608E">
        <w:rPr>
          <w:rFonts w:ascii="GHEA Grapalat" w:hAnsi="GHEA Grapalat" w:cs="Sylfaen"/>
          <w:sz w:val="20"/>
        </w:rPr>
        <w:t>Գնորդ</w:t>
      </w:r>
      <w:r w:rsidRPr="00AA608E">
        <w:rPr>
          <w:rFonts w:ascii="GHEA Grapalat" w:hAnsi="GHEA Grapalat" w:cs="Sylfaen"/>
          <w:sz w:val="20"/>
          <w:lang w:val="pt-BR"/>
        </w:rPr>
        <w:t xml:space="preserve">) </w:t>
      </w:r>
      <w:r w:rsidRPr="00AA608E">
        <w:rPr>
          <w:rFonts w:ascii="GHEA Grapalat" w:hAnsi="GHEA Grapalat" w:cs="Sylfaen"/>
          <w:sz w:val="20"/>
          <w:lang w:val="hy-AM"/>
        </w:rPr>
        <w:t xml:space="preserve">և </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p>
    <w:p w:rsidR="008E0B31" w:rsidRPr="00AA608E" w:rsidRDefault="008E0B31" w:rsidP="008E0B31">
      <w:pPr>
        <w:tabs>
          <w:tab w:val="left" w:pos="360"/>
          <w:tab w:val="left" w:pos="540"/>
        </w:tabs>
        <w:ind w:left="-540" w:firstLine="180"/>
        <w:jc w:val="both"/>
        <w:rPr>
          <w:rFonts w:ascii="GHEA Grapalat" w:hAnsi="GHEA Grapalat" w:cs="Sylfaen"/>
          <w:sz w:val="12"/>
          <w:szCs w:val="16"/>
          <w:lang w:val="pt-BR"/>
        </w:rPr>
      </w:pP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t xml:space="preserve">        </w:t>
      </w:r>
      <w:r w:rsidRPr="00AA608E">
        <w:rPr>
          <w:rFonts w:ascii="GHEA Grapalat" w:hAnsi="GHEA Grapalat" w:cs="Sylfaen"/>
          <w:sz w:val="12"/>
          <w:szCs w:val="16"/>
        </w:rPr>
        <w:t>Գնորդի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 xml:space="preserve">     </w:t>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t xml:space="preserve">            </w:t>
      </w:r>
      <w:r w:rsidRPr="00AA608E">
        <w:rPr>
          <w:rFonts w:ascii="GHEA Grapalat" w:hAnsi="GHEA Grapalat" w:cs="Sylfaen"/>
          <w:sz w:val="12"/>
          <w:szCs w:val="16"/>
        </w:rPr>
        <w:t>Վաճառողի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ab/>
      </w:r>
    </w:p>
    <w:p w:rsidR="008E0B31" w:rsidRPr="00AA608E" w:rsidRDefault="008E0B31" w:rsidP="008E0B31">
      <w:pPr>
        <w:tabs>
          <w:tab w:val="left" w:pos="360"/>
          <w:tab w:val="left" w:pos="540"/>
        </w:tabs>
        <w:ind w:right="-360"/>
        <w:jc w:val="both"/>
        <w:rPr>
          <w:rFonts w:ascii="GHEA Grapalat" w:hAnsi="GHEA Grapalat" w:cs="Sylfaen"/>
          <w:sz w:val="20"/>
          <w:u w:val="single"/>
          <w:lang w:val="hy-AM"/>
        </w:rPr>
      </w:pPr>
      <w:r w:rsidRPr="00AA608E">
        <w:rPr>
          <w:rFonts w:ascii="GHEA Grapalat" w:hAnsi="GHEA Grapalat" w:cs="Sylfaen"/>
          <w:sz w:val="20"/>
          <w:lang w:val="hy-AM"/>
        </w:rPr>
        <w:t xml:space="preserve">(այսուհետ` </w:t>
      </w:r>
      <w:r w:rsidRPr="00AA608E">
        <w:rPr>
          <w:rFonts w:ascii="GHEA Grapalat" w:hAnsi="GHEA Grapalat" w:cs="Sylfaen"/>
          <w:sz w:val="20"/>
        </w:rPr>
        <w:t>Վաճառող</w:t>
      </w:r>
      <w:r w:rsidRPr="00AA608E">
        <w:rPr>
          <w:rFonts w:ascii="GHEA Grapalat" w:hAnsi="GHEA Grapalat" w:cs="Sylfaen"/>
          <w:sz w:val="20"/>
          <w:lang w:val="hy-AM"/>
        </w:rPr>
        <w:t>)</w:t>
      </w:r>
      <w:r w:rsidRPr="00AA608E">
        <w:rPr>
          <w:rFonts w:ascii="GHEA Grapalat" w:hAnsi="GHEA Grapalat" w:cs="Sylfaen"/>
          <w:sz w:val="20"/>
          <w:lang w:val="pt-BR"/>
        </w:rPr>
        <w:t xml:space="preserve"> </w:t>
      </w:r>
      <w:r w:rsidRPr="00AA608E">
        <w:rPr>
          <w:rFonts w:ascii="GHEA Grapalat" w:hAnsi="GHEA Grapalat" w:cs="Sylfaen"/>
          <w:sz w:val="20"/>
        </w:rPr>
        <w:t>միջև</w:t>
      </w:r>
      <w:r w:rsidRPr="00AA608E">
        <w:rPr>
          <w:rFonts w:ascii="GHEA Grapalat" w:hAnsi="GHEA Grapalat" w:cs="Sylfaen"/>
          <w:sz w:val="20"/>
          <w:lang w:val="pt-BR"/>
        </w:rPr>
        <w:t xml:space="preserve"> 20     </w:t>
      </w:r>
      <w:r w:rsidRPr="00AA608E">
        <w:rPr>
          <w:rFonts w:ascii="GHEA Grapalat" w:hAnsi="GHEA Grapalat" w:cs="Sylfaen"/>
          <w:sz w:val="20"/>
        </w:rPr>
        <w:t>թ</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lang w:val="hy-AM"/>
        </w:rPr>
        <w:t xml:space="preserve"> -ին կնքված N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p>
    <w:p w:rsidR="008E0B31" w:rsidRPr="00AA608E" w:rsidRDefault="008E0B31" w:rsidP="008E0B31">
      <w:pPr>
        <w:tabs>
          <w:tab w:val="left" w:pos="360"/>
          <w:tab w:val="left" w:pos="540"/>
        </w:tabs>
        <w:ind w:right="-360"/>
        <w:jc w:val="both"/>
        <w:rPr>
          <w:rFonts w:ascii="GHEA Grapalat" w:hAnsi="GHEA Grapalat" w:cs="Sylfaen"/>
          <w:sz w:val="12"/>
          <w:szCs w:val="16"/>
          <w:lang w:val="hy-AM"/>
        </w:rPr>
      </w:pP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պայմանագրի կնքման ամսաթիվը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 xml:space="preserve">      պայմանագրի համարը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p>
    <w:p w:rsidR="008E0B31" w:rsidRPr="00AA608E" w:rsidRDefault="008E0B31" w:rsidP="008E0B31">
      <w:pPr>
        <w:tabs>
          <w:tab w:val="left" w:pos="360"/>
          <w:tab w:val="left" w:pos="540"/>
        </w:tabs>
        <w:jc w:val="both"/>
        <w:rPr>
          <w:rFonts w:ascii="GHEA Grapalat" w:hAnsi="GHEA Grapalat" w:cs="Sylfaen"/>
          <w:sz w:val="20"/>
          <w:lang w:val="hy-AM"/>
        </w:rPr>
      </w:pPr>
      <w:r w:rsidRPr="00AA608E">
        <w:rPr>
          <w:rFonts w:ascii="GHEA Grapalat" w:hAnsi="GHEA Grapalat" w:cs="Sylfaen"/>
          <w:sz w:val="20"/>
          <w:lang w:val="hy-AM"/>
        </w:rPr>
        <w:t xml:space="preserve">պայմանագրի շրջանակներում Վաճառողը  20  թ.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lang w:val="hy-AM"/>
        </w:rPr>
        <w:t>-ին հանձնման-ընդունման նպատակով Գնորդին հանձնեց ստորև նշված ապրանքները.</w:t>
      </w:r>
    </w:p>
    <w:p w:rsidR="008E0B31" w:rsidRPr="00AA608E" w:rsidRDefault="008E0B31" w:rsidP="008E0B31">
      <w:pPr>
        <w:tabs>
          <w:tab w:val="left" w:pos="2972"/>
        </w:tabs>
        <w:jc w:val="both"/>
        <w:rPr>
          <w:rFonts w:ascii="GHEA Grapalat" w:hAnsi="GHEA Grapalat" w:cs="Sylfaen"/>
          <w:sz w:val="20"/>
          <w:lang w:val="hy-AM"/>
        </w:rPr>
      </w:pPr>
      <w:r w:rsidRPr="00AA608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E0B31" w:rsidRPr="00AA608E" w:rsidTr="00D909B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E0B31" w:rsidRPr="00AA608E" w:rsidRDefault="008E0B31" w:rsidP="00D909B5">
            <w:pPr>
              <w:jc w:val="center"/>
              <w:rPr>
                <w:rFonts w:ascii="GHEA Grapalat" w:hAnsi="GHEA Grapalat" w:cs="Sylfaen"/>
                <w:bCs/>
                <w:sz w:val="18"/>
                <w:szCs w:val="18"/>
                <w:lang w:eastAsia="ru-RU"/>
              </w:rPr>
            </w:pPr>
            <w:r w:rsidRPr="00AA608E">
              <w:rPr>
                <w:rFonts w:ascii="GHEA Grapalat" w:hAnsi="GHEA Grapalat" w:cs="Sylfaen"/>
                <w:bCs/>
                <w:sz w:val="18"/>
                <w:szCs w:val="18"/>
                <w:lang w:eastAsia="ru-RU"/>
              </w:rPr>
              <w:t>Ապրանքի</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քանակը</w:t>
            </w:r>
            <w:r w:rsidRPr="00AA608E">
              <w:rPr>
                <w:rFonts w:ascii="GHEA Grapalat" w:hAnsi="GHEA Grapalat"/>
                <w:sz w:val="18"/>
                <w:szCs w:val="18"/>
              </w:rPr>
              <w:t xml:space="preserve"> (</w:t>
            </w:r>
            <w:r w:rsidRPr="00AA608E">
              <w:rPr>
                <w:rFonts w:ascii="GHEA Grapalat" w:hAnsi="GHEA Grapalat" w:cs="Sylfaen"/>
                <w:sz w:val="18"/>
                <w:szCs w:val="18"/>
              </w:rPr>
              <w:t>փաստացի</w:t>
            </w:r>
            <w:r w:rsidRPr="00AA608E">
              <w:rPr>
                <w:rFonts w:ascii="GHEA Grapalat" w:hAnsi="GHEA Grapalat"/>
                <w:sz w:val="18"/>
                <w:szCs w:val="18"/>
              </w:rPr>
              <w:t>)</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bl>
    <w:p w:rsidR="008E0B31" w:rsidRPr="00AA608E" w:rsidRDefault="008E0B31" w:rsidP="008E0B31">
      <w:pPr>
        <w:tabs>
          <w:tab w:val="left" w:pos="360"/>
          <w:tab w:val="left" w:pos="540"/>
        </w:tabs>
        <w:jc w:val="both"/>
        <w:rPr>
          <w:rFonts w:ascii="GHEA Grapalat" w:hAnsi="GHEA Grapalat" w:cs="Sylfaen"/>
          <w:lang w:eastAsia="ru-RU"/>
        </w:rPr>
      </w:pPr>
    </w:p>
    <w:p w:rsidR="008E0B31" w:rsidRPr="00AA608E" w:rsidRDefault="008E0B31" w:rsidP="008E0B31">
      <w:pPr>
        <w:tabs>
          <w:tab w:val="left" w:pos="360"/>
          <w:tab w:val="left" w:pos="540"/>
        </w:tabs>
        <w:jc w:val="both"/>
        <w:rPr>
          <w:rFonts w:ascii="GHEA Grapalat" w:hAnsi="GHEA Grapalat" w:cs="Sylfaen"/>
          <w:sz w:val="20"/>
        </w:rPr>
      </w:pPr>
      <w:r w:rsidRPr="00AA608E">
        <w:rPr>
          <w:rFonts w:ascii="GHEA Grapalat" w:hAnsi="GHEA Grapalat" w:cs="Sylfaen"/>
          <w:sz w:val="20"/>
        </w:rPr>
        <w:t>Սույն ակտը կազմված է 2 օրինակից, յուրաքանչյուր կողմին տրամադրվում է մեկական օրինակ:</w:t>
      </w:r>
    </w:p>
    <w:p w:rsidR="008E0B31" w:rsidRPr="00AA608E" w:rsidRDefault="008E0B31" w:rsidP="008E0B31">
      <w:pPr>
        <w:tabs>
          <w:tab w:val="left" w:pos="360"/>
          <w:tab w:val="left" w:pos="540"/>
        </w:tabs>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14"/>
          <w:szCs w:val="14"/>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rPr>
      </w:pPr>
      <w:r w:rsidRPr="00AA608E">
        <w:rPr>
          <w:rFonts w:ascii="GHEA Grapalat" w:hAnsi="GHEA Grapalat" w:cs="Sylfaen"/>
          <w:sz w:val="22"/>
          <w:szCs w:val="22"/>
        </w:rPr>
        <w:t>ԿՈՂՄԵՐԸ</w:t>
      </w:r>
    </w:p>
    <w:p w:rsidR="008E0B31" w:rsidRPr="00AA608E" w:rsidRDefault="008E0B31" w:rsidP="008E0B31">
      <w:pPr>
        <w:jc w:val="center"/>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E0B31" w:rsidRPr="00AA608E" w:rsidTr="00D909B5">
        <w:tc>
          <w:tcPr>
            <w:tcW w:w="4785"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Հանձնեց</w:t>
            </w:r>
          </w:p>
        </w:tc>
        <w:tc>
          <w:tcPr>
            <w:tcW w:w="5223"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 xml:space="preserve">        Ընդունեց</w:t>
            </w:r>
          </w:p>
        </w:tc>
      </w:tr>
    </w:tbl>
    <w:p w:rsidR="008E0B31" w:rsidRPr="00AA608E" w:rsidRDefault="008E0B31" w:rsidP="008E0B31">
      <w:pPr>
        <w:tabs>
          <w:tab w:val="left" w:pos="360"/>
          <w:tab w:val="left" w:pos="540"/>
        </w:tabs>
        <w:rPr>
          <w:rFonts w:ascii="GHEA Grapalat" w:hAnsi="GHEA Grapalat" w:cs="Sylfaen"/>
          <w:sz w:val="20"/>
          <w:szCs w:val="20"/>
          <w:lang w:eastAsia="ru-RU"/>
        </w:rPr>
      </w:pPr>
      <w:r w:rsidRPr="00AA608E">
        <w:rPr>
          <w:rFonts w:ascii="GHEA Grapalat" w:hAnsi="GHEA Grapalat" w:cs="Sylfaen"/>
          <w:sz w:val="20"/>
          <w:szCs w:val="20"/>
          <w:lang w:eastAsia="ru-RU"/>
        </w:rPr>
        <w:t xml:space="preserve">                                                                                                  հայտը նախագծած ներկայացուցիչ`</w:t>
      </w:r>
    </w:p>
    <w:p w:rsidR="008E0B31" w:rsidRPr="00AA608E" w:rsidRDefault="008E0B31" w:rsidP="008E0B3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E0B31" w:rsidRPr="00AA608E"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r>
      <w:tr w:rsidR="008E0B31" w:rsidRPr="00AE2768"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E2768"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r>
      <w:tr w:rsidR="008E0B31" w:rsidRPr="00AE2768" w:rsidTr="00D909B5">
        <w:trPr>
          <w:tblCellSpacing w:w="7" w:type="dxa"/>
          <w:jc w:val="center"/>
        </w:trPr>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p>
        </w:tc>
      </w:tr>
    </w:tbl>
    <w:p w:rsidR="008E0B31" w:rsidRPr="00AE2768" w:rsidRDefault="008E0B31" w:rsidP="008E0B31">
      <w:pPr>
        <w:ind w:left="-142" w:firstLine="142"/>
        <w:jc w:val="center"/>
        <w:rPr>
          <w:rFonts w:ascii="GHEA Grapalat" w:hAnsi="GHEA Grapalat" w:cs="Sylfaen"/>
          <w:b/>
        </w:rPr>
      </w:pPr>
    </w:p>
    <w:p w:rsidR="008E0B31" w:rsidRPr="00AE2768" w:rsidRDefault="008E0B31" w:rsidP="008E0B31">
      <w:pPr>
        <w:ind w:left="-142" w:firstLine="142"/>
        <w:jc w:val="center"/>
        <w:rPr>
          <w:rFonts w:ascii="GHEA Grapalat" w:hAnsi="GHEA Grapalat" w:cs="Sylfaen"/>
          <w:b/>
        </w:rPr>
      </w:pPr>
    </w:p>
    <w:p w:rsidR="008E0B31" w:rsidRPr="00AE2768" w:rsidRDefault="008E0B31" w:rsidP="00AA608E">
      <w:pPr>
        <w:rPr>
          <w:rFonts w:ascii="GHEA Grapalat" w:hAnsi="GHEA Grapalat" w:cs="Sylfaen"/>
          <w:b/>
        </w:rPr>
        <w:sectPr w:rsidR="008E0B31" w:rsidRPr="00AE2768" w:rsidSect="00AA608E">
          <w:footnotePr>
            <w:pos w:val="beneathText"/>
          </w:footnotePr>
          <w:pgSz w:w="11906" w:h="16838" w:code="9"/>
          <w:pgMar w:top="720" w:right="663" w:bottom="0" w:left="1140" w:header="561" w:footer="561" w:gutter="0"/>
          <w:cols w:space="720"/>
        </w:sectPr>
      </w:pPr>
    </w:p>
    <w:p w:rsidR="00AA608E" w:rsidRDefault="00AA608E"/>
    <w:sectPr w:rsidR="00AA608E" w:rsidSect="00AA608E">
      <w:pgSz w:w="16838" w:h="11906" w:orient="landscape" w:code="9"/>
      <w:pgMar w:top="0" w:right="720" w:bottom="0"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413" w:rsidRDefault="00034413" w:rsidP="008E0B31">
      <w:r>
        <w:separator/>
      </w:r>
    </w:p>
  </w:endnote>
  <w:endnote w:type="continuationSeparator" w:id="0">
    <w:p w:rsidR="00034413" w:rsidRDefault="00034413" w:rsidP="008E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413" w:rsidRDefault="00034413" w:rsidP="008E0B31">
      <w:r>
        <w:separator/>
      </w:r>
    </w:p>
  </w:footnote>
  <w:footnote w:type="continuationSeparator" w:id="0">
    <w:p w:rsidR="00034413" w:rsidRDefault="00034413" w:rsidP="008E0B31">
      <w:r>
        <w:continuationSeparator/>
      </w:r>
    </w:p>
  </w:footnote>
  <w:footnote w:id="1">
    <w:p w:rsidR="00E441FE" w:rsidRPr="008E0B31" w:rsidRDefault="00E441FE" w:rsidP="008E0B31">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E0B31">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8E0B31">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rsidR="00E441FE" w:rsidRPr="00D909B5" w:rsidRDefault="00E441FE" w:rsidP="008E0B31">
      <w:pPr>
        <w:pStyle w:val="af2"/>
        <w:jc w:val="both"/>
        <w:rPr>
          <w:rFonts w:ascii="GHEA Grapalat" w:hAnsi="GHEA Grapalat" w:cs="Sylfaen"/>
          <w:i/>
          <w:sz w:val="16"/>
          <w:szCs w:val="16"/>
          <w:lang w:val="af-ZA"/>
        </w:rPr>
      </w:pP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D909B5">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D909B5">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D909B5">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D909B5">
        <w:rPr>
          <w:rFonts w:ascii="GHEA Grapalat" w:hAnsi="GHEA Grapalat" w:cs="Sylfaen"/>
          <w:i/>
          <w:sz w:val="16"/>
          <w:szCs w:val="16"/>
          <w:lang w:val="af-ZA"/>
        </w:rPr>
        <w:t>.</w:t>
      </w:r>
      <w:proofErr w:type="gramEnd"/>
    </w:p>
    <w:p w:rsidR="00E441FE" w:rsidRPr="00D909B5" w:rsidRDefault="00E441FE" w:rsidP="008E0B31">
      <w:pPr>
        <w:pStyle w:val="af2"/>
        <w:jc w:val="both"/>
        <w:rPr>
          <w:rFonts w:ascii="GHEA Grapalat" w:hAnsi="GHEA Grapalat" w:cs="Sylfaen"/>
          <w:i/>
          <w:sz w:val="16"/>
          <w:szCs w:val="16"/>
          <w:lang w:val="af-ZA"/>
        </w:rPr>
      </w:pP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909B5">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909B5">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909B5">
        <w:rPr>
          <w:rFonts w:ascii="GHEA Grapalat" w:hAnsi="GHEA Grapalat" w:cs="Sylfaen"/>
          <w:i/>
          <w:sz w:val="16"/>
          <w:szCs w:val="16"/>
          <w:lang w:val="af-ZA"/>
        </w:rPr>
        <w:t>.</w:t>
      </w:r>
      <w:proofErr w:type="gramEnd"/>
    </w:p>
    <w:p w:rsidR="00E441FE" w:rsidRPr="00D909B5" w:rsidRDefault="00E441FE" w:rsidP="008E0B31">
      <w:pPr>
        <w:pStyle w:val="af2"/>
        <w:jc w:val="both"/>
        <w:rPr>
          <w:rFonts w:ascii="GHEA Grapalat" w:hAnsi="GHEA Grapalat" w:cs="Sylfaen"/>
          <w:i/>
          <w:sz w:val="16"/>
          <w:szCs w:val="16"/>
          <w:lang w:val="af-ZA"/>
        </w:rPr>
      </w:pP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w:t>
      </w:r>
    </w:p>
    <w:p w:rsidR="00E441FE" w:rsidRPr="00D909B5" w:rsidRDefault="00E441FE" w:rsidP="008E0B31">
      <w:pPr>
        <w:pStyle w:val="af2"/>
        <w:jc w:val="both"/>
        <w:rPr>
          <w:lang w:val="af-ZA"/>
        </w:rPr>
      </w:pP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D909B5">
        <w:rPr>
          <w:rFonts w:ascii="GHEA Grapalat" w:hAnsi="GHEA Grapalat" w:cs="Sylfaen"/>
          <w:i/>
          <w:sz w:val="16"/>
          <w:szCs w:val="16"/>
          <w:lang w:val="af-ZA"/>
        </w:rPr>
        <w:t>:</w:t>
      </w:r>
    </w:p>
  </w:footnote>
  <w:footnote w:id="2">
    <w:p w:rsidR="00E441FE" w:rsidRPr="00D909B5" w:rsidRDefault="00E441FE" w:rsidP="008E0B31">
      <w:pPr>
        <w:jc w:val="both"/>
        <w:rPr>
          <w:rFonts w:ascii="GHEA Grapalat" w:hAnsi="GHEA Grapalat" w:cs="Sylfaen"/>
          <w:i/>
          <w:sz w:val="16"/>
          <w:szCs w:val="16"/>
          <w:lang w:val="af-ZA" w:eastAsia="ru-RU"/>
        </w:rPr>
      </w:pPr>
    </w:p>
    <w:p w:rsidR="00E441FE" w:rsidRPr="00D909B5" w:rsidRDefault="00E441FE" w:rsidP="008E0B31">
      <w:pPr>
        <w:pStyle w:val="af2"/>
        <w:jc w:val="both"/>
        <w:rPr>
          <w:rFonts w:ascii="GHEA Grapalat" w:hAnsi="GHEA Grapalat" w:cs="Sylfaen"/>
          <w:i/>
          <w:sz w:val="16"/>
          <w:szCs w:val="16"/>
          <w:lang w:val="af-ZA"/>
        </w:rPr>
      </w:pPr>
      <w:r w:rsidRPr="00D909B5">
        <w:rPr>
          <w:vertAlign w:val="superscript"/>
          <w:lang w:val="af-ZA"/>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մրցույթով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գնանշման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հարցման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նախադասությունը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r w:rsidRPr="00D909B5">
        <w:rPr>
          <w:rFonts w:ascii="GHEA Grapalat" w:hAnsi="GHEA Grapalat" w:cs="Sylfaen"/>
          <w:i/>
          <w:sz w:val="16"/>
          <w:szCs w:val="16"/>
          <w:lang w:val="af-ZA"/>
        </w:rPr>
        <w:t>`</w:t>
      </w:r>
    </w:p>
    <w:p w:rsidR="00E441FE" w:rsidRPr="00E769B3" w:rsidRDefault="00E441FE" w:rsidP="008E0B31">
      <w:pPr>
        <w:pStyle w:val="af2"/>
        <w:jc w:val="both"/>
        <w:rPr>
          <w:rFonts w:ascii="GHEA Grapalat" w:hAnsi="GHEA Grapalat" w:cs="Sylfaen"/>
          <w:i/>
          <w:sz w:val="16"/>
          <w:szCs w:val="16"/>
          <w:lang w:val="af-ZA"/>
        </w:rPr>
      </w:pP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E769B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E769B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E769B3">
        <w:rPr>
          <w:rFonts w:ascii="GHEA Grapalat" w:hAnsi="GHEA Grapalat" w:cs="Sylfaen"/>
          <w:i/>
          <w:sz w:val="16"/>
          <w:szCs w:val="16"/>
          <w:lang w:val="af-ZA"/>
        </w:rPr>
        <w:t>.</w:t>
      </w:r>
      <w:proofErr w:type="gramEnd"/>
    </w:p>
    <w:p w:rsidR="00E441FE" w:rsidRPr="00E769B3" w:rsidRDefault="00E441FE" w:rsidP="008E0B31">
      <w:pPr>
        <w:pStyle w:val="af2"/>
        <w:jc w:val="both"/>
        <w:rPr>
          <w:lang w:val="af-ZA"/>
        </w:rPr>
      </w:pPr>
      <w:r w:rsidRPr="00E769B3">
        <w:rPr>
          <w:rFonts w:ascii="GHEA Grapalat" w:hAnsi="GHEA Grapalat" w:cs="Sylfaen"/>
          <w:i/>
          <w:sz w:val="16"/>
          <w:szCs w:val="16"/>
          <w:lang w:val="af-ZA"/>
        </w:rPr>
        <w:t xml:space="preserve"> -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p>
  </w:footnote>
  <w:footnote w:id="3">
    <w:p w:rsidR="00E441FE" w:rsidRPr="00E769B3" w:rsidRDefault="00E441FE" w:rsidP="008E0B31">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4">
    <w:p w:rsidR="00E441FE" w:rsidRPr="00E769B3" w:rsidRDefault="00E441FE" w:rsidP="008E0B31">
      <w:pPr>
        <w:pStyle w:val="af2"/>
        <w:rPr>
          <w:rFonts w:ascii="Sylfaen" w:hAnsi="Sylfaen"/>
          <w:lang w:val="af-ZA"/>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E769B3">
        <w:rPr>
          <w:rFonts w:ascii="GHEA Grapalat" w:hAnsi="GHEA Grapalat" w:cs="Sylfaen"/>
          <w:i/>
          <w:sz w:val="16"/>
          <w:szCs w:val="16"/>
          <w:vertAlign w:val="superscript"/>
          <w:lang w:val="af-ZA"/>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E441FE" w:rsidRPr="003B2BB1" w:rsidRDefault="00E441FE" w:rsidP="008E0B31">
      <w:pPr>
        <w:pStyle w:val="af2"/>
        <w:rPr>
          <w:rFonts w:ascii="GHEA Grapalat" w:hAnsi="GHEA Grapalat" w:cs="Sylfaen"/>
          <w:i/>
          <w:sz w:val="16"/>
          <w:szCs w:val="16"/>
          <w:lang w:val="af-ZA"/>
        </w:rPr>
      </w:pPr>
      <w:r w:rsidRPr="006265F4">
        <w:rPr>
          <w:rStyle w:val="af6"/>
        </w:rPr>
        <w:footnoteRef/>
      </w:r>
      <w:r w:rsidRPr="006265F4">
        <w:t xml:space="preserve"> </w:t>
      </w:r>
      <w:proofErr w:type="gramStart"/>
      <w:r w:rsidRPr="006265F4">
        <w:rPr>
          <w:rFonts w:ascii="GHEA Grapalat" w:hAnsi="GHEA Grapalat" w:cs="Sylfaen"/>
          <w:i/>
          <w:sz w:val="16"/>
          <w:szCs w:val="16"/>
          <w:lang w:val="en-US"/>
        </w:rPr>
        <w:t>Եթե</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3B2BB1">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3B2BB1">
        <w:rPr>
          <w:rFonts w:ascii="GHEA Grapalat" w:hAnsi="GHEA Grapalat" w:cs="Sylfaen"/>
          <w:i/>
          <w:sz w:val="16"/>
          <w:szCs w:val="16"/>
          <w:lang w:val="af-ZA"/>
        </w:rPr>
        <w:t>.</w:t>
      </w:r>
      <w:proofErr w:type="gramEnd"/>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3B2BB1">
        <w:rPr>
          <w:rFonts w:ascii="Times New Roman" w:hAnsi="Times New Roman"/>
          <w:lang w:val="af-ZA"/>
        </w:rPr>
        <w:t xml:space="preserve"> </w:t>
      </w:r>
      <w:r w:rsidRPr="003B2BB1">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 </w:t>
      </w:r>
      <w:r w:rsidRPr="006265F4">
        <w:rPr>
          <w:rFonts w:ascii="GHEA Grapalat" w:hAnsi="GHEA Grapalat" w:cs="Sylfaen"/>
          <w:i/>
          <w:sz w:val="16"/>
          <w:szCs w:val="16"/>
          <w:lang w:val="en-US"/>
        </w:rPr>
        <w:t>բառերը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4.1) </w:t>
      </w:r>
      <w:r w:rsidRPr="006265F4">
        <w:rPr>
          <w:rFonts w:ascii="GHEA Grapalat" w:hAnsi="GHEA Grapalat" w:cs="Sylfaen"/>
          <w:i/>
          <w:sz w:val="16"/>
          <w:szCs w:val="16"/>
          <w:lang w:val="en-US"/>
        </w:rPr>
        <w:t>կամ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E441FE" w:rsidRPr="00DC13EB" w:rsidRDefault="00E441FE" w:rsidP="008E0B31">
      <w:pPr>
        <w:pStyle w:val="af2"/>
        <w:rPr>
          <w:rFonts w:ascii="GHEA Grapalat" w:hAnsi="GHEA Grapalat" w:cs="Sylfaen"/>
          <w:i/>
          <w:sz w:val="16"/>
          <w:szCs w:val="16"/>
          <w:lang w:val="af-ZA"/>
        </w:rPr>
      </w:pPr>
      <w:r w:rsidRPr="00DC13EB">
        <w:rPr>
          <w:rFonts w:ascii="GHEA Grapalat" w:hAnsi="GHEA Grapalat" w:cs="Sylfaen"/>
          <w:i/>
          <w:sz w:val="16"/>
          <w:szCs w:val="16"/>
          <w:vertAlign w:val="superscript"/>
          <w:lang w:val="af-ZA"/>
        </w:rPr>
        <w:t xml:space="preserve">13 </w:t>
      </w:r>
      <w:r w:rsidRPr="006265F4">
        <w:rPr>
          <w:rFonts w:ascii="GHEA Grapalat" w:hAnsi="GHEA Grapalat" w:cs="Sylfaen"/>
          <w:i/>
          <w:sz w:val="16"/>
          <w:szCs w:val="16"/>
          <w:lang w:val="en-US"/>
        </w:rPr>
        <w:t>Եթե</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C13EB">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DC13EB">
        <w:rPr>
          <w:rFonts w:ascii="Times New Roman" w:hAnsi="Times New Roman"/>
          <w:lang w:val="af-ZA"/>
        </w:rPr>
        <w:t xml:space="preserve"> </w:t>
      </w:r>
      <w:r w:rsidRPr="00DC13EB">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DC13EB">
        <w:rPr>
          <w:rFonts w:ascii="GHEA Grapalat" w:hAnsi="GHEA Grapalat" w:cs="Sylfaen"/>
          <w:i/>
          <w:sz w:val="16"/>
          <w:szCs w:val="16"/>
          <w:lang w:val="af-ZA"/>
        </w:rPr>
        <w:t xml:space="preserve"> 5.1) </w:t>
      </w:r>
      <w:r w:rsidRPr="006265F4">
        <w:rPr>
          <w:rFonts w:ascii="GHEA Grapalat" w:hAnsi="GHEA Grapalat" w:cs="Sylfaen"/>
          <w:i/>
          <w:sz w:val="16"/>
          <w:szCs w:val="16"/>
          <w:lang w:val="en-US"/>
        </w:rPr>
        <w:t>կամ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E441FE" w:rsidRPr="00DC13EB" w:rsidRDefault="00E441FE" w:rsidP="008E0B31">
      <w:pPr>
        <w:pStyle w:val="af2"/>
        <w:rPr>
          <w:rFonts w:ascii="Times New Roman" w:hAnsi="Times New Roman"/>
          <w:vertAlign w:val="superscript"/>
          <w:lang w:val="af-ZA"/>
        </w:rPr>
      </w:pPr>
    </w:p>
  </w:footnote>
  <w:footnote w:id="6">
    <w:p w:rsidR="00E441FE" w:rsidRPr="00DC13EB" w:rsidRDefault="00E441FE" w:rsidP="008E0B31">
      <w:pPr>
        <w:pStyle w:val="af2"/>
        <w:rPr>
          <w:rFonts w:ascii="GHEA Grapalat" w:hAnsi="GHEA Grapalat"/>
          <w:lang w:val="af-ZA"/>
        </w:rPr>
      </w:pPr>
      <w:r w:rsidRPr="00DC13EB">
        <w:rPr>
          <w:rFonts w:ascii="GHEA Grapalat" w:hAnsi="GHEA Grapalat" w:cs="Sylfaen"/>
          <w:i/>
          <w:sz w:val="16"/>
          <w:szCs w:val="16"/>
          <w:vertAlign w:val="superscript"/>
          <w:lang w:val="af-ZA"/>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DC13EB">
        <w:rPr>
          <w:rFonts w:ascii="GHEA Grapalat" w:hAnsi="GHEA Grapalat"/>
          <w:lang w:val="af-ZA"/>
        </w:rPr>
        <w:t xml:space="preserve"> </w:t>
      </w:r>
    </w:p>
  </w:footnote>
  <w:footnote w:id="7">
    <w:p w:rsidR="00E441FE" w:rsidRPr="006265F4" w:rsidRDefault="00E441FE" w:rsidP="008E0B31">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E441FE" w:rsidRPr="00CC5F63" w:rsidRDefault="00E441FE" w:rsidP="008E0B31">
      <w:pPr>
        <w:pStyle w:val="af2"/>
        <w:jc w:val="both"/>
        <w:rPr>
          <w:lang w:val="af-ZA"/>
        </w:rPr>
      </w:pPr>
      <w:r w:rsidRPr="00CC5F63">
        <w:rPr>
          <w:vertAlign w:val="superscript"/>
          <w:lang w:val="af-ZA"/>
        </w:rPr>
        <w:t>16</w:t>
      </w:r>
      <w:r w:rsidRPr="006265F4">
        <w:rPr>
          <w:rFonts w:ascii="GHEA Grapalat" w:hAnsi="GHEA Grapalat" w:cs="Sylfaen"/>
          <w:i/>
          <w:sz w:val="16"/>
          <w:szCs w:val="16"/>
          <w:lang w:val="en-US"/>
        </w:rPr>
        <w:t>Եթե</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CC5F63">
        <w:rPr>
          <w:rFonts w:ascii="GHEA Grapalat" w:hAnsi="GHEA Grapalat" w:cs="Sylfaen"/>
          <w:i/>
          <w:sz w:val="16"/>
          <w:szCs w:val="16"/>
          <w:lang w:val="af-ZA"/>
        </w:rPr>
        <w:t>:</w:t>
      </w:r>
    </w:p>
  </w:footnote>
  <w:footnote w:id="9">
    <w:p w:rsidR="00E441FE" w:rsidRPr="006265F4" w:rsidRDefault="00E441FE" w:rsidP="008E0B31">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E441FE" w:rsidRPr="006265F4" w:rsidDel="006C3873" w:rsidRDefault="00E441FE" w:rsidP="008E0B31">
      <w:pPr>
        <w:jc w:val="both"/>
        <w:rPr>
          <w:del w:id="11"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10">
    <w:p w:rsidR="00E441FE" w:rsidRPr="006265F4" w:rsidRDefault="00E441FE" w:rsidP="008E0B31">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E441FE" w:rsidRPr="006265F4" w:rsidRDefault="00E441FE" w:rsidP="008E0B31">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E441FE" w:rsidRPr="006265F4" w:rsidDel="00856FDE" w:rsidRDefault="00E441FE" w:rsidP="008E0B31">
      <w:pPr>
        <w:pStyle w:val="af2"/>
        <w:rPr>
          <w:del w:id="13" w:author="User" w:date="2019-05-26T09:57:00Z"/>
          <w:i/>
          <w:lang w:val="af-ZA"/>
        </w:rPr>
      </w:pPr>
    </w:p>
  </w:footnote>
  <w:footnote w:id="11">
    <w:p w:rsidR="00E441FE" w:rsidRPr="006265F4" w:rsidDel="007942E8" w:rsidRDefault="00E441FE" w:rsidP="008E0B31">
      <w:pPr>
        <w:pStyle w:val="af2"/>
        <w:rPr>
          <w:del w:id="15"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2">
    <w:p w:rsidR="00E441FE" w:rsidRPr="006265F4" w:rsidDel="007942E8" w:rsidRDefault="00E441FE" w:rsidP="008E0B31">
      <w:pPr>
        <w:pStyle w:val="af2"/>
        <w:jc w:val="both"/>
        <w:rPr>
          <w:del w:id="16"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val="en-US"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val="en-US"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նախագծից</w:t>
      </w:r>
      <w:r w:rsidRPr="006265F4">
        <w:rPr>
          <w:rFonts w:ascii="GHEA Grapalat" w:hAnsi="GHEA Grapalat"/>
          <w:i/>
          <w:sz w:val="16"/>
          <w:szCs w:val="24"/>
          <w:lang w:val="af-ZA" w:eastAsia="en-US"/>
        </w:rPr>
        <w:t>:</w:t>
      </w:r>
    </w:p>
  </w:footnote>
  <w:footnote w:id="13">
    <w:p w:rsidR="00E441FE" w:rsidRPr="006265F4" w:rsidDel="007942E8" w:rsidRDefault="00E441FE" w:rsidP="008E0B31">
      <w:pPr>
        <w:pStyle w:val="af2"/>
        <w:rPr>
          <w:del w:id="17" w:author="User" w:date="2019-05-26T10:02:00Z"/>
          <w:lang w:val="hy-AM"/>
        </w:rPr>
      </w:pPr>
      <w:r w:rsidRPr="006265F4">
        <w:rPr>
          <w:color w:val="FFFFFF"/>
          <w:vertAlign w:val="superscript"/>
          <w:lang w:val="hy-AM"/>
        </w:rPr>
        <w:t>31</w:t>
      </w:r>
      <w:r w:rsidRPr="006265F4">
        <w:rPr>
          <w:vertAlign w:val="superscript"/>
          <w:lang w:val="hy-AM"/>
        </w:rPr>
        <w:t xml:space="preserve"> </w:t>
      </w:r>
      <w:r w:rsidRPr="00CC5F63">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4">
    <w:p w:rsidR="00E441FE" w:rsidRPr="006265F4" w:rsidRDefault="00E441FE" w:rsidP="008E0B31">
      <w:pPr>
        <w:pStyle w:val="af2"/>
        <w:jc w:val="both"/>
        <w:rPr>
          <w:rFonts w:ascii="GHEA Grapalat" w:hAnsi="GHEA Grapalat"/>
          <w:i/>
          <w:sz w:val="16"/>
          <w:szCs w:val="24"/>
          <w:lang w:val="hy-AM" w:eastAsia="en-US"/>
        </w:rPr>
      </w:pPr>
      <w:r w:rsidRPr="00CC5F63">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441FE" w:rsidRPr="006265F4" w:rsidDel="007942E8" w:rsidRDefault="00E441FE" w:rsidP="008E0B31">
      <w:pPr>
        <w:pStyle w:val="af2"/>
        <w:jc w:val="both"/>
        <w:rPr>
          <w:del w:id="18"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rsidR="00E441FE" w:rsidRPr="006265F4" w:rsidDel="007942E8" w:rsidRDefault="00E441FE" w:rsidP="008E0B31">
      <w:pPr>
        <w:pStyle w:val="af2"/>
        <w:jc w:val="both"/>
        <w:rPr>
          <w:del w:id="19" w:author="User" w:date="2019-05-26T10:04:00Z"/>
          <w:sz w:val="16"/>
          <w:szCs w:val="16"/>
          <w:lang w:val="hy-AM"/>
        </w:rPr>
      </w:pPr>
      <w:r w:rsidRPr="00CC5F63">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rsidR="00E441FE" w:rsidRPr="006265F4" w:rsidDel="002877FC" w:rsidRDefault="00E441FE" w:rsidP="008E0B31">
      <w:pPr>
        <w:pStyle w:val="af2"/>
        <w:jc w:val="both"/>
        <w:rPr>
          <w:del w:id="20" w:author="User" w:date="2019-05-26T10:04:00Z"/>
          <w:lang w:val="hy-AM"/>
        </w:rPr>
      </w:pPr>
      <w:r w:rsidRPr="00CC5F63">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rsidR="00E441FE" w:rsidRPr="006265F4" w:rsidDel="002877FC" w:rsidRDefault="00E441FE" w:rsidP="008E0B31">
      <w:pPr>
        <w:pStyle w:val="af2"/>
        <w:jc w:val="both"/>
        <w:rPr>
          <w:del w:id="21" w:author="User" w:date="2019-05-26T10:04:00Z"/>
          <w:lang w:val="hy-AM"/>
        </w:rPr>
      </w:pPr>
      <w:r w:rsidRPr="00CC5F63">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rsidR="00E441FE" w:rsidRPr="00D909B5" w:rsidRDefault="00E441FE">
      <w:pPr>
        <w:rPr>
          <w:lang w:val="hy-AM"/>
        </w:rPr>
      </w:pPr>
      <w:r w:rsidRPr="00CC5F6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15"/>
  </w:num>
  <w:num w:numId="4">
    <w:abstractNumId w:val="12"/>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2"/>
  </w:num>
  <w:num w:numId="13">
    <w:abstractNumId w:val="19"/>
  </w:num>
  <w:num w:numId="14">
    <w:abstractNumId w:val="8"/>
  </w:num>
  <w:num w:numId="15">
    <w:abstractNumId w:val="20"/>
  </w:num>
  <w:num w:numId="16">
    <w:abstractNumId w:val="10"/>
  </w:num>
  <w:num w:numId="17">
    <w:abstractNumId w:val="5"/>
  </w:num>
  <w:num w:numId="18">
    <w:abstractNumId w:val="1"/>
  </w:num>
  <w:num w:numId="19">
    <w:abstractNumId w:val="3"/>
  </w:num>
  <w:num w:numId="20">
    <w:abstractNumId w:val="2"/>
  </w:num>
  <w:num w:numId="21">
    <w:abstractNumId w:val="23"/>
  </w:num>
  <w:num w:numId="22">
    <w:abstractNumId w:val="21"/>
  </w:num>
  <w:num w:numId="23">
    <w:abstractNumId w:val="17"/>
  </w:num>
  <w:num w:numId="24">
    <w:abstractNumId w:val="0"/>
  </w:num>
  <w:num w:numId="25">
    <w:abstractNumId w:val="9"/>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5C"/>
    <w:rsid w:val="00001A94"/>
    <w:rsid w:val="00034413"/>
    <w:rsid w:val="00065DFC"/>
    <w:rsid w:val="00136B71"/>
    <w:rsid w:val="00163AB1"/>
    <w:rsid w:val="0019426A"/>
    <w:rsid w:val="001C062E"/>
    <w:rsid w:val="0026752E"/>
    <w:rsid w:val="002C2EBF"/>
    <w:rsid w:val="0033453F"/>
    <w:rsid w:val="003B2BB1"/>
    <w:rsid w:val="00410C5F"/>
    <w:rsid w:val="004743FD"/>
    <w:rsid w:val="0050173C"/>
    <w:rsid w:val="00555836"/>
    <w:rsid w:val="00572B54"/>
    <w:rsid w:val="005764B3"/>
    <w:rsid w:val="005B48E1"/>
    <w:rsid w:val="00675A00"/>
    <w:rsid w:val="00716F40"/>
    <w:rsid w:val="0073001E"/>
    <w:rsid w:val="00746489"/>
    <w:rsid w:val="008232D6"/>
    <w:rsid w:val="008C2D7E"/>
    <w:rsid w:val="008E0B31"/>
    <w:rsid w:val="00975B29"/>
    <w:rsid w:val="009911F6"/>
    <w:rsid w:val="009C030D"/>
    <w:rsid w:val="009F10CE"/>
    <w:rsid w:val="00A717F3"/>
    <w:rsid w:val="00AA608E"/>
    <w:rsid w:val="00B13AB3"/>
    <w:rsid w:val="00B53765"/>
    <w:rsid w:val="00C403E1"/>
    <w:rsid w:val="00C673A6"/>
    <w:rsid w:val="00CB66D2"/>
    <w:rsid w:val="00D909B5"/>
    <w:rsid w:val="00DB1A4C"/>
    <w:rsid w:val="00DC13EB"/>
    <w:rsid w:val="00E05E5C"/>
    <w:rsid w:val="00E441FE"/>
    <w:rsid w:val="00E54E6B"/>
    <w:rsid w:val="00E562FB"/>
    <w:rsid w:val="00E769B3"/>
    <w:rsid w:val="00E82D7A"/>
    <w:rsid w:val="00E852FA"/>
    <w:rsid w:val="00E92A09"/>
    <w:rsid w:val="00EA3481"/>
    <w:rsid w:val="00EB6A3A"/>
    <w:rsid w:val="00F3383A"/>
    <w:rsid w:val="00F477D4"/>
    <w:rsid w:val="00FB5FA1"/>
    <w:rsid w:val="00FE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115990">
      <w:bodyDiv w:val="1"/>
      <w:marLeft w:val="0"/>
      <w:marRight w:val="0"/>
      <w:marTop w:val="0"/>
      <w:marBottom w:val="0"/>
      <w:divBdr>
        <w:top w:val="none" w:sz="0" w:space="0" w:color="auto"/>
        <w:left w:val="none" w:sz="0" w:space="0" w:color="auto"/>
        <w:bottom w:val="none" w:sz="0" w:space="0" w:color="auto"/>
        <w:right w:val="none" w:sz="0" w:space="0" w:color="auto"/>
      </w:divBdr>
    </w:div>
    <w:div w:id="304698439">
      <w:bodyDiv w:val="1"/>
      <w:marLeft w:val="0"/>
      <w:marRight w:val="0"/>
      <w:marTop w:val="0"/>
      <w:marBottom w:val="0"/>
      <w:divBdr>
        <w:top w:val="none" w:sz="0" w:space="0" w:color="auto"/>
        <w:left w:val="none" w:sz="0" w:space="0" w:color="auto"/>
        <w:bottom w:val="none" w:sz="0" w:space="0" w:color="auto"/>
        <w:right w:val="none" w:sz="0" w:space="0" w:color="auto"/>
      </w:divBdr>
    </w:div>
    <w:div w:id="74595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Pages>
  <Words>24770</Words>
  <Characters>141190</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2019-12-09T15:35:00Z</dcterms:created>
  <dcterms:modified xsi:type="dcterms:W3CDTF">2019-12-18T11:38:00Z</dcterms:modified>
</cp:coreProperties>
</file>